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BF4" w:rsidRDefault="00191E95" w:rsidP="000D083A">
      <w:pPr>
        <w:rPr>
          <w:bCs/>
        </w:rPr>
      </w:pPr>
      <w:bookmarkStart w:id="0" w:name="_GoBack"/>
      <w:bookmarkEnd w:id="0"/>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0D083A">
      <w:pPr>
        <w:jc w:val="right"/>
        <w:rPr>
          <w:bCs/>
        </w:rPr>
      </w:pPr>
    </w:p>
    <w:p w:rsidR="00933BF4" w:rsidRDefault="00933BF4"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933BF4" w:rsidRDefault="00933BF4" w:rsidP="00933BF4">
      <w:pPr>
        <w:jc w:val="center"/>
        <w:rPr>
          <w:bCs/>
        </w:rPr>
      </w:pPr>
    </w:p>
    <w:p w:rsidR="00933BF4" w:rsidRDefault="00933BF4" w:rsidP="00933BF4">
      <w:pPr>
        <w:jc w:val="center"/>
        <w:rPr>
          <w:bCs/>
        </w:rPr>
      </w:pPr>
    </w:p>
    <w:p w:rsidR="00933BF4" w:rsidRDefault="00933BF4" w:rsidP="00933BF4">
      <w:pPr>
        <w:jc w:val="center"/>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933BF4" w:rsidRPr="00B73AAF" w:rsidRDefault="00933BF4" w:rsidP="00933BF4">
      <w:pPr>
        <w:jc w:val="center"/>
        <w:rPr>
          <w:sz w:val="26"/>
          <w:szCs w:val="26"/>
        </w:rPr>
      </w:pPr>
      <w:r w:rsidRPr="00B73AAF">
        <w:rPr>
          <w:sz w:val="26"/>
          <w:szCs w:val="26"/>
        </w:rPr>
        <w:t xml:space="preserve">на </w:t>
      </w:r>
      <w:r w:rsidR="00F677C3" w:rsidRPr="00F677C3">
        <w:rPr>
          <w:sz w:val="26"/>
          <w:szCs w:val="26"/>
        </w:rPr>
        <w:t>выполнение работ по техническому обслуживанию лифтов</w:t>
      </w:r>
    </w:p>
    <w:p w:rsidR="00933BF4" w:rsidRPr="00B73AAF" w:rsidRDefault="00933BF4" w:rsidP="00933BF4">
      <w:pPr>
        <w:jc w:val="center"/>
        <w:rPr>
          <w:sz w:val="26"/>
          <w:szCs w:val="26"/>
        </w:rPr>
      </w:pPr>
    </w:p>
    <w:p w:rsidR="00933BF4" w:rsidRPr="00B73AAF" w:rsidRDefault="00933BF4"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2-13T00:00:00Z">
          <w:dateFormat w:val="«dd» MMMM yyyy 'года'"/>
          <w:lid w:val="ru-RU"/>
          <w:storeMappedDataAs w:val="dateTime"/>
          <w:calendar w:val="gregorian"/>
        </w:date>
      </w:sdtPr>
      <w:sdtContent>
        <w:p w:rsidR="00933BF4" w:rsidRPr="00B73AAF" w:rsidRDefault="00794016" w:rsidP="00933BF4">
          <w:pPr>
            <w:pStyle w:val="Default"/>
            <w:ind w:left="3686"/>
            <w:rPr>
              <w:bCs/>
              <w:iCs/>
            </w:rPr>
          </w:pPr>
          <w:r>
            <w:rPr>
              <w:iCs/>
            </w:rPr>
            <w:t>«13» февраля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w:t>
        </w:r>
        <w:proofErr w:type="spellStart"/>
        <w:r w:rsidRPr="00F677C3">
          <w:rPr>
            <w:rFonts w:eastAsia="Calibri"/>
            <w:bCs/>
            <w:iCs/>
            <w:color w:val="0000FF"/>
            <w:u w:val="single"/>
            <w:lang w:eastAsia="en-US"/>
          </w:rPr>
          <w:t>ru</w:t>
        </w:r>
        <w:proofErr w:type="spellEnd"/>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3"/>
            <w:rFonts w:eastAsia="MS Mincho"/>
            <w:noProof/>
            <w:kern w:val="32"/>
            <w:lang w:eastAsia="x-none"/>
          </w:rPr>
          <w:t>ИЗВЕЩЕНИЕ О З</w:t>
        </w:r>
        <w:r w:rsidRPr="001F20FA">
          <w:rPr>
            <w:rStyle w:val="a3"/>
            <w:rFonts w:eastAsia="MS Mincho"/>
            <w:noProof/>
            <w:kern w:val="32"/>
            <w:lang w:eastAsia="x-none"/>
          </w:rPr>
          <w:t>А</w:t>
        </w:r>
        <w:r w:rsidRPr="001F20FA">
          <w:rPr>
            <w:rStyle w:val="a3"/>
            <w:rFonts w:eastAsia="MS Mincho"/>
            <w:noProof/>
            <w:kern w:val="32"/>
            <w:lang w:eastAsia="x-none"/>
          </w:rPr>
          <w:t>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0A03F4">
          <w:rPr>
            <w:noProof/>
            <w:webHidden/>
          </w:rPr>
          <w:t>3</w:t>
        </w:r>
        <w:r>
          <w:rPr>
            <w:noProof/>
            <w:webHidden/>
          </w:rPr>
          <w:fldChar w:fldCharType="end"/>
        </w:r>
      </w:hyperlink>
    </w:p>
    <w:p w:rsidR="00933BF4" w:rsidRPr="00666C73" w:rsidRDefault="00750BEA" w:rsidP="00933BF4">
      <w:pPr>
        <w:pStyle w:val="12"/>
        <w:tabs>
          <w:tab w:val="right" w:leader="dot" w:pos="10196"/>
        </w:tabs>
        <w:rPr>
          <w:rFonts w:ascii="Calibri" w:hAnsi="Calibri"/>
          <w:noProof/>
          <w:sz w:val="22"/>
          <w:szCs w:val="22"/>
        </w:rPr>
      </w:pPr>
      <w:hyperlink w:anchor="_Toc528591307" w:history="1">
        <w:r w:rsidR="00933BF4" w:rsidRPr="001F20FA">
          <w:rPr>
            <w:rStyle w:val="a3"/>
            <w:rFonts w:eastAsia="MS Mincho"/>
            <w:noProof/>
            <w:kern w:val="32"/>
            <w:lang w:val="x-none" w:eastAsia="x-none"/>
          </w:rPr>
          <w:t xml:space="preserve">РАЗДЕЛ I. ТЕРМИНЫ </w:t>
        </w:r>
        <w:r w:rsidR="00933BF4" w:rsidRPr="001F20FA">
          <w:rPr>
            <w:rStyle w:val="a3"/>
            <w:rFonts w:eastAsia="MS Mincho"/>
            <w:noProof/>
            <w:kern w:val="32"/>
            <w:lang w:val="x-none" w:eastAsia="x-none"/>
          </w:rPr>
          <w:t>И</w:t>
        </w:r>
        <w:r w:rsidR="00933BF4" w:rsidRPr="001F20FA">
          <w:rPr>
            <w:rStyle w:val="a3"/>
            <w:rFonts w:eastAsia="MS Mincho"/>
            <w:noProof/>
            <w:kern w:val="32"/>
            <w:lang w:val="x-none" w:eastAsia="x-none"/>
          </w:rPr>
          <w:t xml:space="preserve">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sidR="000A03F4">
          <w:rPr>
            <w:noProof/>
            <w:webHidden/>
          </w:rPr>
          <w:t>3</w:t>
        </w:r>
        <w:r w:rsidR="00933BF4">
          <w:rPr>
            <w:noProof/>
            <w:webHidden/>
          </w:rPr>
          <w:fldChar w:fldCharType="end"/>
        </w:r>
      </w:hyperlink>
    </w:p>
    <w:p w:rsidR="00933BF4" w:rsidRPr="00666C73" w:rsidRDefault="00750BEA" w:rsidP="00933BF4">
      <w:pPr>
        <w:pStyle w:val="12"/>
        <w:tabs>
          <w:tab w:val="right" w:leader="dot" w:pos="10196"/>
        </w:tabs>
        <w:rPr>
          <w:rFonts w:ascii="Calibri" w:hAnsi="Calibri"/>
          <w:noProof/>
          <w:sz w:val="22"/>
          <w:szCs w:val="22"/>
        </w:rPr>
      </w:pPr>
      <w:hyperlink w:anchor="_Toc528591308" w:history="1">
        <w:r w:rsidR="00933BF4" w:rsidRPr="001F20FA">
          <w:rPr>
            <w:rStyle w:val="a3"/>
            <w:rFonts w:eastAsia="MS Mincho"/>
            <w:noProof/>
            <w:kern w:val="32"/>
            <w:lang w:val="x-none" w:eastAsia="x-none"/>
          </w:rPr>
          <w:t xml:space="preserve">РАЗДЕЛ II. </w:t>
        </w:r>
        <w:r w:rsidR="00933BF4" w:rsidRPr="001F20FA">
          <w:rPr>
            <w:rStyle w:val="a3"/>
            <w:rFonts w:eastAsia="MS Mincho"/>
            <w:noProof/>
            <w:kern w:val="32"/>
            <w:lang w:eastAsia="x-none"/>
          </w:rPr>
          <w:t>ИНФОРМАЦИО</w:t>
        </w:r>
        <w:r w:rsidR="00933BF4" w:rsidRPr="001F20FA">
          <w:rPr>
            <w:rStyle w:val="a3"/>
            <w:rFonts w:eastAsia="MS Mincho"/>
            <w:noProof/>
            <w:kern w:val="32"/>
            <w:lang w:eastAsia="x-none"/>
          </w:rPr>
          <w:t>Н</w:t>
        </w:r>
        <w:r w:rsidR="00933BF4" w:rsidRPr="001F20FA">
          <w:rPr>
            <w:rStyle w:val="a3"/>
            <w:rFonts w:eastAsia="MS Mincho"/>
            <w:noProof/>
            <w:kern w:val="32"/>
            <w:lang w:eastAsia="x-none"/>
          </w:rPr>
          <w:t>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sidR="000A03F4">
          <w:rPr>
            <w:noProof/>
            <w:webHidden/>
          </w:rPr>
          <w:t>5</w:t>
        </w:r>
        <w:r w:rsidR="00933BF4">
          <w:rPr>
            <w:noProof/>
            <w:webHidden/>
          </w:rPr>
          <w:fldChar w:fldCharType="end"/>
        </w:r>
      </w:hyperlink>
    </w:p>
    <w:p w:rsidR="00933BF4" w:rsidRPr="00666C73" w:rsidRDefault="00750BEA" w:rsidP="00933BF4">
      <w:pPr>
        <w:pStyle w:val="2"/>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3"/>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sidR="000A03F4">
          <w:rPr>
            <w:webHidden/>
          </w:rPr>
          <w:t>5</w:t>
        </w:r>
        <w:r w:rsidR="00933BF4">
          <w:rPr>
            <w:webHidden/>
          </w:rPr>
          <w:fldChar w:fldCharType="end"/>
        </w:r>
      </w:hyperlink>
    </w:p>
    <w:p w:rsidR="00933BF4" w:rsidRDefault="00750BEA" w:rsidP="00933BF4">
      <w:pPr>
        <w:pStyle w:val="2"/>
        <w:numPr>
          <w:ilvl w:val="0"/>
          <w:numId w:val="0"/>
        </w:numPr>
      </w:pPr>
      <w:hyperlink w:anchor="_Toc528591310" w:history="1">
        <w:r w:rsidR="00933BF4" w:rsidRPr="001F20FA">
          <w:rPr>
            <w:rStyle w:val="a3"/>
          </w:rPr>
          <w:t xml:space="preserve">2.2. Требования к Заявке на </w:t>
        </w:r>
        <w:r w:rsidR="00933BF4" w:rsidRPr="001F20FA">
          <w:rPr>
            <w:rStyle w:val="a3"/>
          </w:rPr>
          <w:t>у</w:t>
        </w:r>
        <w:r w:rsidR="00933BF4" w:rsidRPr="001F20FA">
          <w:rPr>
            <w:rStyle w:val="a3"/>
          </w:rPr>
          <w:t>частие в закупке</w:t>
        </w:r>
        <w:r w:rsidR="00933BF4">
          <w:rPr>
            <w:webHidden/>
          </w:rPr>
          <w:tab/>
        </w:r>
        <w:r w:rsidR="00794016">
          <w:rPr>
            <w:webHidden/>
            <w:lang w:val="ru-RU"/>
          </w:rPr>
          <w:t>15</w:t>
        </w:r>
      </w:hyperlink>
    </w:p>
    <w:p w:rsidR="00933BF4" w:rsidRPr="00750BEA" w:rsidRDefault="00750BEA" w:rsidP="00933BF4">
      <w:pPr>
        <w:pStyle w:val="2"/>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3"/>
          </w:rPr>
          <w:t>2.3. Условия заключения и ис</w:t>
        </w:r>
        <w:r w:rsidR="00933BF4" w:rsidRPr="001F20FA">
          <w:rPr>
            <w:rStyle w:val="a3"/>
          </w:rPr>
          <w:t>п</w:t>
        </w:r>
        <w:r w:rsidR="00933BF4" w:rsidRPr="001F20FA">
          <w:rPr>
            <w:rStyle w:val="a3"/>
          </w:rPr>
          <w:t>олнения договора</w:t>
        </w:r>
        <w:r w:rsidR="00933BF4">
          <w:rPr>
            <w:webHidden/>
          </w:rPr>
          <w:tab/>
        </w:r>
      </w:hyperlink>
      <w:r>
        <w:rPr>
          <w:lang w:val="ru-RU"/>
        </w:rPr>
        <w:t>22</w:t>
      </w:r>
    </w:p>
    <w:p w:rsidR="00933BF4" w:rsidRPr="00666C73" w:rsidRDefault="00750BEA" w:rsidP="00933BF4">
      <w:pPr>
        <w:pStyle w:val="12"/>
        <w:tabs>
          <w:tab w:val="right" w:leader="dot" w:pos="10196"/>
        </w:tabs>
        <w:rPr>
          <w:rFonts w:ascii="Calibri" w:hAnsi="Calibri"/>
          <w:noProof/>
          <w:sz w:val="22"/>
          <w:szCs w:val="22"/>
        </w:rPr>
      </w:pPr>
      <w:hyperlink w:anchor="_Toc528591312" w:history="1">
        <w:r w:rsidR="00933BF4" w:rsidRPr="001F20FA">
          <w:rPr>
            <w:rStyle w:val="a3"/>
            <w:rFonts w:eastAsia="MS Mincho"/>
            <w:noProof/>
            <w:kern w:val="32"/>
            <w:lang w:val="x-none" w:eastAsia="x-none"/>
          </w:rPr>
          <w:t>РАЗДЕ</w:t>
        </w:r>
        <w:r w:rsidR="00933BF4" w:rsidRPr="001F20FA">
          <w:rPr>
            <w:rStyle w:val="a3"/>
            <w:rFonts w:eastAsia="MS Mincho"/>
            <w:noProof/>
            <w:kern w:val="32"/>
            <w:lang w:val="x-none" w:eastAsia="x-none"/>
          </w:rPr>
          <w:t>Л</w:t>
        </w:r>
        <w:r w:rsidR="00933BF4" w:rsidRPr="001F20FA">
          <w:rPr>
            <w:rStyle w:val="a3"/>
            <w:rFonts w:eastAsia="MS Mincho"/>
            <w:noProof/>
            <w:kern w:val="32"/>
            <w:lang w:val="x-none" w:eastAsia="x-none"/>
          </w:rPr>
          <w:t xml:space="preserve"> III. ФОРМЫ ДЛЯ ЗАПОЛНЕНИЯ </w:t>
        </w:r>
        <w:r w:rsidR="00933BF4" w:rsidRPr="001F20FA">
          <w:rPr>
            <w:rStyle w:val="a3"/>
            <w:rFonts w:eastAsia="MS Mincho"/>
            <w:noProof/>
            <w:kern w:val="32"/>
            <w:lang w:eastAsia="x-none"/>
          </w:rPr>
          <w:t>УЧАСТНИКАМИ</w:t>
        </w:r>
        <w:r w:rsidR="00933BF4" w:rsidRPr="001F20FA">
          <w:rPr>
            <w:rStyle w:val="a3"/>
            <w:rFonts w:eastAsia="MS Mincho"/>
            <w:noProof/>
            <w:kern w:val="32"/>
            <w:lang w:val="x-none" w:eastAsia="x-none"/>
          </w:rPr>
          <w:t xml:space="preserve"> ЗА</w:t>
        </w:r>
        <w:r w:rsidR="00933BF4" w:rsidRPr="001F20FA">
          <w:rPr>
            <w:rStyle w:val="a3"/>
            <w:rFonts w:eastAsia="MS Mincho"/>
            <w:noProof/>
            <w:kern w:val="32"/>
            <w:lang w:val="x-none" w:eastAsia="x-none"/>
          </w:rPr>
          <w:t>К</w:t>
        </w:r>
        <w:r w:rsidR="00933BF4" w:rsidRPr="001F20FA">
          <w:rPr>
            <w:rStyle w:val="a3"/>
            <w:rFonts w:eastAsia="MS Mincho"/>
            <w:noProof/>
            <w:kern w:val="32"/>
            <w:lang w:val="x-none" w:eastAsia="x-none"/>
          </w:rPr>
          <w:t>УПКИ</w:t>
        </w:r>
        <w:r w:rsidR="00933BF4">
          <w:rPr>
            <w:noProof/>
            <w:webHidden/>
          </w:rPr>
          <w:tab/>
        </w:r>
        <w:r w:rsidR="00794016">
          <w:rPr>
            <w:noProof/>
            <w:webHidden/>
          </w:rPr>
          <w:t>25</w:t>
        </w:r>
      </w:hyperlink>
    </w:p>
    <w:p w:rsidR="00933BF4" w:rsidRPr="00666C73" w:rsidRDefault="00750BEA" w:rsidP="00933BF4">
      <w:pPr>
        <w:pStyle w:val="12"/>
        <w:tabs>
          <w:tab w:val="right" w:leader="dot" w:pos="10196"/>
        </w:tabs>
        <w:rPr>
          <w:rFonts w:ascii="Calibri" w:hAnsi="Calibri"/>
          <w:noProof/>
          <w:sz w:val="22"/>
          <w:szCs w:val="22"/>
        </w:rPr>
      </w:pPr>
      <w:hyperlink w:anchor="_Toc528591313" w:history="1">
        <w:r w:rsidR="00933BF4" w:rsidRPr="001F20FA">
          <w:rPr>
            <w:rStyle w:val="a3"/>
            <w:rFonts w:eastAsia="MS Mincho"/>
            <w:noProof/>
            <w:kern w:val="32"/>
            <w:lang w:val="x-none" w:eastAsia="x-none"/>
          </w:rPr>
          <w:t xml:space="preserve">Форма 1 </w:t>
        </w:r>
        <w:r w:rsidR="00933BF4" w:rsidRPr="001F20FA">
          <w:rPr>
            <w:rStyle w:val="a3"/>
            <w:rFonts w:eastAsia="MS Mincho"/>
            <w:noProof/>
            <w:kern w:val="32"/>
            <w:lang w:eastAsia="x-none"/>
          </w:rPr>
          <w:t>З</w:t>
        </w:r>
        <w:r w:rsidR="00933BF4" w:rsidRPr="001F20FA">
          <w:rPr>
            <w:rStyle w:val="a3"/>
            <w:rFonts w:eastAsia="MS Mincho"/>
            <w:noProof/>
            <w:kern w:val="32"/>
            <w:lang w:val="x-none" w:eastAsia="x-none"/>
          </w:rPr>
          <w:t xml:space="preserve">АЯВКА НА УЧАСТИЕ В ОТКРЫТОМ </w:t>
        </w:r>
        <w:r w:rsidR="00933BF4" w:rsidRPr="001F20FA">
          <w:rPr>
            <w:rStyle w:val="a3"/>
            <w:rFonts w:eastAsia="MS Mincho"/>
            <w:noProof/>
            <w:kern w:val="32"/>
            <w:lang w:eastAsia="x-none"/>
          </w:rPr>
          <w:t>ЗАПРОС</w:t>
        </w:r>
        <w:r w:rsidR="00933BF4" w:rsidRPr="001F20FA">
          <w:rPr>
            <w:rStyle w:val="a3"/>
            <w:rFonts w:eastAsia="MS Mincho"/>
            <w:noProof/>
            <w:kern w:val="32"/>
            <w:lang w:eastAsia="x-none"/>
          </w:rPr>
          <w:t>Е</w:t>
        </w:r>
        <w:r w:rsidR="00933BF4" w:rsidRPr="001F20FA">
          <w:rPr>
            <w:rStyle w:val="a3"/>
            <w:rFonts w:eastAsia="MS Mincho"/>
            <w:noProof/>
            <w:kern w:val="32"/>
            <w:lang w:eastAsia="x-none"/>
          </w:rPr>
          <w:t xml:space="preserve"> КОТИРОВОК</w:t>
        </w:r>
        <w:r w:rsidR="00933BF4">
          <w:rPr>
            <w:noProof/>
            <w:webHidden/>
          </w:rPr>
          <w:tab/>
        </w:r>
        <w:r w:rsidR="00794016">
          <w:rPr>
            <w:noProof/>
            <w:webHidden/>
          </w:rPr>
          <w:t>25</w:t>
        </w:r>
      </w:hyperlink>
    </w:p>
    <w:p w:rsidR="00933BF4" w:rsidRPr="00666C73" w:rsidRDefault="00750BEA" w:rsidP="00933BF4">
      <w:pPr>
        <w:pStyle w:val="12"/>
        <w:tabs>
          <w:tab w:val="right" w:leader="dot" w:pos="10196"/>
        </w:tabs>
        <w:rPr>
          <w:rFonts w:ascii="Calibri" w:hAnsi="Calibri"/>
          <w:noProof/>
          <w:sz w:val="22"/>
          <w:szCs w:val="22"/>
        </w:rPr>
      </w:pPr>
      <w:hyperlink w:anchor="_Toc528591314" w:history="1">
        <w:r w:rsidR="00933BF4" w:rsidRPr="001F20FA">
          <w:rPr>
            <w:rStyle w:val="a3"/>
            <w:rFonts w:eastAsia="MS Mincho"/>
            <w:noProof/>
            <w:kern w:val="32"/>
            <w:lang w:val="x-none" w:eastAsia="x-none"/>
          </w:rPr>
          <w:t>Форма 2 АНКЕТА УЧАСТНИК</w:t>
        </w:r>
        <w:r w:rsidR="00933BF4" w:rsidRPr="001F20FA">
          <w:rPr>
            <w:rStyle w:val="a3"/>
            <w:rFonts w:eastAsia="MS Mincho"/>
            <w:noProof/>
            <w:kern w:val="32"/>
            <w:lang w:eastAsia="x-none"/>
          </w:rPr>
          <w:t xml:space="preserve">А </w:t>
        </w:r>
        <w:r w:rsidR="00933BF4" w:rsidRPr="001F20FA">
          <w:rPr>
            <w:rStyle w:val="a3"/>
            <w:rFonts w:eastAsia="MS Mincho"/>
            <w:noProof/>
            <w:kern w:val="32"/>
            <w:lang w:val="x-none" w:eastAsia="x-none"/>
          </w:rPr>
          <w:t>ОТКРЫТО</w:t>
        </w:r>
        <w:r w:rsidR="00933BF4" w:rsidRPr="001F20FA">
          <w:rPr>
            <w:rStyle w:val="a3"/>
            <w:rFonts w:eastAsia="MS Mincho"/>
            <w:noProof/>
            <w:kern w:val="32"/>
            <w:lang w:eastAsia="x-none"/>
          </w:rPr>
          <w:t>ГО</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eastAsia="x-none"/>
          </w:rPr>
          <w:t>ЗАПРОСА КОТИРОВОК</w:t>
        </w:r>
        <w:r w:rsidR="00933BF4">
          <w:rPr>
            <w:noProof/>
            <w:webHidden/>
          </w:rPr>
          <w:tab/>
        </w:r>
        <w:r w:rsidR="00794016">
          <w:rPr>
            <w:noProof/>
            <w:webHidden/>
          </w:rPr>
          <w:t>28</w:t>
        </w:r>
      </w:hyperlink>
    </w:p>
    <w:p w:rsidR="00933BF4" w:rsidRPr="00666C73" w:rsidRDefault="00750BEA" w:rsidP="00933BF4">
      <w:pPr>
        <w:pStyle w:val="12"/>
        <w:tabs>
          <w:tab w:val="right" w:leader="dot" w:pos="10196"/>
        </w:tabs>
        <w:rPr>
          <w:rFonts w:ascii="Calibri" w:hAnsi="Calibri"/>
          <w:noProof/>
          <w:sz w:val="22"/>
          <w:szCs w:val="22"/>
        </w:rPr>
      </w:pPr>
      <w:hyperlink w:anchor="_Toc528591315" w:history="1">
        <w:r w:rsidR="00933BF4" w:rsidRPr="001F20FA">
          <w:rPr>
            <w:rStyle w:val="a3"/>
            <w:rFonts w:eastAsia="MS Mincho"/>
            <w:noProof/>
            <w:kern w:val="32"/>
            <w:lang w:val="x-none" w:eastAsia="x-none"/>
          </w:rPr>
          <w:t>Форма 3 ТЕХНИКО-КОММЕ</w:t>
        </w:r>
        <w:r w:rsidR="00933BF4" w:rsidRPr="001F20FA">
          <w:rPr>
            <w:rStyle w:val="a3"/>
            <w:rFonts w:eastAsia="MS Mincho"/>
            <w:noProof/>
            <w:kern w:val="32"/>
            <w:lang w:val="x-none" w:eastAsia="x-none"/>
          </w:rPr>
          <w:t>Р</w:t>
        </w:r>
        <w:r w:rsidR="00933BF4" w:rsidRPr="001F20FA">
          <w:rPr>
            <w:rStyle w:val="a3"/>
            <w:rFonts w:eastAsia="MS Mincho"/>
            <w:noProof/>
            <w:kern w:val="32"/>
            <w:lang w:val="x-none" w:eastAsia="x-none"/>
          </w:rPr>
          <w:t xml:space="preserve">ЧЕСКОЕ </w:t>
        </w:r>
        <w:r w:rsidR="00933BF4" w:rsidRPr="001F20FA">
          <w:rPr>
            <w:rStyle w:val="a3"/>
            <w:rFonts w:eastAsia="MS Mincho"/>
            <w:noProof/>
            <w:kern w:val="32"/>
            <w:lang w:val="x-none" w:eastAsia="x-none"/>
          </w:rPr>
          <w:t>П</w:t>
        </w:r>
        <w:r w:rsidR="00933BF4" w:rsidRPr="001F20FA">
          <w:rPr>
            <w:rStyle w:val="a3"/>
            <w:rFonts w:eastAsia="MS Mincho"/>
            <w:noProof/>
            <w:kern w:val="32"/>
            <w:lang w:val="x-none" w:eastAsia="x-none"/>
          </w:rPr>
          <w:t>РЕДЛОЖЕНИЕ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sidR="000A03F4">
          <w:rPr>
            <w:noProof/>
            <w:webHidden/>
          </w:rPr>
          <w:t>30</w:t>
        </w:r>
        <w:r w:rsidR="00933BF4">
          <w:rPr>
            <w:noProof/>
            <w:webHidden/>
          </w:rPr>
          <w:fldChar w:fldCharType="end"/>
        </w:r>
      </w:hyperlink>
    </w:p>
    <w:p w:rsidR="00933BF4" w:rsidRPr="00666C73" w:rsidRDefault="00750BEA" w:rsidP="00933BF4">
      <w:pPr>
        <w:pStyle w:val="12"/>
        <w:tabs>
          <w:tab w:val="right" w:leader="dot" w:pos="10196"/>
        </w:tabs>
        <w:rPr>
          <w:rFonts w:ascii="Calibri" w:hAnsi="Calibri"/>
          <w:noProof/>
          <w:sz w:val="22"/>
          <w:szCs w:val="22"/>
        </w:rPr>
      </w:pPr>
      <w:hyperlink w:anchor="_Toc528591316" w:history="1">
        <w:r w:rsidR="00933BF4" w:rsidRPr="001F20FA">
          <w:rPr>
            <w:rStyle w:val="a3"/>
            <w:rFonts w:eastAsia="MS Mincho"/>
            <w:noProof/>
            <w:kern w:val="32"/>
            <w:lang w:val="x-none" w:eastAsia="x-none"/>
          </w:rPr>
          <w:t xml:space="preserve">Форма 4 РЕКОМЕНДУЕМАЯ ФОРМА ЗАПРОСА РАЗЪЯСНЕНИЙ </w:t>
        </w:r>
        <w:r w:rsidR="00933BF4" w:rsidRPr="001F20FA">
          <w:rPr>
            <w:rStyle w:val="a3"/>
            <w:rFonts w:eastAsia="MS Mincho"/>
            <w:noProof/>
            <w:kern w:val="32"/>
            <w:lang w:eastAsia="x-none"/>
          </w:rPr>
          <w:t>ИЗВ</w:t>
        </w:r>
        <w:r w:rsidR="00933BF4" w:rsidRPr="001F20FA">
          <w:rPr>
            <w:rStyle w:val="a3"/>
            <w:rFonts w:eastAsia="MS Mincho"/>
            <w:noProof/>
            <w:kern w:val="32"/>
            <w:lang w:eastAsia="x-none"/>
          </w:rPr>
          <w:t>Е</w:t>
        </w:r>
        <w:r w:rsidR="00933BF4" w:rsidRPr="001F20FA">
          <w:rPr>
            <w:rStyle w:val="a3"/>
            <w:rFonts w:eastAsia="MS Mincho"/>
            <w:noProof/>
            <w:kern w:val="32"/>
            <w:lang w:eastAsia="x-none"/>
          </w:rPr>
          <w:t>ЩЕНИЯ</w:t>
        </w:r>
        <w:r w:rsidR="00933BF4" w:rsidRPr="001F20FA">
          <w:rPr>
            <w:rStyle w:val="a3"/>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sidR="000A03F4">
          <w:rPr>
            <w:noProof/>
            <w:webHidden/>
          </w:rPr>
          <w:t>32</w:t>
        </w:r>
        <w:r w:rsidR="00933BF4">
          <w:rPr>
            <w:noProof/>
            <w:webHidden/>
          </w:rPr>
          <w:fldChar w:fldCharType="end"/>
        </w:r>
      </w:hyperlink>
    </w:p>
    <w:p w:rsidR="00933BF4" w:rsidRPr="00666C73" w:rsidRDefault="00750BEA" w:rsidP="00933BF4">
      <w:pPr>
        <w:pStyle w:val="12"/>
        <w:tabs>
          <w:tab w:val="right" w:leader="dot" w:pos="10196"/>
        </w:tabs>
        <w:rPr>
          <w:rFonts w:ascii="Calibri" w:hAnsi="Calibri"/>
          <w:noProof/>
          <w:sz w:val="22"/>
          <w:szCs w:val="22"/>
        </w:rPr>
      </w:pPr>
      <w:hyperlink w:anchor="_Toc528591317" w:history="1">
        <w:r w:rsidR="00933BF4" w:rsidRPr="001F20FA">
          <w:rPr>
            <w:rStyle w:val="a3"/>
            <w:rFonts w:eastAsia="MS Mincho"/>
            <w:noProof/>
            <w:kern w:val="32"/>
            <w:lang w:val="x-none" w:eastAsia="x-none"/>
          </w:rPr>
          <w:t xml:space="preserve">Форма </w:t>
        </w:r>
        <w:r w:rsidR="00933BF4" w:rsidRPr="001F20FA">
          <w:rPr>
            <w:rStyle w:val="a3"/>
            <w:rFonts w:eastAsia="MS Mincho"/>
            <w:noProof/>
            <w:kern w:val="32"/>
            <w:lang w:eastAsia="x-none"/>
          </w:rPr>
          <w:t>5</w:t>
        </w:r>
        <w:r w:rsidR="00933BF4" w:rsidRPr="001F20FA">
          <w:rPr>
            <w:rStyle w:val="a3"/>
            <w:noProof/>
          </w:rPr>
          <w:t xml:space="preserve"> </w:t>
        </w:r>
        <w:r w:rsidR="00933BF4" w:rsidRPr="001F20FA">
          <w:rPr>
            <w:rStyle w:val="a3"/>
            <w:rFonts w:eastAsia="MS Mincho"/>
            <w:noProof/>
            <w:kern w:val="32"/>
            <w:lang w:eastAsia="x-none"/>
          </w:rPr>
          <w:t xml:space="preserve">Декларация о соответствии участника закупки критериям отнесения </w:t>
        </w:r>
        <w:r w:rsidR="00933BF4" w:rsidRPr="001F20FA">
          <w:rPr>
            <w:rStyle w:val="a3"/>
            <w:rFonts w:eastAsia="MS Mincho"/>
            <w:noProof/>
            <w:kern w:val="32"/>
            <w:lang w:eastAsia="x-none"/>
          </w:rPr>
          <w:t>к</w:t>
        </w:r>
        <w:r w:rsidR="00933BF4" w:rsidRPr="001F20FA">
          <w:rPr>
            <w:rStyle w:val="a3"/>
            <w:rFonts w:eastAsia="MS Mincho"/>
            <w:noProof/>
            <w:kern w:val="32"/>
            <w:lang w:eastAsia="x-none"/>
          </w:rPr>
          <w:t xml:space="preserve"> субъектам малого и среднего предпринимательства </w:t>
        </w:r>
        <w:r w:rsidR="00933BF4" w:rsidRPr="001F20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sidR="000A03F4">
          <w:rPr>
            <w:noProof/>
            <w:webHidden/>
          </w:rPr>
          <w:t>33</w:t>
        </w:r>
        <w:r w:rsidR="00933BF4">
          <w:rPr>
            <w:noProof/>
            <w:webHidden/>
          </w:rPr>
          <w:fldChar w:fldCharType="end"/>
        </w:r>
      </w:hyperlink>
    </w:p>
    <w:p w:rsidR="00933BF4" w:rsidRPr="00666C73" w:rsidRDefault="00750BEA" w:rsidP="00933BF4">
      <w:pPr>
        <w:pStyle w:val="12"/>
        <w:tabs>
          <w:tab w:val="right" w:leader="dot" w:pos="10196"/>
        </w:tabs>
        <w:rPr>
          <w:rFonts w:ascii="Calibri" w:hAnsi="Calibri"/>
          <w:noProof/>
          <w:sz w:val="22"/>
          <w:szCs w:val="22"/>
        </w:rPr>
      </w:pPr>
      <w:hyperlink w:anchor="_Toc528591318" w:history="1">
        <w:r w:rsidR="00933BF4" w:rsidRPr="001F20FA">
          <w:rPr>
            <w:rStyle w:val="a3"/>
            <w:rFonts w:eastAsia="MS Mincho"/>
            <w:noProof/>
            <w:kern w:val="32"/>
            <w:lang w:val="x-none" w:eastAsia="x-none"/>
          </w:rPr>
          <w:t>РАЗДЕЛ IV. Техниче</w:t>
        </w:r>
        <w:r w:rsidR="00933BF4" w:rsidRPr="001F20FA">
          <w:rPr>
            <w:rStyle w:val="a3"/>
            <w:rFonts w:eastAsia="MS Mincho"/>
            <w:noProof/>
            <w:kern w:val="32"/>
            <w:lang w:val="x-none" w:eastAsia="x-none"/>
          </w:rPr>
          <w:t>с</w:t>
        </w:r>
        <w:r w:rsidR="00933BF4" w:rsidRPr="001F20FA">
          <w:rPr>
            <w:rStyle w:val="a3"/>
            <w:rFonts w:eastAsia="MS Mincho"/>
            <w:noProof/>
            <w:kern w:val="32"/>
            <w:lang w:val="x-none" w:eastAsia="x-none"/>
          </w:rPr>
          <w:t>кое задание</w:t>
        </w:r>
        <w:r w:rsidR="00933BF4">
          <w:rPr>
            <w:noProof/>
            <w:webHidden/>
          </w:rPr>
          <w:tab/>
        </w:r>
        <w:r w:rsidR="00794016">
          <w:rPr>
            <w:noProof/>
            <w:webHidden/>
          </w:rPr>
          <w:t>37</w:t>
        </w:r>
      </w:hyperlink>
    </w:p>
    <w:p w:rsidR="00933BF4" w:rsidRPr="00666C73" w:rsidRDefault="00750BEA" w:rsidP="00933BF4">
      <w:pPr>
        <w:pStyle w:val="12"/>
        <w:tabs>
          <w:tab w:val="right" w:leader="dot" w:pos="10196"/>
        </w:tabs>
        <w:rPr>
          <w:rFonts w:ascii="Calibri" w:hAnsi="Calibri"/>
          <w:noProof/>
          <w:sz w:val="22"/>
          <w:szCs w:val="22"/>
        </w:rPr>
      </w:pPr>
      <w:hyperlink w:anchor="_Toc528591319" w:history="1">
        <w:r w:rsidR="00933BF4" w:rsidRPr="001F20FA">
          <w:rPr>
            <w:rStyle w:val="a3"/>
            <w:rFonts w:eastAsia="MS Mincho"/>
            <w:noProof/>
            <w:kern w:val="32"/>
            <w:lang w:val="x-none" w:eastAsia="x-none"/>
          </w:rPr>
          <w:t>РАЗДЕЛ V. Проек</w:t>
        </w:r>
        <w:r w:rsidR="00933BF4" w:rsidRPr="001F20FA">
          <w:rPr>
            <w:rStyle w:val="a3"/>
            <w:rFonts w:eastAsia="MS Mincho"/>
            <w:noProof/>
            <w:kern w:val="32"/>
            <w:lang w:val="x-none" w:eastAsia="x-none"/>
          </w:rPr>
          <w:t>т</w:t>
        </w:r>
        <w:r w:rsidR="00933BF4" w:rsidRPr="001F20FA">
          <w:rPr>
            <w:rStyle w:val="a3"/>
            <w:rFonts w:eastAsia="MS Mincho"/>
            <w:noProof/>
            <w:kern w:val="32"/>
            <w:lang w:val="x-none" w:eastAsia="x-none"/>
          </w:rPr>
          <w:t xml:space="preserve"> до</w:t>
        </w:r>
        <w:r w:rsidR="00933BF4" w:rsidRPr="001F20FA">
          <w:rPr>
            <w:rStyle w:val="a3"/>
            <w:rFonts w:eastAsia="MS Mincho"/>
            <w:noProof/>
            <w:kern w:val="32"/>
            <w:lang w:val="x-none" w:eastAsia="x-none"/>
          </w:rPr>
          <w:t>г</w:t>
        </w:r>
        <w:r w:rsidR="00933BF4" w:rsidRPr="001F20FA">
          <w:rPr>
            <w:rStyle w:val="a3"/>
            <w:rFonts w:eastAsia="MS Mincho"/>
            <w:noProof/>
            <w:kern w:val="32"/>
            <w:lang w:val="x-none" w:eastAsia="x-none"/>
          </w:rPr>
          <w:t>овор</w:t>
        </w:r>
        <w:r w:rsidR="00933BF4" w:rsidRPr="001F20FA">
          <w:rPr>
            <w:rStyle w:val="a3"/>
            <w:rFonts w:eastAsia="MS Mincho"/>
            <w:noProof/>
            <w:kern w:val="32"/>
            <w:lang w:val="x-none" w:eastAsia="x-none"/>
          </w:rPr>
          <w:t>а</w:t>
        </w:r>
        <w:r w:rsidR="00933BF4">
          <w:rPr>
            <w:noProof/>
            <w:webHidden/>
          </w:rPr>
          <w:tab/>
        </w:r>
        <w:r w:rsidR="00794016">
          <w:rPr>
            <w:noProof/>
            <w:webHidden/>
          </w:rPr>
          <w:t>42</w:t>
        </w:r>
      </w:hyperlink>
    </w:p>
    <w:p w:rsidR="00933BF4" w:rsidRPr="00B73AAF" w:rsidRDefault="00933BF4" w:rsidP="00933BF4">
      <w:pPr>
        <w:pStyle w:val="a5"/>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0A03F4">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0A03F4">
        <w:t>5</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3"/>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3"/>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rsidR="00933BF4" w:rsidRPr="00B73AAF" w:rsidRDefault="00750BEA" w:rsidP="00933BF4">
      <w:pPr>
        <w:ind w:firstLine="567"/>
        <w:jc w:val="both"/>
      </w:pPr>
      <w:hyperlink r:id="rId15" w:history="1">
        <w:r w:rsidR="00933BF4" w:rsidRPr="00B73AAF">
          <w:rPr>
            <w:rStyle w:val="a3"/>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3"/>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2"/>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F677C3"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Хамзин Юнир Мунирович</w:t>
            </w:r>
          </w:p>
          <w:p w:rsidR="00933BF4" w:rsidRPr="00D76639" w:rsidRDefault="00F677C3" w:rsidP="00F677C3">
            <w:pPr>
              <w:autoSpaceDE w:val="0"/>
              <w:autoSpaceDN w:val="0"/>
              <w:adjustRightInd w:val="0"/>
              <w:jc w:val="both"/>
              <w:rPr>
                <w:rFonts w:eastAsia="Calibri"/>
                <w:bCs/>
                <w:color w:val="0000FF"/>
                <w:u w:val="single"/>
                <w:lang w:eastAsia="en-US"/>
              </w:rPr>
            </w:pPr>
            <w:r w:rsidRPr="00F677C3">
              <w:rPr>
                <w:rFonts w:eastAsia="Calibri"/>
                <w:bCs/>
                <w:color w:val="000000"/>
                <w:lang w:eastAsia="en-US"/>
              </w:rPr>
              <w:t>тел</w:t>
            </w:r>
            <w:r w:rsidRPr="00D76639">
              <w:rPr>
                <w:rFonts w:eastAsia="Calibri"/>
                <w:bCs/>
                <w:color w:val="000000"/>
                <w:lang w:eastAsia="en-US"/>
              </w:rPr>
              <w:t xml:space="preserve">. + 7 (347) 221-56-34, </w:t>
            </w:r>
            <w:r w:rsidRPr="00F677C3">
              <w:rPr>
                <w:rFonts w:eastAsia="Calibri"/>
                <w:bCs/>
                <w:color w:val="000000"/>
                <w:lang w:val="en-US" w:eastAsia="en-US"/>
              </w:rPr>
              <w:t>e</w:t>
            </w:r>
            <w:r w:rsidRPr="00D76639">
              <w:rPr>
                <w:rFonts w:eastAsia="Calibri"/>
                <w:bCs/>
                <w:color w:val="000000"/>
                <w:lang w:eastAsia="en-US"/>
              </w:rPr>
              <w:t>-</w:t>
            </w:r>
            <w:r w:rsidRPr="00F677C3">
              <w:rPr>
                <w:rFonts w:eastAsia="Calibri"/>
                <w:bCs/>
                <w:color w:val="000000"/>
                <w:lang w:val="en-US" w:eastAsia="en-US"/>
              </w:rPr>
              <w:t>mail</w:t>
            </w:r>
            <w:r w:rsidRPr="00D76639">
              <w:rPr>
                <w:rFonts w:eastAsia="Calibri"/>
                <w:bCs/>
                <w:color w:val="000000"/>
                <w:lang w:eastAsia="en-US"/>
              </w:rPr>
              <w:t>:</w:t>
            </w:r>
            <w:r w:rsidRPr="00D76639">
              <w:rPr>
                <w:color w:val="777777"/>
              </w:rPr>
              <w:t xml:space="preserve"> </w:t>
            </w:r>
            <w:proofErr w:type="spellStart"/>
            <w:r w:rsidRPr="00F677C3">
              <w:rPr>
                <w:rFonts w:eastAsia="Calibri"/>
                <w:bCs/>
                <w:color w:val="0000FF"/>
                <w:u w:val="single"/>
                <w:lang w:val="en-US" w:eastAsia="en-US"/>
              </w:rPr>
              <w:t>Hamzin</w:t>
            </w:r>
            <w:proofErr w:type="spellEnd"/>
            <w:r w:rsidRPr="00D76639">
              <w:rPr>
                <w:rFonts w:eastAsia="Calibri"/>
                <w:bCs/>
                <w:color w:val="0000FF"/>
                <w:u w:val="single"/>
                <w:lang w:eastAsia="en-US"/>
              </w:rPr>
              <w:t>@</w:t>
            </w:r>
            <w:proofErr w:type="spellStart"/>
            <w:r w:rsidRPr="00F677C3">
              <w:rPr>
                <w:rFonts w:eastAsia="Calibri"/>
                <w:bCs/>
                <w:color w:val="0000FF"/>
                <w:u w:val="single"/>
                <w:lang w:val="en-US" w:eastAsia="en-US"/>
              </w:rPr>
              <w:t>bashtel</w:t>
            </w:r>
            <w:proofErr w:type="spellEnd"/>
            <w:r w:rsidRPr="00D76639">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D76639"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8"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19"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0" w:history="1">
              <w:r w:rsidRPr="003713B3">
                <w:rPr>
                  <w:rStyle w:val="a3"/>
                  <w:rFonts w:eastAsia="Times New Roman"/>
                  <w:lang w:val="en-US" w:eastAsia="ru-RU"/>
                </w:rPr>
                <w:t>https</w:t>
              </w:r>
              <w:r w:rsidRPr="003713B3">
                <w:rPr>
                  <w:rStyle w:val="a3"/>
                  <w:rFonts w:eastAsia="Times New Roman"/>
                  <w:lang w:eastAsia="ru-RU"/>
                </w:rPr>
                <w:t>://</w:t>
              </w:r>
              <w:r w:rsidRPr="003713B3">
                <w:rPr>
                  <w:rStyle w:val="a3"/>
                  <w:rFonts w:eastAsia="Times New Roman"/>
                  <w:lang w:val="en-US" w:eastAsia="ru-RU"/>
                </w:rPr>
                <w:t>www</w:t>
              </w:r>
              <w:r w:rsidRPr="003713B3">
                <w:rPr>
                  <w:rStyle w:val="a3"/>
                  <w:rFonts w:eastAsia="Times New Roman"/>
                  <w:lang w:eastAsia="ru-RU"/>
                </w:rPr>
                <w:t>.</w:t>
              </w:r>
              <w:r w:rsidRPr="003713B3">
                <w:rPr>
                  <w:rStyle w:val="a3"/>
                  <w:rFonts w:eastAsia="Times New Roman"/>
                  <w:lang w:val="en-US" w:eastAsia="ru-RU"/>
                </w:rPr>
                <w:t>roseltorg</w:t>
              </w:r>
              <w:r w:rsidRPr="003713B3">
                <w:rPr>
                  <w:rStyle w:val="a3"/>
                  <w:rFonts w:eastAsia="Times New Roman"/>
                  <w:lang w:eastAsia="ru-RU"/>
                </w:rPr>
                <w:t>.</w:t>
              </w:r>
              <w:r w:rsidRPr="003713B3">
                <w:rPr>
                  <w:rStyle w:val="a3"/>
                  <w:rFonts w:eastAsia="Times New Roman"/>
                  <w:lang w:val="en-US" w:eastAsia="ru-RU"/>
                </w:rPr>
                <w:t>ru</w:t>
              </w:r>
              <w:r w:rsidRPr="003713B3">
                <w:rPr>
                  <w:rStyle w:val="a3"/>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2-13T00:00:00Z">
                <w:dateFormat w:val="«dd» MMMM yyyy 'года'"/>
                <w:lid w:val="ru-RU"/>
                <w:storeMappedDataAs w:val="dateTime"/>
                <w:calendar w:val="gregorian"/>
              </w:date>
            </w:sdtPr>
            <w:sdtContent>
              <w:p w:rsidR="00933BF4" w:rsidRPr="00B73AAF" w:rsidRDefault="00794016" w:rsidP="00794016">
                <w:r>
                  <w:t>«13» февраля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3"/>
                <w:lang w:val="en-US"/>
              </w:rPr>
              <w:t>https</w:t>
            </w:r>
            <w:r w:rsidRPr="003713B3">
              <w:rPr>
                <w:rStyle w:val="a3"/>
              </w:rPr>
              <w:t>://</w:t>
            </w:r>
            <w:r w:rsidRPr="003713B3">
              <w:rPr>
                <w:rStyle w:val="a3"/>
                <w:lang w:val="en-US"/>
              </w:rPr>
              <w:t>www</w:t>
            </w:r>
            <w:r w:rsidRPr="003713B3">
              <w:rPr>
                <w:rStyle w:val="a3"/>
              </w:rPr>
              <w:t>.</w:t>
            </w:r>
            <w:proofErr w:type="spellStart"/>
            <w:r w:rsidRPr="003713B3">
              <w:rPr>
                <w:rStyle w:val="a3"/>
                <w:lang w:val="en-US"/>
              </w:rPr>
              <w:t>roseltorg</w:t>
            </w:r>
            <w:proofErr w:type="spellEnd"/>
            <w:r w:rsidRPr="003713B3">
              <w:rPr>
                <w:rStyle w:val="a3"/>
              </w:rPr>
              <w:t>.</w:t>
            </w:r>
            <w:proofErr w:type="spellStart"/>
            <w:r w:rsidRPr="003713B3">
              <w:rPr>
                <w:rStyle w:val="a3"/>
                <w:lang w:val="en-US"/>
              </w:rPr>
              <w:t>ru</w:t>
            </w:r>
            <w:proofErr w:type="spellEnd"/>
            <w:r w:rsidRPr="003713B3">
              <w:rPr>
                <w:rStyle w:val="a3"/>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750BEA" w:rsidP="00F677C3">
            <w:sdt>
              <w:sdtPr>
                <w:id w:val="266967984"/>
                <w:placeholder>
                  <w:docPart w:val="F3016FE35B454FEA8E8DB5BD12BE38ED"/>
                </w:placeholder>
                <w:date w:fullDate="2019-03-05T00:00:00Z">
                  <w:dateFormat w:val="«dd» MMMM yyyy 'года'"/>
                  <w:lid w:val="ru-RU"/>
                  <w:storeMappedDataAs w:val="dateTime"/>
                  <w:calendar w:val="gregorian"/>
                </w:date>
              </w:sdtPr>
              <w:sdtContent>
                <w:r w:rsidR="00794016">
                  <w:t>«05» марта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750BEA" w:rsidP="00A23111">
            <w:sdt>
              <w:sdtPr>
                <w:id w:val="1942796055"/>
                <w:placeholder>
                  <w:docPart w:val="F3016FE35B454FEA8E8DB5BD12BE38ED"/>
                </w:placeholder>
                <w:date w:fullDate="2019-03-06T00:00:00Z">
                  <w:dateFormat w:val="«dd» MMMM yyyy 'года'"/>
                  <w:lid w:val="ru-RU"/>
                  <w:storeMappedDataAs w:val="dateTime"/>
                  <w:calendar w:val="gregorian"/>
                </w:date>
              </w:sdtPr>
              <w:sdtContent>
                <w:r w:rsidR="00794016">
                  <w:t>«06» марта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3-13T00:00:00Z">
                  <w:dateFormat w:val="«dd» MMMM yyyy 'года'"/>
                  <w:lid w:val="ru-RU"/>
                  <w:storeMappedDataAs w:val="dateTime"/>
                  <w:calendar w:val="gregorian"/>
                </w:date>
              </w:sdtPr>
              <w:sdtContent>
                <w:r w:rsidR="00794016">
                  <w:t>«13» марта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3-14T00:00:00Z">
                  <w:dateFormat w:val="«dd» MMMM yyyy 'года'"/>
                  <w:lid w:val="ru-RU"/>
                  <w:storeMappedDataAs w:val="dateTime"/>
                  <w:calendar w:val="gregorian"/>
                </w:date>
              </w:sdtPr>
              <w:sdtContent>
                <w:r w:rsidR="00794016">
                  <w:t>«14» марта 2019 года</w:t>
                </w:r>
              </w:sdtContent>
            </w:sdt>
          </w:p>
          <w:p w:rsidR="00933BF4" w:rsidRPr="00B73AAF" w:rsidRDefault="00933BF4" w:rsidP="00F677C3">
            <w:pPr>
              <w:pStyle w:val="aff9"/>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2-13T00:00:00Z">
                  <w:dateFormat w:val="«dd» MMMM yyyy 'года'"/>
                  <w:lid w:val="ru-RU"/>
                  <w:storeMappedDataAs w:val="dateTime"/>
                  <w:calendar w:val="gregorian"/>
                </w:date>
              </w:sdtPr>
              <w:sdtContent>
                <w:r w:rsidR="00794016">
                  <w:rPr>
                    <w:b/>
                  </w:rPr>
                  <w:t>«13» февраля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2-28T00:00:00Z">
                  <w:dateFormat w:val="«dd» MMMM yyyy 'года'"/>
                  <w:lid w:val="ru-RU"/>
                  <w:storeMappedDataAs w:val="dateTime"/>
                  <w:calendar w:val="gregorian"/>
                </w:date>
              </w:sdtPr>
              <w:sdtContent>
                <w:r w:rsidR="00DA126A">
                  <w:rPr>
                    <w:b/>
                  </w:rPr>
                  <w:t>«28» февраля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A23111">
            <w:pPr>
              <w:jc w:val="both"/>
              <w:rPr>
                <w:lang w:val="en-US"/>
              </w:rPr>
            </w:pPr>
            <w:r>
              <w:t>1</w:t>
            </w:r>
            <w:r w:rsidR="00933BF4" w:rsidRPr="00B73AAF">
              <w:t xml:space="preserve"> (</w:t>
            </w:r>
            <w:r>
              <w:t>один</w:t>
            </w:r>
            <w:r w:rsidR="00933BF4" w:rsidRPr="00B73AAF">
              <w:t>) лотов</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Pr="003E70DB" w:rsidRDefault="00933BF4" w:rsidP="00F677C3">
            <w:pPr>
              <w:pStyle w:val="Default"/>
              <w:jc w:val="both"/>
              <w:rPr>
                <w:rFonts w:eastAsia="Times New Roman"/>
                <w:bCs/>
                <w:i/>
                <w:color w:val="FF0000"/>
                <w:lang w:eastAsia="ru-RU"/>
              </w:rPr>
            </w:pPr>
            <w:r w:rsidRPr="00B73AAF">
              <w:rPr>
                <w:iCs/>
              </w:rPr>
              <w:t xml:space="preserve">на </w:t>
            </w:r>
            <w:r w:rsidR="00524F64" w:rsidRPr="00524F64">
              <w:rPr>
                <w:iCs/>
              </w:rPr>
              <w:t>выполнение работ по техническому обслуживанию лифтов</w:t>
            </w:r>
            <w:r w:rsidRPr="00B73AAF">
              <w:rPr>
                <w:iCs/>
              </w:rPr>
              <w:t xml:space="preserve"> </w:t>
            </w:r>
          </w:p>
          <w:p w:rsidR="00933BF4" w:rsidRPr="003E70DB" w:rsidRDefault="00933BF4"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933BF4" w:rsidRPr="00B73AAF" w:rsidRDefault="00524F64" w:rsidP="00F677C3">
            <w:pPr>
              <w:pStyle w:val="Default"/>
              <w:jc w:val="both"/>
              <w:rPr>
                <w:i/>
                <w:iCs/>
                <w:color w:val="FF0000"/>
              </w:rPr>
            </w:pPr>
            <w:r>
              <w:rPr>
                <w:iCs/>
                <w:color w:val="auto"/>
              </w:rPr>
              <w:t xml:space="preserve">823 209,60 </w:t>
            </w:r>
            <w:r w:rsidR="00933BF4" w:rsidRPr="00B73AAF">
              <w:rPr>
                <w:iCs/>
                <w:color w:val="auto"/>
              </w:rPr>
              <w:t>(</w:t>
            </w:r>
            <w:r>
              <w:rPr>
                <w:iCs/>
                <w:color w:val="auto"/>
              </w:rPr>
              <w:t>восемьсот двадцать три тысячи двести девять</w:t>
            </w:r>
            <w:r w:rsidR="00933BF4" w:rsidRPr="00B73AAF">
              <w:rPr>
                <w:iCs/>
                <w:color w:val="auto"/>
              </w:rPr>
              <w:t xml:space="preserve">) рублей </w:t>
            </w:r>
            <w:r>
              <w:rPr>
                <w:iCs/>
                <w:color w:val="auto"/>
              </w:rPr>
              <w:t>60</w:t>
            </w:r>
            <w:r w:rsidR="00933BF4" w:rsidRPr="00B73AAF">
              <w:rPr>
                <w:iCs/>
                <w:color w:val="auto"/>
              </w:rPr>
              <w:t xml:space="preserve"> копеек, с учетом НДС</w:t>
            </w:r>
            <w:r>
              <w:rPr>
                <w:iCs/>
                <w:color w:val="auto"/>
              </w:rPr>
              <w:t>.</w:t>
            </w:r>
          </w:p>
          <w:p w:rsidR="00524F64" w:rsidRPr="00524F64" w:rsidRDefault="00524F64" w:rsidP="00F677C3">
            <w:pPr>
              <w:pStyle w:val="Default"/>
              <w:jc w:val="both"/>
              <w:rPr>
                <w:iCs/>
                <w:color w:val="auto"/>
                <w:sz w:val="12"/>
                <w:szCs w:val="12"/>
              </w:rPr>
            </w:pPr>
          </w:p>
          <w:p w:rsidR="00933BF4" w:rsidRPr="00B73AAF" w:rsidRDefault="00933BF4" w:rsidP="00F677C3">
            <w:pPr>
              <w:pStyle w:val="Default"/>
              <w:jc w:val="both"/>
              <w:rPr>
                <w:iCs/>
                <w:color w:val="auto"/>
              </w:rPr>
            </w:pPr>
            <w:r w:rsidRPr="00B73AAF">
              <w:rPr>
                <w:iCs/>
                <w:color w:val="auto"/>
              </w:rPr>
              <w:t>В том числе НДС (</w:t>
            </w:r>
            <w:r w:rsidR="00524F64">
              <w:rPr>
                <w:iCs/>
                <w:color w:val="auto"/>
              </w:rPr>
              <w:t>20</w:t>
            </w:r>
            <w:r w:rsidRPr="00B73AAF">
              <w:rPr>
                <w:iCs/>
                <w:color w:val="auto"/>
              </w:rPr>
              <w:t>%)</w:t>
            </w:r>
            <w:r w:rsidR="00524F64">
              <w:rPr>
                <w:iCs/>
                <w:color w:val="auto"/>
              </w:rPr>
              <w:t xml:space="preserve"> 137 201 </w:t>
            </w:r>
            <w:r w:rsidRPr="00B73AAF">
              <w:rPr>
                <w:iCs/>
                <w:color w:val="auto"/>
              </w:rPr>
              <w:t>(</w:t>
            </w:r>
            <w:r w:rsidR="00524F64">
              <w:rPr>
                <w:iCs/>
                <w:color w:val="auto"/>
              </w:rPr>
              <w:t>сто тридцать семь тысяч двести один</w:t>
            </w:r>
            <w:r w:rsidRPr="00B73AAF">
              <w:rPr>
                <w:iCs/>
                <w:color w:val="auto"/>
              </w:rPr>
              <w:t>) рубл</w:t>
            </w:r>
            <w:r w:rsidR="00DA126A">
              <w:rPr>
                <w:iCs/>
                <w:color w:val="auto"/>
              </w:rPr>
              <w:t>ь</w:t>
            </w:r>
            <w:r w:rsidRPr="00B73AAF">
              <w:rPr>
                <w:iCs/>
                <w:color w:val="auto"/>
              </w:rPr>
              <w:t xml:space="preserve"> </w:t>
            </w:r>
            <w:r w:rsidR="00524F64">
              <w:rPr>
                <w:iCs/>
                <w:color w:val="auto"/>
              </w:rPr>
              <w:t>60</w:t>
            </w:r>
            <w:r w:rsidRPr="00B73AAF">
              <w:rPr>
                <w:iCs/>
                <w:color w:val="auto"/>
              </w:rPr>
              <w:t xml:space="preserve"> копеек</w:t>
            </w:r>
          </w:p>
          <w:p w:rsidR="00933BF4" w:rsidRPr="00B73AAF" w:rsidRDefault="00933BF4" w:rsidP="00F677C3">
            <w:pPr>
              <w:pStyle w:val="Default"/>
              <w:jc w:val="both"/>
              <w:rPr>
                <w:iCs/>
                <w:color w:val="auto"/>
                <w:sz w:val="10"/>
                <w:szCs w:val="10"/>
              </w:rPr>
            </w:pPr>
          </w:p>
          <w:p w:rsidR="00933BF4" w:rsidRDefault="00524F64" w:rsidP="00F677C3">
            <w:pPr>
              <w:pStyle w:val="Default"/>
              <w:jc w:val="both"/>
              <w:rPr>
                <w:iCs/>
                <w:color w:val="auto"/>
              </w:rPr>
            </w:pPr>
            <w:r>
              <w:rPr>
                <w:iCs/>
                <w:color w:val="auto"/>
              </w:rPr>
              <w:t xml:space="preserve">686 008 </w:t>
            </w:r>
            <w:r w:rsidR="00933BF4" w:rsidRPr="00B73AAF">
              <w:rPr>
                <w:iCs/>
                <w:color w:val="auto"/>
              </w:rPr>
              <w:t>(</w:t>
            </w:r>
            <w:r>
              <w:rPr>
                <w:iCs/>
                <w:color w:val="auto"/>
              </w:rPr>
              <w:t>шестьсот восемьдесят шесть тысяч восемь</w:t>
            </w:r>
            <w:r w:rsidR="00933BF4" w:rsidRPr="00B73AAF">
              <w:rPr>
                <w:iCs/>
                <w:color w:val="auto"/>
              </w:rPr>
              <w:t xml:space="preserve">) рублей </w:t>
            </w:r>
            <w:r>
              <w:rPr>
                <w:iCs/>
                <w:color w:val="auto"/>
              </w:rPr>
              <w:t>00</w:t>
            </w:r>
            <w:r w:rsidR="00D83297">
              <w:rPr>
                <w:iCs/>
                <w:color w:val="auto"/>
              </w:rPr>
              <w:t xml:space="preserve"> копеек, без учета НДС.</w:t>
            </w:r>
          </w:p>
          <w:p w:rsidR="00D83297" w:rsidRDefault="00D83297" w:rsidP="00F677C3">
            <w:pPr>
              <w:pStyle w:val="Default"/>
              <w:jc w:val="both"/>
              <w:rPr>
                <w:iCs/>
                <w:color w:val="auto"/>
              </w:rPr>
            </w:pPr>
          </w:p>
          <w:p w:rsidR="00D83297" w:rsidRPr="00D83297" w:rsidRDefault="00D83297" w:rsidP="00D83297">
            <w:pPr>
              <w:pStyle w:val="Default"/>
              <w:jc w:val="both"/>
              <w:rPr>
                <w:iCs/>
                <w:color w:val="auto"/>
              </w:rPr>
            </w:pPr>
            <w:r w:rsidRPr="00D83297">
              <w:rPr>
                <w:iCs/>
                <w:color w:val="auto"/>
              </w:rPr>
              <w:t>В том числе по видам услуг:</w:t>
            </w:r>
          </w:p>
          <w:p w:rsidR="00D83297" w:rsidRPr="00D83297" w:rsidRDefault="00D83297" w:rsidP="00D83297">
            <w:pPr>
              <w:pStyle w:val="Default"/>
              <w:jc w:val="both"/>
              <w:rPr>
                <w:iCs/>
                <w:color w:val="auto"/>
              </w:rPr>
            </w:pPr>
            <w:r w:rsidRPr="00D83297">
              <w:rPr>
                <w:iCs/>
                <w:color w:val="auto"/>
              </w:rPr>
              <w:t>1. «</w:t>
            </w:r>
            <w:r>
              <w:rPr>
                <w:iCs/>
                <w:color w:val="auto"/>
              </w:rPr>
              <w:t>Техническое обслуживание лифтов</w:t>
            </w:r>
            <w:r w:rsidRPr="00D83297">
              <w:rPr>
                <w:iCs/>
                <w:color w:val="auto"/>
              </w:rPr>
              <w:t>»</w:t>
            </w:r>
          </w:p>
          <w:p w:rsidR="00D83297" w:rsidRPr="00D83297" w:rsidRDefault="00D83297" w:rsidP="00D83297">
            <w:pPr>
              <w:pStyle w:val="Default"/>
              <w:jc w:val="both"/>
              <w:rPr>
                <w:iCs/>
                <w:color w:val="auto"/>
              </w:rPr>
            </w:pPr>
            <w:r w:rsidRPr="00D83297">
              <w:rPr>
                <w:iCs/>
                <w:color w:val="auto"/>
              </w:rPr>
              <w:t xml:space="preserve">- </w:t>
            </w:r>
            <w:r>
              <w:rPr>
                <w:iCs/>
                <w:color w:val="auto"/>
              </w:rPr>
              <w:t>703 209</w:t>
            </w:r>
            <w:r w:rsidRPr="00D83297">
              <w:rPr>
                <w:iCs/>
                <w:color w:val="auto"/>
              </w:rPr>
              <w:t xml:space="preserve"> </w:t>
            </w:r>
            <w:r>
              <w:rPr>
                <w:iCs/>
                <w:color w:val="auto"/>
              </w:rPr>
              <w:t>(семьсот три тысячи двести девять)</w:t>
            </w:r>
            <w:r w:rsidRPr="00D83297">
              <w:rPr>
                <w:iCs/>
                <w:color w:val="auto"/>
              </w:rPr>
              <w:t xml:space="preserve"> рубл</w:t>
            </w:r>
            <w:r>
              <w:rPr>
                <w:iCs/>
                <w:color w:val="auto"/>
              </w:rPr>
              <w:t>ей</w:t>
            </w:r>
            <w:r w:rsidRPr="00D83297">
              <w:rPr>
                <w:iCs/>
                <w:color w:val="auto"/>
              </w:rPr>
              <w:t xml:space="preserve"> </w:t>
            </w:r>
            <w:r>
              <w:rPr>
                <w:iCs/>
                <w:color w:val="auto"/>
              </w:rPr>
              <w:t>60</w:t>
            </w:r>
            <w:r w:rsidRPr="00D83297">
              <w:rPr>
                <w:iCs/>
                <w:color w:val="auto"/>
              </w:rPr>
              <w:t xml:space="preserve"> копе</w:t>
            </w:r>
            <w:r>
              <w:rPr>
                <w:iCs/>
                <w:color w:val="auto"/>
              </w:rPr>
              <w:t>ек</w:t>
            </w:r>
            <w:r w:rsidRPr="00D83297">
              <w:rPr>
                <w:iCs/>
                <w:color w:val="auto"/>
              </w:rPr>
              <w:t xml:space="preserve">, </w:t>
            </w:r>
          </w:p>
          <w:p w:rsidR="00D83297" w:rsidRPr="00D83297" w:rsidRDefault="00D83297" w:rsidP="00D83297">
            <w:pPr>
              <w:pStyle w:val="Default"/>
              <w:jc w:val="both"/>
              <w:rPr>
                <w:iCs/>
                <w:color w:val="auto"/>
              </w:rPr>
            </w:pPr>
            <w:r w:rsidRPr="00D83297">
              <w:rPr>
                <w:iCs/>
                <w:color w:val="auto"/>
              </w:rPr>
              <w:t xml:space="preserve">с учетом НДС (20%) </w:t>
            </w:r>
            <w:r>
              <w:rPr>
                <w:iCs/>
                <w:color w:val="auto"/>
              </w:rPr>
              <w:t>117 201</w:t>
            </w:r>
            <w:r w:rsidRPr="00D83297">
              <w:rPr>
                <w:iCs/>
                <w:color w:val="auto"/>
              </w:rPr>
              <w:t>(</w:t>
            </w:r>
            <w:r>
              <w:rPr>
                <w:iCs/>
                <w:color w:val="auto"/>
              </w:rPr>
              <w:t>сто семнадцать тысяч двести один</w:t>
            </w:r>
            <w:r w:rsidRPr="00D83297">
              <w:rPr>
                <w:iCs/>
                <w:color w:val="auto"/>
              </w:rPr>
              <w:t>) рубл</w:t>
            </w:r>
            <w:r>
              <w:rPr>
                <w:iCs/>
                <w:color w:val="auto"/>
              </w:rPr>
              <w:t>ь</w:t>
            </w:r>
            <w:r w:rsidRPr="00D83297">
              <w:rPr>
                <w:iCs/>
                <w:color w:val="auto"/>
              </w:rPr>
              <w:t xml:space="preserve"> </w:t>
            </w:r>
            <w:r>
              <w:rPr>
                <w:iCs/>
                <w:color w:val="auto"/>
              </w:rPr>
              <w:t>60</w:t>
            </w:r>
            <w:r w:rsidRPr="00D83297">
              <w:rPr>
                <w:iCs/>
                <w:color w:val="auto"/>
              </w:rPr>
              <w:t xml:space="preserve"> копеек.</w:t>
            </w:r>
          </w:p>
          <w:p w:rsidR="00D83297" w:rsidRPr="00D83297" w:rsidRDefault="00D83297" w:rsidP="00D83297">
            <w:pPr>
              <w:pStyle w:val="Default"/>
              <w:jc w:val="both"/>
              <w:rPr>
                <w:iCs/>
                <w:color w:val="auto"/>
              </w:rPr>
            </w:pPr>
          </w:p>
          <w:p w:rsidR="00D83297" w:rsidRPr="00D83297" w:rsidRDefault="00D83297" w:rsidP="00D83297">
            <w:pPr>
              <w:pStyle w:val="Default"/>
              <w:jc w:val="both"/>
              <w:rPr>
                <w:iCs/>
                <w:color w:val="auto"/>
              </w:rPr>
            </w:pPr>
            <w:r w:rsidRPr="00D83297">
              <w:rPr>
                <w:iCs/>
                <w:color w:val="auto"/>
              </w:rPr>
              <w:t>2. «</w:t>
            </w:r>
            <w:r>
              <w:rPr>
                <w:iCs/>
                <w:color w:val="auto"/>
              </w:rPr>
              <w:t xml:space="preserve">Ремонтные и </w:t>
            </w:r>
            <w:r w:rsidRPr="00863C7B">
              <w:rPr>
                <w:iCs/>
                <w:color w:val="auto"/>
              </w:rPr>
              <w:t>аварийные</w:t>
            </w:r>
            <w:r>
              <w:rPr>
                <w:iCs/>
                <w:color w:val="auto"/>
              </w:rPr>
              <w:t xml:space="preserve"> работы и материалы</w:t>
            </w:r>
            <w:r w:rsidRPr="00D83297">
              <w:rPr>
                <w:iCs/>
                <w:color w:val="auto"/>
              </w:rPr>
              <w:t xml:space="preserve">» </w:t>
            </w:r>
          </w:p>
          <w:p w:rsidR="00D83297" w:rsidRPr="00D83297" w:rsidRDefault="00D83297" w:rsidP="00D83297">
            <w:pPr>
              <w:pStyle w:val="Default"/>
              <w:jc w:val="both"/>
              <w:rPr>
                <w:iCs/>
                <w:color w:val="auto"/>
              </w:rPr>
            </w:pPr>
            <w:r w:rsidRPr="00D83297">
              <w:rPr>
                <w:iCs/>
                <w:color w:val="auto"/>
              </w:rPr>
              <w:t xml:space="preserve">- </w:t>
            </w:r>
            <w:r>
              <w:rPr>
                <w:iCs/>
                <w:color w:val="auto"/>
              </w:rPr>
              <w:t>12</w:t>
            </w:r>
            <w:r w:rsidRPr="00D83297">
              <w:rPr>
                <w:iCs/>
                <w:color w:val="auto"/>
              </w:rPr>
              <w:t>0 000 (</w:t>
            </w:r>
            <w:r>
              <w:rPr>
                <w:iCs/>
                <w:color w:val="auto"/>
              </w:rPr>
              <w:t xml:space="preserve">сто двадцать </w:t>
            </w:r>
            <w:r w:rsidRPr="00D83297">
              <w:rPr>
                <w:iCs/>
                <w:color w:val="auto"/>
              </w:rPr>
              <w:t xml:space="preserve">тысяч) рублей 00 копеек, </w:t>
            </w:r>
          </w:p>
          <w:p w:rsidR="00D83297" w:rsidRPr="00D83297" w:rsidRDefault="00D83297" w:rsidP="00D83297">
            <w:pPr>
              <w:pStyle w:val="Default"/>
              <w:jc w:val="both"/>
              <w:rPr>
                <w:iCs/>
                <w:color w:val="auto"/>
              </w:rPr>
            </w:pPr>
            <w:r w:rsidRPr="00D83297">
              <w:rPr>
                <w:iCs/>
                <w:color w:val="auto"/>
              </w:rPr>
              <w:t xml:space="preserve">с учетом НДС (20%) </w:t>
            </w:r>
            <w:r>
              <w:rPr>
                <w:iCs/>
                <w:color w:val="auto"/>
              </w:rPr>
              <w:t>2</w:t>
            </w:r>
            <w:r w:rsidRPr="00D83297">
              <w:rPr>
                <w:iCs/>
                <w:color w:val="auto"/>
              </w:rPr>
              <w:t>0 000 (д</w:t>
            </w:r>
            <w:r>
              <w:rPr>
                <w:iCs/>
                <w:color w:val="auto"/>
              </w:rPr>
              <w:t>вадцать</w:t>
            </w:r>
            <w:r w:rsidRPr="00D83297">
              <w:rPr>
                <w:iCs/>
                <w:color w:val="auto"/>
              </w:rPr>
              <w:t xml:space="preserve"> тысяч) рублей 00 копеек. </w:t>
            </w:r>
          </w:p>
          <w:p w:rsidR="00D83297" w:rsidRDefault="00D83297" w:rsidP="00D83297">
            <w:pPr>
              <w:pStyle w:val="Default"/>
              <w:jc w:val="both"/>
              <w:rPr>
                <w:iCs/>
                <w:color w:val="auto"/>
              </w:rPr>
            </w:pPr>
          </w:p>
          <w:p w:rsidR="00D83297" w:rsidRDefault="00D83297" w:rsidP="00D83297">
            <w:pPr>
              <w:pStyle w:val="Default"/>
              <w:jc w:val="both"/>
              <w:rPr>
                <w:iCs/>
                <w:color w:val="auto"/>
              </w:rPr>
            </w:pPr>
            <w:r w:rsidRPr="00D83297">
              <w:rPr>
                <w:iCs/>
                <w:color w:val="auto"/>
              </w:rPr>
              <w:t xml:space="preserve">Стоимость </w:t>
            </w:r>
            <w:r>
              <w:rPr>
                <w:iCs/>
                <w:color w:val="auto"/>
              </w:rPr>
              <w:t xml:space="preserve">ремонтных и </w:t>
            </w:r>
            <w:r w:rsidRPr="00863C7B">
              <w:rPr>
                <w:iCs/>
                <w:color w:val="auto"/>
              </w:rPr>
              <w:t>аварийных</w:t>
            </w:r>
            <w:r>
              <w:rPr>
                <w:iCs/>
                <w:color w:val="auto"/>
              </w:rPr>
              <w:t xml:space="preserve"> работ и материал</w:t>
            </w:r>
            <w:r w:rsidR="00191E95">
              <w:rPr>
                <w:iCs/>
                <w:color w:val="auto"/>
              </w:rPr>
              <w:t>ов</w:t>
            </w:r>
            <w:r w:rsidRPr="00D83297">
              <w:rPr>
                <w:iCs/>
                <w:color w:val="auto"/>
              </w:rPr>
              <w:t xml:space="preserve"> является фиксированной и изменению не подлежит.</w:t>
            </w:r>
          </w:p>
          <w:p w:rsidR="00524F64" w:rsidRDefault="00524F64" w:rsidP="00F677C3">
            <w:pPr>
              <w:ind w:firstLine="34"/>
              <w:jc w:val="both"/>
              <w:rPr>
                <w:i/>
                <w:color w:val="FF0000"/>
                <w:sz w:val="10"/>
                <w:szCs w:val="10"/>
              </w:rPr>
            </w:pPr>
          </w:p>
          <w:p w:rsidR="00524F64" w:rsidRPr="00B73AAF" w:rsidRDefault="00524F64" w:rsidP="00F677C3">
            <w:pPr>
              <w:ind w:firstLine="34"/>
              <w:jc w:val="both"/>
              <w:rPr>
                <w:i/>
                <w:color w:val="FF0000"/>
                <w:sz w:val="10"/>
                <w:szCs w:val="10"/>
              </w:rPr>
            </w:pPr>
          </w:p>
          <w:p w:rsidR="00933BF4" w:rsidRPr="00B73AAF" w:rsidRDefault="00933BF4" w:rsidP="00F677C3">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B73AAF" w:rsidRDefault="00933BF4" w:rsidP="00F677C3">
                  <w:pPr>
                    <w:ind w:firstLine="346"/>
                    <w:jc w:val="both"/>
                    <w:rPr>
                      <w:rFonts w:cs="Arial"/>
                      <w:color w:val="000000"/>
                    </w:rPr>
                  </w:pPr>
                  <w:r w:rsidRPr="00B73AAF">
                    <w:rPr>
                      <w:rFonts w:cs="Arial"/>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3BF4" w:rsidRPr="00B73AAF" w:rsidRDefault="00524F64" w:rsidP="00F677C3">
                  <w:pPr>
                    <w:jc w:val="both"/>
                    <w:rPr>
                      <w:rFonts w:cs="Arial"/>
                      <w:b/>
                      <w:color w:val="000000"/>
                    </w:rPr>
                  </w:pPr>
                  <w:r w:rsidRPr="00164973">
                    <w:t>Специальных документов не требуется</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 xml:space="preserve">2. </w:t>
                  </w:r>
                  <w:proofErr w:type="spellStart"/>
                  <w:r w:rsidRPr="00B73AAF">
                    <w:rPr>
                      <w:rFonts w:cs="Arial"/>
                      <w:color w:val="000000"/>
                    </w:rPr>
                    <w:t>Непроведение</w:t>
                  </w:r>
                  <w:proofErr w:type="spellEnd"/>
                  <w:r w:rsidRPr="00B73AAF">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0A03F4">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933BF4" w:rsidRPr="003E70DB" w:rsidRDefault="00933BF4" w:rsidP="00F677C3">
            <w:pPr>
              <w:pStyle w:val="rvps9"/>
              <w:ind w:firstLine="459"/>
            </w:pPr>
            <w:r w:rsidRPr="00B73AAF">
              <w:t>Оценка и сопоставление Заявок осуществляется по критерию предлагаемой</w:t>
            </w:r>
            <w:r w:rsidR="00DA126A">
              <w:t xml:space="preserve"> таким Участником цены договора</w:t>
            </w:r>
            <w:r w:rsidRPr="00B73AAF">
              <w:t>. Победителем признаётся Участник, который предложи</w:t>
            </w:r>
            <w:r w:rsidR="00DA126A">
              <w:t>л наиболее низкую цену Договора</w:t>
            </w:r>
            <w:r w:rsidRPr="00B73AAF">
              <w:t xml:space="preserve">. </w:t>
            </w:r>
          </w:p>
          <w:p w:rsidR="00933BF4" w:rsidRDefault="00933BF4" w:rsidP="00F677C3">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rsidR="00933BF4" w:rsidRDefault="00933BF4" w:rsidP="00F677C3">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договора»</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c"/>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2"/>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5"/>
        <w:tabs>
          <w:tab w:val="clear" w:pos="4677"/>
          <w:tab w:val="clear" w:pos="9355"/>
        </w:tabs>
        <w:rPr>
          <w:sz w:val="2"/>
          <w:szCs w:val="2"/>
        </w:rPr>
      </w:pPr>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w:t>
              </w:r>
              <w:proofErr w:type="gramStart"/>
              <w:r w:rsidRPr="00B73AAF">
                <w:rPr>
                  <w:rStyle w:val="a3"/>
                </w:rPr>
                <w:t xml:space="preserve">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0A03F4">
                <w:rPr>
                  <w:rStyle w:val="a3"/>
                </w:rPr>
                <w:t>18</w:t>
              </w:r>
              <w:r w:rsidRPr="00B73AAF">
                <w:rPr>
                  <w:rStyle w:val="a3"/>
                </w:rPr>
                <w:fldChar w:fldCharType="end"/>
              </w:r>
              <w:r w:rsidRPr="00B73AAF">
                <w:rPr>
                  <w:rStyle w:val="a3"/>
                </w:rPr>
                <w:t xml:space="preserve"> раздела</w:t>
              </w:r>
              <w:proofErr w:type="gramEnd"/>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0A03F4">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w:t>
            </w:r>
            <w:proofErr w:type="gramStart"/>
            <w:r w:rsidRPr="00B73AAF">
              <w:t>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4"/>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0A03F4">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4"/>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3AAF">
              <w:t>апостиль</w:t>
            </w:r>
            <w:proofErr w:type="spellEnd"/>
            <w:r w:rsidRPr="00B73AAF">
              <w:t xml:space="preserve"> (или сведения об их легализации), а также нотариально заверенный перевод на русский язык. </w:t>
            </w:r>
          </w:p>
          <w:p w:rsidR="00933BF4" w:rsidRPr="00B73AAF" w:rsidRDefault="00933BF4" w:rsidP="00F677C3">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0A03F4">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0A03F4">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4"/>
              <w:ind w:left="0" w:firstLine="382"/>
              <w:jc w:val="both"/>
            </w:pPr>
            <w:r w:rsidRPr="00B73AAF">
              <w:t>4. Заявка и документы, входящие в состав Заявки, предоставляются в форматах, *</w:t>
            </w:r>
            <w:proofErr w:type="spellStart"/>
            <w:r w:rsidRPr="00B73AAF">
              <w:t>doc</w:t>
            </w:r>
            <w:proofErr w:type="spellEnd"/>
            <w:r w:rsidRPr="00B73AAF">
              <w:t>., *</w:t>
            </w:r>
            <w:proofErr w:type="spellStart"/>
            <w:proofErr w:type="gramStart"/>
            <w:r w:rsidRPr="00B73AAF">
              <w:t>docx</w:t>
            </w:r>
            <w:proofErr w:type="spellEnd"/>
            <w:r w:rsidRPr="00B73AAF">
              <w:t>.,</w:t>
            </w:r>
            <w:proofErr w:type="gramEnd"/>
            <w:r w:rsidRPr="00B73AAF">
              <w:t xml:space="preserve"> *</w:t>
            </w:r>
            <w:proofErr w:type="spellStart"/>
            <w:r w:rsidRPr="00B73AAF">
              <w:t>xls</w:t>
            </w:r>
            <w:proofErr w:type="spellEnd"/>
            <w:r w:rsidRPr="00B73AAF">
              <w:t>., *</w:t>
            </w:r>
            <w:proofErr w:type="spellStart"/>
            <w:r w:rsidRPr="00B73AAF">
              <w:t>xlsx</w:t>
            </w:r>
            <w:proofErr w:type="spellEnd"/>
            <w:r w:rsidRPr="00B73AAF">
              <w:t>., *</w:t>
            </w:r>
            <w:proofErr w:type="spellStart"/>
            <w:r w:rsidRPr="00B73AAF">
              <w:t>ppt</w:t>
            </w:r>
            <w:proofErr w:type="spellEnd"/>
            <w:r w:rsidRPr="00B73AAF">
              <w:t>., и т.д. в отсканированном виде в формате *</w:t>
            </w:r>
            <w:proofErr w:type="spellStart"/>
            <w:r w:rsidRPr="00B73AAF">
              <w:t>pdf</w:t>
            </w:r>
            <w:proofErr w:type="spellEnd"/>
            <w:r w:rsidRPr="00B73AAF">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4"/>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3AAF">
              <w:t>например</w:t>
            </w:r>
            <w:proofErr w:type="gramEnd"/>
            <w:r w:rsidRPr="00B73AAF">
              <w:t>: Заявка на участие в закупке от 01012013.pdf).</w:t>
            </w:r>
          </w:p>
          <w:p w:rsidR="00933BF4" w:rsidRPr="00B73AAF" w:rsidRDefault="00933BF4" w:rsidP="00F677C3">
            <w:pPr>
              <w:pStyle w:val="a4"/>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4"/>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4"/>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4"/>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0A03F4">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0A03F4">
              <w:t>18</w:t>
            </w:r>
            <w:r w:rsidRPr="00B73AAF">
              <w:fldChar w:fldCharType="end"/>
            </w:r>
            <w:r w:rsidRPr="00B73AAF">
              <w:t xml:space="preserve"> </w:t>
            </w:r>
            <w:hyperlink w:anchor="_РАЗДЕЛ_II.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w:t>
              </w:r>
              <w:proofErr w:type="gramStart"/>
              <w:r w:rsidRPr="00B73AAF">
                <w:rPr>
                  <w:rStyle w:val="a3"/>
                  <w:iCs/>
                </w:rPr>
                <w:t>карта»</w:t>
              </w:r>
            </w:hyperlink>
            <w:r w:rsidRPr="00B73AAF">
              <w:rPr>
                <w:iCs/>
              </w:rPr>
              <w:t xml:space="preserve"> </w:t>
            </w:r>
            <w:r>
              <w:rPr>
                <w:iCs/>
              </w:rPr>
              <w:t xml:space="preserve"> Извещения</w:t>
            </w:r>
            <w:proofErr w:type="gramEnd"/>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0A03F4">
              <w:t>28</w:t>
            </w:r>
            <w:r>
              <w:fldChar w:fldCharType="end"/>
            </w:r>
            <w:r w:rsidRPr="00B73AAF">
              <w:t xml:space="preserve">, </w:t>
            </w:r>
            <w:r>
              <w:fldChar w:fldCharType="begin"/>
            </w:r>
            <w:r>
              <w:instrText xml:space="preserve"> REF _Ref461526109 \r \h </w:instrText>
            </w:r>
            <w:r>
              <w:fldChar w:fldCharType="separate"/>
            </w:r>
            <w:r w:rsidR="000A03F4">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2"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2"/>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5"/>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5"/>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5"/>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5"/>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5"/>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5"/>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5"/>
              <w:ind w:firstLine="528"/>
              <w:jc w:val="both"/>
            </w:pPr>
            <w:r>
              <w:t>- Извещения о закупке;</w:t>
            </w:r>
          </w:p>
          <w:p w:rsidR="00933BF4" w:rsidRPr="00510594" w:rsidRDefault="00933BF4" w:rsidP="00F677C3">
            <w:pPr>
              <w:pStyle w:val="a5"/>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5"/>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5"/>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5"/>
              <w:ind w:firstLine="528"/>
              <w:jc w:val="both"/>
            </w:pPr>
            <w:r w:rsidRPr="00510594">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10594">
              <w:t>Microsoft</w:t>
            </w:r>
            <w:proofErr w:type="spellEnd"/>
            <w:r w:rsidRPr="00510594">
              <w:t xml:space="preserve"> </w:t>
            </w:r>
            <w:proofErr w:type="spellStart"/>
            <w:r w:rsidRPr="00510594">
              <w:t>Word</w:t>
            </w:r>
            <w:proofErr w:type="spellEnd"/>
            <w:r w:rsidRPr="00510594">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5"/>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5"/>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5"/>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5"/>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5"/>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5"/>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5"/>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5"/>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3" w:history="1">
              <w:r w:rsidRPr="00B73AAF">
                <w:rPr>
                  <w:rStyle w:val="a3"/>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5"/>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5"/>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rPr>
                <w:i/>
              </w:rPr>
            </w:pPr>
            <w:r w:rsidRPr="00B73AAF">
              <w:t>В цену должны быть включены все расходы, связанные с надлежащим выполнением обязательств по договору (</w:t>
            </w:r>
            <w:r w:rsidRPr="00B73AAF">
              <w:rPr>
                <w:bCs/>
                <w:iCs/>
              </w:rPr>
              <w:t>с учетом расходов на перевозку, страхование, уплату таможенных пошлин, налогов и других обязательных платежей).</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4"/>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4"/>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4"/>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b"/>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4" w:history="1">
        <w:r w:rsidRPr="00F1645B">
          <w:rPr>
            <w:rStyle w:val="a3"/>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0A03F4">
        <w:t>29</w:t>
      </w:r>
      <w:r w:rsidRPr="00B73AAF">
        <w:fldChar w:fldCharType="end"/>
      </w:r>
      <w:r w:rsidRPr="00B73AAF">
        <w:t xml:space="preserve"> настояще</w:t>
      </w:r>
      <w:r>
        <w:t>го Извещения и</w:t>
      </w:r>
      <w:r w:rsidRPr="00B73AAF">
        <w:t xml:space="preserve"> п. 10.11 </w:t>
      </w:r>
      <w:hyperlink r:id="rId25" w:history="1">
        <w:r w:rsidRPr="00B73AAF">
          <w:rPr>
            <w:rStyle w:val="a3"/>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6"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0A03F4">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0A03F4">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0A03F4">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0A03F4">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e"/>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6"/>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9"/>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9"/>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9"/>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933BF4" w:rsidP="00933BF4">
      <w:pPr>
        <w:jc w:val="center"/>
      </w:pPr>
    </w:p>
    <w:p w:rsidR="00933BF4" w:rsidRPr="00EC45B9" w:rsidRDefault="00933BF4" w:rsidP="00933BF4">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5C24A0" w:rsidRDefault="00933BF4" w:rsidP="00933BF4">
      <w:pPr>
        <w:jc w:val="center"/>
      </w:pPr>
    </w:p>
    <w:p w:rsidR="00933BF4" w:rsidRDefault="00933BF4" w:rsidP="00933BF4">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B73AAF" w:rsidRDefault="00933BF4"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933BF4" w:rsidRPr="00EC45B9" w:rsidTr="00F677C3">
        <w:tc>
          <w:tcPr>
            <w:tcW w:w="3652" w:type="dxa"/>
            <w:shd w:val="clear" w:color="auto" w:fill="auto"/>
          </w:tcPr>
          <w:p w:rsidR="00933BF4" w:rsidRPr="00EC45B9" w:rsidRDefault="00933BF4" w:rsidP="00F677C3">
            <w:pPr>
              <w:rPr>
                <w:rFonts w:cs="Arial"/>
                <w:color w:val="000000"/>
              </w:rPr>
            </w:pPr>
            <w:r w:rsidRPr="00733E33">
              <w:rPr>
                <w:rFonts w:cs="Arial"/>
                <w:color w:val="000000"/>
              </w:rPr>
              <w:t>Критерий</w:t>
            </w:r>
            <w:r>
              <w:rPr>
                <w:rFonts w:cs="Arial"/>
                <w:color w:val="000000"/>
              </w:rPr>
              <w:t xml:space="preserve"> цены</w:t>
            </w:r>
            <w:r w:rsidRPr="00733E33">
              <w:rPr>
                <w:rFonts w:cs="Arial"/>
                <w:color w:val="000000"/>
              </w:rPr>
              <w:t xml:space="preserve"> (оцениваемые показатели критерия)</w:t>
            </w:r>
          </w:p>
        </w:tc>
        <w:tc>
          <w:tcPr>
            <w:tcW w:w="6379" w:type="dxa"/>
            <w:shd w:val="clear" w:color="auto" w:fill="auto"/>
          </w:tcPr>
          <w:p w:rsidR="00933BF4" w:rsidRPr="00EC45B9" w:rsidRDefault="00933BF4" w:rsidP="00F677C3">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52174" w:rsidRPr="00EC45B9" w:rsidTr="00F677C3">
        <w:tc>
          <w:tcPr>
            <w:tcW w:w="3652" w:type="dxa"/>
            <w:shd w:val="clear" w:color="auto" w:fill="auto"/>
          </w:tcPr>
          <w:p w:rsidR="00C52174" w:rsidRPr="005569C4" w:rsidRDefault="00C52174" w:rsidP="001739D8">
            <w:pPr>
              <w:numPr>
                <w:ilvl w:val="0"/>
                <w:numId w:val="5"/>
              </w:numPr>
              <w:rPr>
                <w:rFonts w:cs="Arial"/>
                <w:color w:val="000000"/>
              </w:rPr>
            </w:pPr>
            <w:r w:rsidRPr="007E55FC">
              <w:rPr>
                <w:rFonts w:cs="Arial"/>
                <w:color w:val="000000"/>
              </w:rPr>
              <w:t xml:space="preserve">Цена </w:t>
            </w:r>
            <w:r>
              <w:rPr>
                <w:rFonts w:cs="Arial"/>
                <w:color w:val="000000"/>
              </w:rPr>
              <w:t>технического обслуживания лифтов</w:t>
            </w:r>
          </w:p>
        </w:tc>
        <w:tc>
          <w:tcPr>
            <w:tcW w:w="6379" w:type="dxa"/>
            <w:shd w:val="clear" w:color="auto" w:fill="auto"/>
          </w:tcPr>
          <w:p w:rsidR="00C52174" w:rsidRPr="005569C4" w:rsidRDefault="00C52174" w:rsidP="00F52614">
            <w:pPr>
              <w:rPr>
                <w:rFonts w:cs="Arial"/>
                <w:color w:val="000000"/>
              </w:rPr>
            </w:pPr>
            <w:r>
              <w:rPr>
                <w:rFonts w:cs="Arial"/>
                <w:color w:val="000000"/>
              </w:rPr>
              <w:t>__________________ рублей (с учетом НДС 20%, без НДС, НДС не облагается (выбрать необходимое)</w:t>
            </w:r>
          </w:p>
        </w:tc>
      </w:tr>
      <w:tr w:rsidR="00C52174" w:rsidRPr="005569C4" w:rsidTr="00C52174">
        <w:tc>
          <w:tcPr>
            <w:tcW w:w="3652" w:type="dxa"/>
            <w:shd w:val="clear" w:color="auto" w:fill="auto"/>
          </w:tcPr>
          <w:p w:rsidR="00C52174" w:rsidRPr="005569C4" w:rsidRDefault="00C52174" w:rsidP="001739D8">
            <w:pPr>
              <w:numPr>
                <w:ilvl w:val="0"/>
                <w:numId w:val="5"/>
              </w:numPr>
              <w:rPr>
                <w:rFonts w:cs="Arial"/>
                <w:color w:val="000000"/>
              </w:rPr>
            </w:pPr>
            <w:r>
              <w:rPr>
                <w:rFonts w:cs="Arial"/>
                <w:color w:val="000000"/>
              </w:rPr>
              <w:t xml:space="preserve">Ремонтные, </w:t>
            </w:r>
            <w:r w:rsidRPr="00863C7B">
              <w:rPr>
                <w:rFonts w:cs="Arial"/>
                <w:color w:val="000000"/>
              </w:rPr>
              <w:t>аварийные</w:t>
            </w:r>
            <w:r>
              <w:rPr>
                <w:rFonts w:cs="Arial"/>
                <w:color w:val="000000"/>
              </w:rPr>
              <w:t xml:space="preserve"> работы и материалы</w:t>
            </w:r>
          </w:p>
        </w:tc>
        <w:tc>
          <w:tcPr>
            <w:tcW w:w="6379" w:type="dxa"/>
            <w:shd w:val="clear" w:color="auto" w:fill="auto"/>
          </w:tcPr>
          <w:p w:rsidR="00C52174" w:rsidRPr="005569C4" w:rsidRDefault="00C52174" w:rsidP="007E0547">
            <w:pPr>
              <w:rPr>
                <w:rFonts w:cs="Arial"/>
                <w:color w:val="000000"/>
              </w:rPr>
            </w:pPr>
            <w:r>
              <w:rPr>
                <w:rFonts w:cs="Arial"/>
                <w:color w:val="000000"/>
              </w:rPr>
              <w:t>120 000,00 руб. с учетом НДС 20%</w:t>
            </w:r>
          </w:p>
        </w:tc>
      </w:tr>
      <w:tr w:rsidR="00C52174" w:rsidRPr="005569C4" w:rsidTr="00C52174">
        <w:tc>
          <w:tcPr>
            <w:tcW w:w="3652" w:type="dxa"/>
            <w:shd w:val="clear" w:color="auto" w:fill="auto"/>
          </w:tcPr>
          <w:p w:rsidR="00C52174" w:rsidRPr="005569C4" w:rsidRDefault="00C52174" w:rsidP="001739D8">
            <w:pPr>
              <w:numPr>
                <w:ilvl w:val="0"/>
                <w:numId w:val="5"/>
              </w:numPr>
              <w:rPr>
                <w:rFonts w:cs="Arial"/>
                <w:color w:val="000000"/>
              </w:rPr>
            </w:pPr>
            <w:r>
              <w:rPr>
                <w:rFonts w:cs="Arial"/>
                <w:color w:val="000000"/>
              </w:rPr>
              <w:t xml:space="preserve">Итого </w:t>
            </w:r>
            <w:r w:rsidRPr="005569C4">
              <w:rPr>
                <w:rFonts w:cs="Arial"/>
                <w:color w:val="000000"/>
              </w:rPr>
              <w:t>цена договора</w:t>
            </w:r>
            <w:r>
              <w:rPr>
                <w:rFonts w:cs="Arial"/>
                <w:color w:val="000000"/>
              </w:rPr>
              <w:t xml:space="preserve"> </w:t>
            </w:r>
          </w:p>
        </w:tc>
        <w:tc>
          <w:tcPr>
            <w:tcW w:w="6379" w:type="dxa"/>
            <w:shd w:val="clear" w:color="auto" w:fill="auto"/>
          </w:tcPr>
          <w:p w:rsidR="00C52174" w:rsidRPr="005569C4" w:rsidRDefault="00C52174" w:rsidP="00F52614">
            <w:pPr>
              <w:rPr>
                <w:rFonts w:cs="Arial"/>
                <w:color w:val="000000"/>
              </w:rPr>
            </w:pPr>
            <w:r>
              <w:rPr>
                <w:rFonts w:cs="Arial"/>
                <w:color w:val="000000"/>
              </w:rPr>
              <w:t>___________________ (________________________) рублей __ копеек (с учетом НДС 20%, без НДС, НДС не облагается (выбрать необходимое)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b"/>
        <w:tblW w:w="10065" w:type="dxa"/>
        <w:tblInd w:w="-5" w:type="dxa"/>
        <w:tblLook w:val="04A0" w:firstRow="1" w:lastRow="0" w:firstColumn="1" w:lastColumn="0" w:noHBand="0" w:noVBand="1"/>
      </w:tblPr>
      <w:tblGrid>
        <w:gridCol w:w="3686"/>
        <w:gridCol w:w="6379"/>
      </w:tblGrid>
      <w:tr w:rsidR="00C52174" w:rsidRPr="00C52174" w:rsidTr="00E066C7">
        <w:tc>
          <w:tcPr>
            <w:tcW w:w="3686" w:type="dxa"/>
            <w:shd w:val="clear" w:color="auto" w:fill="F2F2F2" w:themeFill="background1" w:themeFillShade="F2"/>
          </w:tcPr>
          <w:p w:rsidR="00C52174" w:rsidRPr="00C52174" w:rsidRDefault="00E066C7"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6379" w:type="dxa"/>
            <w:shd w:val="clear" w:color="auto" w:fill="F2F2F2" w:themeFill="background1" w:themeFillShade="F2"/>
          </w:tcPr>
          <w:p w:rsidR="00C52174" w:rsidRPr="00E066C7" w:rsidRDefault="00C52174" w:rsidP="00C52174">
            <w:pPr>
              <w:jc w:val="center"/>
            </w:pPr>
            <w:r w:rsidRPr="00E066C7">
              <w:t>Российское лицо/Иностранное лицо</w:t>
            </w:r>
            <w:r w:rsidR="00E066C7">
              <w:t xml:space="preserve"> </w:t>
            </w:r>
            <w:r w:rsidR="00E066C7" w:rsidRPr="00E066C7">
              <w:rPr>
                <w:i/>
              </w:rPr>
              <w:t>(выбрать нужное)</w:t>
            </w:r>
          </w:p>
        </w:tc>
      </w:tr>
      <w:tr w:rsidR="00C52174" w:rsidRPr="00C52174" w:rsidTr="00E066C7">
        <w:tc>
          <w:tcPr>
            <w:tcW w:w="3686" w:type="dxa"/>
          </w:tcPr>
          <w:p w:rsidR="00C52174" w:rsidRPr="00C52174" w:rsidRDefault="00C52174" w:rsidP="00C52174">
            <w:pPr>
              <w:jc w:val="center"/>
              <w:rPr>
                <w:b/>
              </w:rPr>
            </w:pPr>
          </w:p>
        </w:tc>
        <w:tc>
          <w:tcPr>
            <w:tcW w:w="6379" w:type="dxa"/>
          </w:tcPr>
          <w:p w:rsidR="00C52174" w:rsidRPr="00C52174" w:rsidRDefault="00C52174" w:rsidP="00C52174">
            <w:pPr>
              <w:jc w:val="center"/>
              <w:rPr>
                <w:b/>
              </w:rPr>
            </w:pPr>
          </w:p>
        </w:tc>
      </w:tr>
    </w:tbl>
    <w:p w:rsidR="00933BF4" w:rsidRPr="00B73AAF" w:rsidRDefault="00933BF4" w:rsidP="00933BF4"/>
    <w:p w:rsidR="00933BF4" w:rsidRDefault="00933BF4" w:rsidP="00933BF4">
      <w:pPr>
        <w:pStyle w:val="aff9"/>
      </w:pPr>
    </w:p>
    <w:p w:rsidR="00E066C7" w:rsidRDefault="00E066C7" w:rsidP="00933BF4">
      <w:pPr>
        <w:pStyle w:val="aff9"/>
      </w:pPr>
    </w:p>
    <w:p w:rsidR="00E066C7" w:rsidRDefault="00E066C7" w:rsidP="00933BF4">
      <w:pPr>
        <w:pStyle w:val="aff9"/>
      </w:pPr>
    </w:p>
    <w:p w:rsidR="00E066C7" w:rsidRDefault="00E066C7" w:rsidP="00933BF4">
      <w:pPr>
        <w:pStyle w:val="aff9"/>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w:t>
      </w:r>
      <w:proofErr w:type="gramStart"/>
      <w:r w:rsidRPr="00E066C7">
        <w:rPr>
          <w:rFonts w:eastAsiaTheme="minorHAnsi"/>
          <w:sz w:val="20"/>
          <w:szCs w:val="20"/>
          <w:lang w:eastAsia="en-US"/>
        </w:rPr>
        <w:t xml:space="preserve">   (</w:t>
      </w:r>
      <w:proofErr w:type="gramEnd"/>
      <w:r w:rsidRPr="00E066C7">
        <w:rPr>
          <w:rFonts w:eastAsiaTheme="minorHAnsi"/>
          <w:sz w:val="20"/>
          <w:szCs w:val="20"/>
          <w:lang w:eastAsia="en-US"/>
        </w:rPr>
        <w:t>Ф.И.О. и должность подписавшего)</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E066C7" w:rsidRPr="00B73AAF" w:rsidRDefault="00E066C7" w:rsidP="00933BF4">
      <w:pPr>
        <w:pStyle w:val="aff9"/>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33BF4" w:rsidRDefault="00933BF4" w:rsidP="00933BF4">
      <w:pPr>
        <w:jc w:val="both"/>
        <w:rPr>
          <w:color w:val="808080"/>
        </w:rPr>
      </w:pPr>
      <w:r w:rsidRPr="00B73AAF">
        <w:rPr>
          <w:color w:val="808080"/>
        </w:rPr>
        <w:t>3.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5"/>
        <w:tabs>
          <w:tab w:val="clear" w:pos="4677"/>
          <w:tab w:val="clear" w:pos="9355"/>
        </w:tabs>
      </w:pPr>
    </w:p>
    <w:p w:rsidR="00E066C7" w:rsidRPr="00B73AAF" w:rsidRDefault="00E066C7" w:rsidP="00933BF4">
      <w:pPr>
        <w:pStyle w:val="a5"/>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6"/>
        <w:sectPr w:rsidR="00933BF4" w:rsidRPr="00B73AAF" w:rsidSect="00933BF4">
          <w:headerReference w:type="default" r:id="rId27"/>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3AAF">
              <w:rPr>
                <w:sz w:val="22"/>
                <w:szCs w:val="22"/>
              </w:rPr>
              <w:t>Сколково</w:t>
            </w:r>
            <w:proofErr w:type="spellEnd"/>
            <w:r w:rsidRPr="00B73AAF">
              <w:rPr>
                <w:sz w:val="22"/>
                <w:szCs w:val="22"/>
              </w:rPr>
              <w:t>”</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количество </w:t>
            </w:r>
            <w:proofErr w:type="gramStart"/>
            <w:r w:rsidRPr="00B73AAF">
              <w:rPr>
                <w:sz w:val="22"/>
                <w:szCs w:val="22"/>
              </w:rPr>
              <w:t>человек</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до 15 – </w:t>
            </w:r>
            <w:proofErr w:type="spellStart"/>
            <w:r w:rsidRPr="00B73AAF">
              <w:rPr>
                <w:sz w:val="22"/>
                <w:szCs w:val="22"/>
              </w:rPr>
              <w:t>микропред</w:t>
            </w:r>
            <w:r w:rsidRPr="00B73AAF">
              <w:rPr>
                <w:sz w:val="22"/>
                <w:szCs w:val="22"/>
              </w:rPr>
              <w:softHyphen/>
              <w:t>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в млн. </w:t>
            </w:r>
            <w:proofErr w:type="gramStart"/>
            <w:r w:rsidRPr="00B73AAF">
              <w:rPr>
                <w:sz w:val="22"/>
                <w:szCs w:val="22"/>
              </w:rPr>
              <w:t>рублей</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120 в год – </w:t>
            </w:r>
            <w:proofErr w:type="spellStart"/>
            <w:r w:rsidRPr="00B73AAF">
              <w:rPr>
                <w:sz w:val="22"/>
                <w:szCs w:val="22"/>
              </w:rPr>
              <w:t>микро</w:t>
            </w:r>
            <w:r w:rsidRPr="00B73AAF">
              <w:rPr>
                <w:sz w:val="22"/>
                <w:szCs w:val="22"/>
              </w:rPr>
              <w:softHyphen/>
              <w:t>предприятие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0A03F4">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8" w:history="1">
        <w:r w:rsidRPr="00B73AAF">
          <w:rPr>
            <w:bCs/>
            <w:color w:val="808080"/>
          </w:rPr>
          <w:t>пунктах 7</w:t>
        </w:r>
      </w:hyperlink>
      <w:r w:rsidRPr="00B73AAF">
        <w:rPr>
          <w:bCs/>
          <w:color w:val="808080"/>
        </w:rPr>
        <w:t xml:space="preserve"> и </w:t>
      </w:r>
      <w:hyperlink r:id="rId29"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0" w:history="1">
        <w:r w:rsidRPr="00B73AAF">
          <w:rPr>
            <w:bCs/>
            <w:color w:val="808080"/>
          </w:rPr>
          <w:t>Пункты 1</w:t>
        </w:r>
      </w:hyperlink>
      <w:r w:rsidRPr="00B73AAF">
        <w:rPr>
          <w:bCs/>
          <w:color w:val="808080"/>
        </w:rPr>
        <w:t xml:space="preserve"> - </w:t>
      </w:r>
      <w:hyperlink r:id="rId31"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2" w:history="1">
        <w:r w:rsidRPr="00B73AAF">
          <w:rPr>
            <w:bCs/>
            <w:color w:val="808080"/>
          </w:rPr>
          <w:t>подпунктах "в"</w:t>
        </w:r>
      </w:hyperlink>
      <w:r w:rsidRPr="00B73AAF">
        <w:rPr>
          <w:bCs/>
          <w:color w:val="808080"/>
        </w:rPr>
        <w:t xml:space="preserve"> - </w:t>
      </w:r>
      <w:hyperlink r:id="rId33"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933BF4" w:rsidRPr="00B73AAF" w:rsidRDefault="00933BF4" w:rsidP="00933BF4">
      <w:pPr>
        <w:autoSpaceDE w:val="0"/>
        <w:autoSpaceDN w:val="0"/>
        <w:adjustRightInd w:val="0"/>
        <w:ind w:firstLine="540"/>
        <w:jc w:val="both"/>
      </w:pPr>
      <w:r w:rsidRPr="00B73AAF">
        <w:rPr>
          <w:rFonts w:eastAsia="Calibri"/>
          <w:bCs/>
          <w:color w:val="808080"/>
        </w:rPr>
        <w:br w:type="page"/>
      </w: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D76639" w:rsidRPr="00D76639" w:rsidRDefault="00D76639" w:rsidP="00D76639">
      <w:pPr>
        <w:ind w:left="-709" w:firstLine="709"/>
        <w:jc w:val="both"/>
        <w:rPr>
          <w:b/>
          <w:sz w:val="26"/>
          <w:szCs w:val="26"/>
          <w:lang w:eastAsia="ar-SA"/>
        </w:rPr>
      </w:pPr>
    </w:p>
    <w:p w:rsidR="00D76639" w:rsidRPr="00D76639" w:rsidRDefault="00D76639" w:rsidP="00D76639">
      <w:pPr>
        <w:spacing w:after="200" w:line="276" w:lineRule="auto"/>
        <w:ind w:left="-709" w:firstLine="709"/>
        <w:jc w:val="center"/>
        <w:rPr>
          <w:b/>
          <w:sz w:val="26"/>
          <w:szCs w:val="26"/>
          <w:lang w:eastAsia="en-US"/>
        </w:rPr>
      </w:pPr>
      <w:r w:rsidRPr="00D76639">
        <w:rPr>
          <w:b/>
          <w:sz w:val="26"/>
          <w:szCs w:val="26"/>
          <w:lang w:eastAsia="en-US"/>
        </w:rPr>
        <w:t>ТЕХНИЧЕСКОЕ ЗАДАНИЕ</w:t>
      </w:r>
    </w:p>
    <w:p w:rsidR="00D76639" w:rsidRPr="00D76639" w:rsidRDefault="00D76639" w:rsidP="00575A2C">
      <w:pPr>
        <w:shd w:val="clear" w:color="auto" w:fill="FFFFFF"/>
        <w:autoSpaceDE w:val="0"/>
        <w:autoSpaceDN w:val="0"/>
        <w:adjustRightInd w:val="0"/>
        <w:jc w:val="both"/>
        <w:rPr>
          <w:b/>
          <w:sz w:val="26"/>
          <w:szCs w:val="26"/>
          <w:lang w:eastAsia="en-US"/>
        </w:rPr>
      </w:pPr>
      <w:r w:rsidRPr="00D76639">
        <w:rPr>
          <w:b/>
          <w:sz w:val="26"/>
          <w:szCs w:val="26"/>
          <w:lang w:eastAsia="en-US"/>
        </w:rPr>
        <w:t xml:space="preserve">Заказчик </w:t>
      </w:r>
      <w:r w:rsidRPr="00D76639">
        <w:rPr>
          <w:color w:val="000000"/>
          <w:sz w:val="26"/>
          <w:szCs w:val="26"/>
          <w:lang w:eastAsia="en-US"/>
        </w:rPr>
        <w:t>- Публичное акционерное общество «Башинформсвязь» (ПАО «Башинформсвязь»)</w:t>
      </w:r>
    </w:p>
    <w:p w:rsidR="00D76639" w:rsidRPr="00D76639" w:rsidRDefault="00D76639" w:rsidP="00575A2C">
      <w:pPr>
        <w:shd w:val="clear" w:color="auto" w:fill="FFFFFF"/>
        <w:autoSpaceDE w:val="0"/>
        <w:autoSpaceDN w:val="0"/>
        <w:adjustRightInd w:val="0"/>
        <w:jc w:val="both"/>
        <w:rPr>
          <w:b/>
          <w:sz w:val="26"/>
          <w:szCs w:val="26"/>
          <w:lang w:eastAsia="en-US"/>
        </w:rPr>
      </w:pPr>
    </w:p>
    <w:p w:rsidR="00D76639" w:rsidRPr="00D76639" w:rsidRDefault="00D76639" w:rsidP="001739D8">
      <w:pPr>
        <w:numPr>
          <w:ilvl w:val="0"/>
          <w:numId w:val="10"/>
        </w:numPr>
        <w:shd w:val="clear" w:color="auto" w:fill="FFFFFF"/>
        <w:tabs>
          <w:tab w:val="left" w:pos="284"/>
        </w:tabs>
        <w:suppressAutoHyphens/>
        <w:autoSpaceDE w:val="0"/>
        <w:autoSpaceDN w:val="0"/>
        <w:adjustRightInd w:val="0"/>
        <w:spacing w:line="276" w:lineRule="auto"/>
        <w:ind w:left="0" w:firstLine="0"/>
        <w:jc w:val="both"/>
        <w:rPr>
          <w:b/>
          <w:sz w:val="26"/>
          <w:szCs w:val="26"/>
          <w:lang w:eastAsia="en-US"/>
        </w:rPr>
      </w:pPr>
      <w:r w:rsidRPr="00D76639">
        <w:rPr>
          <w:b/>
          <w:sz w:val="26"/>
          <w:szCs w:val="26"/>
          <w:lang w:eastAsia="en-US"/>
        </w:rPr>
        <w:t>Требования к объему работ.</w:t>
      </w:r>
    </w:p>
    <w:p w:rsidR="00D76639" w:rsidRPr="00D76639" w:rsidRDefault="00D76639" w:rsidP="00575A2C">
      <w:pPr>
        <w:shd w:val="clear" w:color="auto" w:fill="FFFFFF"/>
        <w:autoSpaceDE w:val="0"/>
        <w:autoSpaceDN w:val="0"/>
        <w:adjustRightInd w:val="0"/>
        <w:jc w:val="both"/>
        <w:rPr>
          <w:sz w:val="26"/>
          <w:szCs w:val="26"/>
          <w:lang w:eastAsia="en-US"/>
        </w:rPr>
      </w:pPr>
      <w:r w:rsidRPr="00D76639">
        <w:rPr>
          <w:sz w:val="26"/>
          <w:szCs w:val="26"/>
          <w:lang w:eastAsia="en-US"/>
        </w:rPr>
        <w:t>1.1. Техническое обслуживание лифтов в количестве 18 (восемнадцати)</w:t>
      </w:r>
      <w:r w:rsidRPr="00D76639">
        <w:rPr>
          <w:color w:val="000000"/>
          <w:sz w:val="26"/>
          <w:szCs w:val="26"/>
          <w:lang w:eastAsia="en-US"/>
        </w:rPr>
        <w:t xml:space="preserve"> штук </w:t>
      </w:r>
      <w:r w:rsidRPr="00D76639">
        <w:rPr>
          <w:sz w:val="26"/>
          <w:szCs w:val="26"/>
          <w:lang w:eastAsia="en-US"/>
        </w:rPr>
        <w:t>необходимо проводить на объектах ПАО «Башинформсвязь», расположенных по адресам, указанным в п.3 Технического задания.</w:t>
      </w:r>
      <w:r w:rsidRPr="00D76639">
        <w:rPr>
          <w:color w:val="FF0000"/>
          <w:sz w:val="26"/>
          <w:szCs w:val="26"/>
          <w:lang w:eastAsia="en-US"/>
        </w:rPr>
        <w:t xml:space="preserve"> </w:t>
      </w:r>
    </w:p>
    <w:p w:rsidR="00D76639" w:rsidRPr="00D76639" w:rsidRDefault="00D76639" w:rsidP="00575A2C">
      <w:pPr>
        <w:shd w:val="clear" w:color="auto" w:fill="FFFFFF"/>
        <w:autoSpaceDE w:val="0"/>
        <w:autoSpaceDN w:val="0"/>
        <w:adjustRightInd w:val="0"/>
        <w:jc w:val="both"/>
        <w:rPr>
          <w:sz w:val="26"/>
          <w:szCs w:val="26"/>
          <w:lang w:eastAsia="en-US"/>
        </w:rPr>
      </w:pPr>
      <w:r w:rsidRPr="00D76639">
        <w:rPr>
          <w:sz w:val="26"/>
          <w:szCs w:val="26"/>
          <w:lang w:eastAsia="en-US"/>
        </w:rPr>
        <w:t xml:space="preserve">1.2. Техническое обслуживание лифтов необходимо проводить ежемесячно, </w:t>
      </w:r>
      <w:r w:rsidRPr="00D76639">
        <w:rPr>
          <w:sz w:val="26"/>
          <w:szCs w:val="26"/>
        </w:rPr>
        <w:t>в соответствии с Техническим регламентом таможенного союза ТР ТС 011/2011 «Безопасность лифтов», государственными, отраслевыми и нормативными документами, инструкциями заводов-изготовителей лифтов и предусматривает содержания лифтов в технически исправном состоянии.</w:t>
      </w:r>
    </w:p>
    <w:p w:rsidR="00D76639" w:rsidRPr="00D76639" w:rsidRDefault="00D76639" w:rsidP="00575A2C">
      <w:pPr>
        <w:shd w:val="clear" w:color="auto" w:fill="FFFFFF"/>
        <w:autoSpaceDE w:val="0"/>
        <w:autoSpaceDN w:val="0"/>
        <w:adjustRightInd w:val="0"/>
        <w:jc w:val="both"/>
        <w:rPr>
          <w:sz w:val="26"/>
          <w:szCs w:val="26"/>
          <w:lang w:eastAsia="en-US"/>
        </w:rPr>
      </w:pPr>
      <w:r w:rsidRPr="00D76639">
        <w:rPr>
          <w:sz w:val="26"/>
          <w:szCs w:val="26"/>
        </w:rPr>
        <w:t xml:space="preserve">1.3. </w:t>
      </w:r>
      <w:r w:rsidRPr="00863C7B">
        <w:rPr>
          <w:sz w:val="26"/>
          <w:szCs w:val="26"/>
        </w:rPr>
        <w:t xml:space="preserve">В техническое обслуживание лифтов </w:t>
      </w:r>
      <w:r w:rsidRPr="00863C7B">
        <w:rPr>
          <w:bCs/>
          <w:sz w:val="26"/>
          <w:szCs w:val="26"/>
        </w:rPr>
        <w:t xml:space="preserve">входит </w:t>
      </w:r>
      <w:r w:rsidRPr="00863C7B">
        <w:rPr>
          <w:sz w:val="26"/>
          <w:szCs w:val="26"/>
        </w:rPr>
        <w:t>проведение технических осмотров, аварийно-техническое обслуживание и текущий ремонтов лифтов (кроме приобретения запасных частей для капитального ремонта и модернизации), а также оказание услуг по круглосуточному аварийному обслуживанию, ведению паспортов лифтов, оперативной эвакуации пассажиров из лифтов.</w:t>
      </w:r>
    </w:p>
    <w:p w:rsidR="00D76639" w:rsidRPr="00D76639" w:rsidRDefault="00D76639" w:rsidP="00575A2C">
      <w:pPr>
        <w:shd w:val="clear" w:color="auto" w:fill="FFFFFF"/>
        <w:autoSpaceDE w:val="0"/>
        <w:autoSpaceDN w:val="0"/>
        <w:adjustRightInd w:val="0"/>
        <w:jc w:val="both"/>
        <w:rPr>
          <w:sz w:val="26"/>
          <w:szCs w:val="26"/>
          <w:lang w:eastAsia="en-US"/>
        </w:rPr>
      </w:pPr>
      <w:r w:rsidRPr="00D76639">
        <w:rPr>
          <w:sz w:val="26"/>
          <w:szCs w:val="26"/>
        </w:rPr>
        <w:t>1.4. Осуществление подготовки и управления лифтом, переключения и иных операций на лифте, необходимые для проведения испытаний и измерений при периодическом, частичном техническом освидетельствовании и обследовании лифтов, отработавших нормативный срок службы.</w:t>
      </w:r>
    </w:p>
    <w:p w:rsidR="00D76639" w:rsidRPr="00D76639" w:rsidRDefault="00D76639" w:rsidP="00575A2C">
      <w:pPr>
        <w:shd w:val="clear" w:color="auto" w:fill="FFFFFF"/>
        <w:autoSpaceDE w:val="0"/>
        <w:autoSpaceDN w:val="0"/>
        <w:adjustRightInd w:val="0"/>
        <w:jc w:val="both"/>
        <w:rPr>
          <w:sz w:val="26"/>
          <w:szCs w:val="26"/>
          <w:lang w:eastAsia="en-US"/>
        </w:rPr>
      </w:pPr>
      <w:r w:rsidRPr="00D76639">
        <w:rPr>
          <w:sz w:val="26"/>
          <w:szCs w:val="26"/>
        </w:rPr>
        <w:t>1.5. Эксплуатация лифтов должна осуществляться в соответствии с действующими нормативными актами Российской Федерации.</w:t>
      </w:r>
    </w:p>
    <w:p w:rsidR="00D76639" w:rsidRPr="00D76639" w:rsidRDefault="00D76639" w:rsidP="00575A2C">
      <w:pPr>
        <w:shd w:val="clear" w:color="auto" w:fill="FFFFFF"/>
        <w:autoSpaceDE w:val="0"/>
        <w:autoSpaceDN w:val="0"/>
        <w:adjustRightInd w:val="0"/>
        <w:jc w:val="both"/>
        <w:rPr>
          <w:b/>
          <w:bCs/>
          <w:sz w:val="26"/>
          <w:szCs w:val="26"/>
          <w:lang w:eastAsia="en-US"/>
        </w:rPr>
      </w:pPr>
    </w:p>
    <w:p w:rsidR="00D76639" w:rsidRPr="00575A2C" w:rsidRDefault="00D76639" w:rsidP="00575A2C">
      <w:pPr>
        <w:shd w:val="clear" w:color="auto" w:fill="FFFFFF"/>
        <w:autoSpaceDE w:val="0"/>
        <w:autoSpaceDN w:val="0"/>
        <w:adjustRightInd w:val="0"/>
        <w:jc w:val="both"/>
        <w:rPr>
          <w:b/>
          <w:sz w:val="26"/>
          <w:szCs w:val="26"/>
          <w:lang w:eastAsia="en-US"/>
        </w:rPr>
      </w:pPr>
      <w:r w:rsidRPr="00D76639">
        <w:rPr>
          <w:b/>
          <w:bCs/>
          <w:sz w:val="26"/>
          <w:szCs w:val="26"/>
          <w:lang w:eastAsia="en-US"/>
        </w:rPr>
        <w:t>2. Перечень р</w:t>
      </w:r>
      <w:r w:rsidRPr="00D76639">
        <w:rPr>
          <w:b/>
          <w:sz w:val="26"/>
          <w:szCs w:val="26"/>
          <w:lang w:eastAsia="en-US"/>
        </w:rPr>
        <w:t>абот,</w:t>
      </w:r>
      <w:r w:rsidRPr="00D76639">
        <w:rPr>
          <w:b/>
          <w:bCs/>
          <w:sz w:val="26"/>
          <w:szCs w:val="26"/>
        </w:rPr>
        <w:t xml:space="preserve"> входящих в ежемесячное техническое обслуживание (ТО 1).</w:t>
      </w:r>
    </w:p>
    <w:p w:rsidR="00D76639" w:rsidRPr="00D76639" w:rsidRDefault="00D76639" w:rsidP="00575A2C">
      <w:pPr>
        <w:shd w:val="clear" w:color="auto" w:fill="FFFFFF"/>
        <w:rPr>
          <w:sz w:val="26"/>
          <w:szCs w:val="26"/>
          <w:lang w:eastAsia="en-US"/>
        </w:rPr>
      </w:pPr>
      <w:r w:rsidRPr="00D76639">
        <w:rPr>
          <w:bCs/>
          <w:sz w:val="26"/>
          <w:szCs w:val="26"/>
        </w:rPr>
        <w:t>2.1.1. Проверка точности остановки по этажам</w:t>
      </w:r>
      <w:r w:rsidRPr="00D76639">
        <w:rPr>
          <w:sz w:val="26"/>
          <w:szCs w:val="26"/>
        </w:rPr>
        <w:br/>
      </w:r>
      <w:r w:rsidRPr="00D76639">
        <w:rPr>
          <w:bCs/>
          <w:sz w:val="26"/>
          <w:szCs w:val="26"/>
        </w:rPr>
        <w:t>2.1.2. Проверка отсутствия течи масла из редуктора</w:t>
      </w:r>
      <w:r w:rsidRPr="00D76639">
        <w:rPr>
          <w:sz w:val="26"/>
          <w:szCs w:val="26"/>
        </w:rPr>
        <w:br/>
      </w:r>
      <w:r w:rsidRPr="00D76639">
        <w:rPr>
          <w:bCs/>
          <w:sz w:val="26"/>
          <w:szCs w:val="26"/>
        </w:rPr>
        <w:t>2.1.3. Проверка уровня масла в редукторе</w:t>
      </w:r>
      <w:r w:rsidRPr="00D76639">
        <w:rPr>
          <w:sz w:val="26"/>
          <w:szCs w:val="26"/>
        </w:rPr>
        <w:br/>
      </w:r>
      <w:r w:rsidRPr="00D76639">
        <w:rPr>
          <w:bCs/>
          <w:sz w:val="26"/>
          <w:szCs w:val="26"/>
        </w:rPr>
        <w:t>2.1.4. Проверка ограждения шахты</w:t>
      </w:r>
      <w:r w:rsidRPr="00D76639">
        <w:rPr>
          <w:sz w:val="26"/>
          <w:szCs w:val="26"/>
        </w:rPr>
        <w:br/>
      </w:r>
      <w:r w:rsidRPr="00D76639">
        <w:rPr>
          <w:bCs/>
          <w:sz w:val="26"/>
          <w:szCs w:val="26"/>
        </w:rPr>
        <w:t>2.1.5. Проверка освещения шахты</w:t>
      </w:r>
      <w:r w:rsidRPr="00D76639">
        <w:rPr>
          <w:sz w:val="26"/>
          <w:szCs w:val="26"/>
        </w:rPr>
        <w:br/>
      </w:r>
      <w:r w:rsidRPr="00D76639">
        <w:rPr>
          <w:bCs/>
          <w:sz w:val="26"/>
          <w:szCs w:val="26"/>
        </w:rPr>
        <w:t>2.1.6. Проверка дверей шахты</w:t>
      </w:r>
      <w:r w:rsidRPr="00D76639">
        <w:rPr>
          <w:sz w:val="26"/>
          <w:szCs w:val="26"/>
        </w:rPr>
        <w:br/>
      </w:r>
      <w:r w:rsidRPr="00D76639">
        <w:rPr>
          <w:bCs/>
          <w:sz w:val="26"/>
          <w:szCs w:val="26"/>
        </w:rPr>
        <w:t>2.1.7. Проверка замков и контактов дверей шахты</w:t>
      </w:r>
      <w:r w:rsidRPr="00D76639">
        <w:rPr>
          <w:sz w:val="26"/>
          <w:szCs w:val="26"/>
        </w:rPr>
        <w:br/>
      </w:r>
      <w:r w:rsidRPr="00D76639">
        <w:rPr>
          <w:bCs/>
          <w:sz w:val="26"/>
          <w:szCs w:val="26"/>
        </w:rPr>
        <w:t>2.1.8. Проверка вызывного и приказного поста</w:t>
      </w:r>
      <w:r w:rsidRPr="00D76639">
        <w:rPr>
          <w:sz w:val="26"/>
          <w:szCs w:val="26"/>
        </w:rPr>
        <w:br/>
      </w:r>
      <w:r w:rsidRPr="00D76639">
        <w:rPr>
          <w:bCs/>
          <w:sz w:val="26"/>
          <w:szCs w:val="26"/>
        </w:rPr>
        <w:t>2.1.9. Проверка наличия и исправности замков дверей машинного помещения</w:t>
      </w:r>
      <w:r w:rsidRPr="00D76639">
        <w:rPr>
          <w:sz w:val="26"/>
          <w:szCs w:val="26"/>
        </w:rPr>
        <w:br/>
      </w:r>
      <w:r w:rsidRPr="00D76639">
        <w:rPr>
          <w:bCs/>
          <w:sz w:val="26"/>
          <w:szCs w:val="26"/>
        </w:rPr>
        <w:t>2.1.10 Проверка балансирной подвески</w:t>
      </w:r>
      <w:r w:rsidRPr="00D76639">
        <w:rPr>
          <w:sz w:val="26"/>
          <w:szCs w:val="26"/>
        </w:rPr>
        <w:br/>
      </w:r>
      <w:r w:rsidRPr="00D76639">
        <w:rPr>
          <w:bCs/>
          <w:sz w:val="26"/>
          <w:szCs w:val="26"/>
        </w:rPr>
        <w:t>2.1.11. Проверка надежности крепления канатов</w:t>
      </w:r>
      <w:r w:rsidRPr="00D76639">
        <w:rPr>
          <w:sz w:val="26"/>
          <w:szCs w:val="26"/>
        </w:rPr>
        <w:br/>
      </w:r>
      <w:r w:rsidRPr="00D76639">
        <w:rPr>
          <w:bCs/>
          <w:sz w:val="26"/>
          <w:szCs w:val="26"/>
        </w:rPr>
        <w:t>2.1.12. Проверка освещения кабины</w:t>
      </w:r>
      <w:r w:rsidRPr="00D76639">
        <w:rPr>
          <w:sz w:val="26"/>
          <w:szCs w:val="26"/>
        </w:rPr>
        <w:br/>
      </w:r>
      <w:r w:rsidRPr="00D76639">
        <w:rPr>
          <w:bCs/>
          <w:sz w:val="26"/>
          <w:szCs w:val="26"/>
        </w:rPr>
        <w:t>2.1.13. Проверка створок ДК, фартучного устройства под кабиной</w:t>
      </w:r>
      <w:r w:rsidRPr="00D76639">
        <w:rPr>
          <w:sz w:val="26"/>
          <w:szCs w:val="26"/>
        </w:rPr>
        <w:br/>
      </w:r>
      <w:r w:rsidRPr="00D76639">
        <w:rPr>
          <w:bCs/>
          <w:sz w:val="26"/>
          <w:szCs w:val="26"/>
        </w:rPr>
        <w:t>2.1. 14 Проверка контактов ДК</w:t>
      </w:r>
    </w:p>
    <w:p w:rsidR="00D76639" w:rsidRPr="00D76639" w:rsidRDefault="00D76639" w:rsidP="00575A2C">
      <w:pPr>
        <w:shd w:val="clear" w:color="auto" w:fill="FFFFFF"/>
        <w:jc w:val="both"/>
        <w:rPr>
          <w:color w:val="7030A0"/>
          <w:sz w:val="26"/>
          <w:szCs w:val="26"/>
          <w:lang w:eastAsia="en-US"/>
        </w:rPr>
      </w:pPr>
    </w:p>
    <w:p w:rsidR="00D76639" w:rsidRPr="00D76639" w:rsidRDefault="00D76639" w:rsidP="001161DF">
      <w:pPr>
        <w:shd w:val="clear" w:color="auto" w:fill="FFFFFF"/>
        <w:autoSpaceDE w:val="0"/>
        <w:autoSpaceDN w:val="0"/>
        <w:adjustRightInd w:val="0"/>
        <w:ind w:right="-285"/>
        <w:jc w:val="both"/>
        <w:rPr>
          <w:b/>
          <w:sz w:val="26"/>
          <w:szCs w:val="26"/>
          <w:lang w:eastAsia="en-US"/>
        </w:rPr>
      </w:pPr>
      <w:r w:rsidRPr="00D76639">
        <w:rPr>
          <w:b/>
          <w:bCs/>
          <w:sz w:val="26"/>
          <w:szCs w:val="26"/>
          <w:lang w:eastAsia="en-US"/>
        </w:rPr>
        <w:t>2.2. Перечень р</w:t>
      </w:r>
      <w:r w:rsidRPr="00D76639">
        <w:rPr>
          <w:b/>
          <w:sz w:val="26"/>
          <w:szCs w:val="26"/>
          <w:lang w:eastAsia="en-US"/>
        </w:rPr>
        <w:t>абот,</w:t>
      </w:r>
      <w:r w:rsidRPr="00D76639">
        <w:rPr>
          <w:b/>
          <w:bCs/>
          <w:sz w:val="26"/>
          <w:szCs w:val="26"/>
        </w:rPr>
        <w:t xml:space="preserve"> входящих в ежеквартальное техническое </w:t>
      </w:r>
      <w:r w:rsidR="001161DF" w:rsidRPr="00D76639">
        <w:rPr>
          <w:b/>
          <w:bCs/>
          <w:sz w:val="26"/>
          <w:szCs w:val="26"/>
        </w:rPr>
        <w:t>обслуживание</w:t>
      </w:r>
      <w:r w:rsidR="001161DF">
        <w:rPr>
          <w:b/>
          <w:bCs/>
          <w:sz w:val="26"/>
          <w:szCs w:val="26"/>
        </w:rPr>
        <w:t xml:space="preserve"> </w:t>
      </w:r>
      <w:r w:rsidR="001161DF" w:rsidRPr="00D76639">
        <w:rPr>
          <w:b/>
          <w:bCs/>
          <w:sz w:val="26"/>
          <w:szCs w:val="26"/>
        </w:rPr>
        <w:t>(</w:t>
      </w:r>
      <w:r w:rsidRPr="00D76639">
        <w:rPr>
          <w:b/>
          <w:bCs/>
          <w:sz w:val="26"/>
          <w:szCs w:val="26"/>
        </w:rPr>
        <w:t>ТО 2).</w:t>
      </w:r>
    </w:p>
    <w:p w:rsidR="00D76639" w:rsidRPr="00D76639" w:rsidRDefault="00D76639" w:rsidP="00575A2C">
      <w:pPr>
        <w:jc w:val="both"/>
        <w:rPr>
          <w:bCs/>
          <w:sz w:val="26"/>
          <w:szCs w:val="26"/>
        </w:rPr>
      </w:pPr>
      <w:r w:rsidRPr="00D76639">
        <w:rPr>
          <w:bCs/>
          <w:sz w:val="26"/>
          <w:szCs w:val="26"/>
        </w:rPr>
        <w:t>При ТО 2 выполняются все работы, предусмотренные ТО 1, и кроме того, должно</w:t>
      </w:r>
    </w:p>
    <w:p w:rsidR="00D76639" w:rsidRPr="00D76639" w:rsidRDefault="00D76639" w:rsidP="00575A2C">
      <w:pPr>
        <w:jc w:val="both"/>
        <w:rPr>
          <w:sz w:val="26"/>
          <w:szCs w:val="26"/>
        </w:rPr>
      </w:pPr>
      <w:r w:rsidRPr="00D76639">
        <w:rPr>
          <w:bCs/>
          <w:sz w:val="26"/>
          <w:szCs w:val="26"/>
        </w:rPr>
        <w:t>быть осмотрено следующее оборудование:</w:t>
      </w:r>
    </w:p>
    <w:p w:rsidR="00D76639" w:rsidRPr="00D76639" w:rsidRDefault="00D76639" w:rsidP="00575A2C">
      <w:pPr>
        <w:jc w:val="both"/>
        <w:rPr>
          <w:sz w:val="26"/>
          <w:szCs w:val="26"/>
        </w:rPr>
      </w:pPr>
      <w:r w:rsidRPr="00D76639">
        <w:rPr>
          <w:sz w:val="26"/>
          <w:szCs w:val="26"/>
        </w:rPr>
        <w:t xml:space="preserve">2.2.1. </w:t>
      </w:r>
      <w:r w:rsidRPr="00D76639">
        <w:rPr>
          <w:bCs/>
          <w:sz w:val="26"/>
          <w:szCs w:val="26"/>
        </w:rPr>
        <w:t>Проверка панели управления</w:t>
      </w:r>
    </w:p>
    <w:p w:rsidR="00D76639" w:rsidRPr="00D76639" w:rsidRDefault="00D76639" w:rsidP="00575A2C">
      <w:pPr>
        <w:jc w:val="both"/>
        <w:rPr>
          <w:sz w:val="26"/>
          <w:szCs w:val="26"/>
        </w:rPr>
      </w:pPr>
      <w:r w:rsidRPr="00D76639">
        <w:rPr>
          <w:sz w:val="26"/>
          <w:szCs w:val="26"/>
        </w:rPr>
        <w:t xml:space="preserve">2.2.2. </w:t>
      </w:r>
      <w:r w:rsidRPr="00D76639">
        <w:rPr>
          <w:bCs/>
          <w:sz w:val="26"/>
          <w:szCs w:val="26"/>
        </w:rPr>
        <w:t>Проверка редуктора</w:t>
      </w:r>
    </w:p>
    <w:p w:rsidR="00D76639" w:rsidRPr="00D76639" w:rsidRDefault="00D76639" w:rsidP="00575A2C">
      <w:pPr>
        <w:jc w:val="both"/>
        <w:rPr>
          <w:sz w:val="26"/>
          <w:szCs w:val="26"/>
        </w:rPr>
      </w:pPr>
      <w:r w:rsidRPr="00D76639">
        <w:rPr>
          <w:sz w:val="26"/>
          <w:szCs w:val="26"/>
        </w:rPr>
        <w:t xml:space="preserve">2.2.3. </w:t>
      </w:r>
      <w:r w:rsidRPr="00D76639">
        <w:rPr>
          <w:bCs/>
          <w:sz w:val="26"/>
          <w:szCs w:val="26"/>
        </w:rPr>
        <w:t>Проверка тормоза</w:t>
      </w:r>
    </w:p>
    <w:p w:rsidR="00D76639" w:rsidRPr="00D76639" w:rsidRDefault="00D76639" w:rsidP="00575A2C">
      <w:pPr>
        <w:jc w:val="both"/>
        <w:rPr>
          <w:sz w:val="26"/>
          <w:szCs w:val="26"/>
        </w:rPr>
      </w:pPr>
      <w:r w:rsidRPr="00D76639">
        <w:rPr>
          <w:sz w:val="26"/>
          <w:szCs w:val="26"/>
        </w:rPr>
        <w:t xml:space="preserve">2.2.4. </w:t>
      </w:r>
      <w:r w:rsidRPr="00D76639">
        <w:rPr>
          <w:bCs/>
          <w:sz w:val="26"/>
          <w:szCs w:val="26"/>
        </w:rPr>
        <w:t>Проверка КВШ</w:t>
      </w:r>
    </w:p>
    <w:p w:rsidR="00D76639" w:rsidRPr="00D76639" w:rsidRDefault="00D76639" w:rsidP="00575A2C">
      <w:pPr>
        <w:jc w:val="both"/>
        <w:rPr>
          <w:sz w:val="26"/>
          <w:szCs w:val="26"/>
        </w:rPr>
      </w:pPr>
      <w:r w:rsidRPr="00D76639">
        <w:rPr>
          <w:sz w:val="26"/>
          <w:szCs w:val="26"/>
        </w:rPr>
        <w:t xml:space="preserve">2.2.5. </w:t>
      </w:r>
      <w:r w:rsidRPr="00D76639">
        <w:rPr>
          <w:bCs/>
          <w:sz w:val="26"/>
          <w:szCs w:val="26"/>
        </w:rPr>
        <w:t>Проверка ограничителя скорости, концевых выключателей</w:t>
      </w:r>
    </w:p>
    <w:p w:rsidR="00D76639" w:rsidRPr="00D76639" w:rsidRDefault="00D76639" w:rsidP="00575A2C">
      <w:pPr>
        <w:jc w:val="both"/>
        <w:rPr>
          <w:sz w:val="26"/>
          <w:szCs w:val="26"/>
        </w:rPr>
      </w:pPr>
      <w:r w:rsidRPr="00D76639">
        <w:rPr>
          <w:sz w:val="26"/>
          <w:szCs w:val="26"/>
        </w:rPr>
        <w:t xml:space="preserve">2.2.6. </w:t>
      </w:r>
      <w:r w:rsidRPr="00D76639">
        <w:rPr>
          <w:bCs/>
          <w:sz w:val="26"/>
          <w:szCs w:val="26"/>
        </w:rPr>
        <w:t>Проверка режима «Ревизии»</w:t>
      </w:r>
    </w:p>
    <w:p w:rsidR="00D76639" w:rsidRPr="00D76639" w:rsidRDefault="00D76639" w:rsidP="00575A2C">
      <w:pPr>
        <w:jc w:val="both"/>
        <w:rPr>
          <w:sz w:val="26"/>
          <w:szCs w:val="26"/>
        </w:rPr>
      </w:pPr>
      <w:r w:rsidRPr="00D76639">
        <w:rPr>
          <w:sz w:val="26"/>
          <w:szCs w:val="26"/>
        </w:rPr>
        <w:t xml:space="preserve">2.2.7. </w:t>
      </w:r>
      <w:r w:rsidRPr="00D76639">
        <w:rPr>
          <w:bCs/>
          <w:sz w:val="26"/>
          <w:szCs w:val="26"/>
        </w:rPr>
        <w:t>Проверка пружин подвески противовеса</w:t>
      </w:r>
    </w:p>
    <w:p w:rsidR="00D76639" w:rsidRPr="00D76639" w:rsidRDefault="00D76639" w:rsidP="00575A2C">
      <w:pPr>
        <w:jc w:val="both"/>
        <w:rPr>
          <w:sz w:val="26"/>
          <w:szCs w:val="26"/>
        </w:rPr>
      </w:pPr>
      <w:r w:rsidRPr="00D76639">
        <w:rPr>
          <w:sz w:val="26"/>
          <w:szCs w:val="26"/>
        </w:rPr>
        <w:t xml:space="preserve">2.2.8. </w:t>
      </w:r>
      <w:r w:rsidRPr="00D76639">
        <w:rPr>
          <w:bCs/>
          <w:sz w:val="26"/>
          <w:szCs w:val="26"/>
        </w:rPr>
        <w:t>Проверка зазоров между вкладышами и направляющими</w:t>
      </w:r>
    </w:p>
    <w:p w:rsidR="00D76639" w:rsidRPr="00D76639" w:rsidRDefault="00D76639" w:rsidP="00575A2C">
      <w:pPr>
        <w:jc w:val="both"/>
        <w:rPr>
          <w:sz w:val="26"/>
          <w:szCs w:val="26"/>
        </w:rPr>
      </w:pPr>
      <w:r w:rsidRPr="00D76639">
        <w:rPr>
          <w:sz w:val="26"/>
          <w:szCs w:val="26"/>
        </w:rPr>
        <w:t xml:space="preserve">2.2.9. </w:t>
      </w:r>
      <w:r w:rsidRPr="00D76639">
        <w:rPr>
          <w:bCs/>
          <w:sz w:val="26"/>
          <w:szCs w:val="26"/>
        </w:rPr>
        <w:t>Проверка башмаков кабины с противовеса</w:t>
      </w:r>
    </w:p>
    <w:p w:rsidR="00D76639" w:rsidRPr="00D76639" w:rsidRDefault="00D76639" w:rsidP="00575A2C">
      <w:pPr>
        <w:jc w:val="both"/>
        <w:rPr>
          <w:sz w:val="26"/>
          <w:szCs w:val="26"/>
        </w:rPr>
      </w:pPr>
      <w:r w:rsidRPr="00D76639">
        <w:rPr>
          <w:sz w:val="26"/>
          <w:szCs w:val="26"/>
        </w:rPr>
        <w:t xml:space="preserve">2.2.10. </w:t>
      </w:r>
      <w:r w:rsidRPr="00D76639">
        <w:rPr>
          <w:bCs/>
          <w:sz w:val="26"/>
          <w:szCs w:val="26"/>
        </w:rPr>
        <w:t>Очистка подвески, дверей и крыши кабины от грязи и пыли</w:t>
      </w:r>
    </w:p>
    <w:p w:rsidR="00D76639" w:rsidRPr="00D76639" w:rsidRDefault="00D76639" w:rsidP="00575A2C">
      <w:pPr>
        <w:jc w:val="both"/>
        <w:rPr>
          <w:sz w:val="26"/>
          <w:szCs w:val="26"/>
        </w:rPr>
      </w:pPr>
      <w:r w:rsidRPr="00D76639">
        <w:rPr>
          <w:sz w:val="26"/>
          <w:szCs w:val="26"/>
        </w:rPr>
        <w:t xml:space="preserve">2.2.11. </w:t>
      </w:r>
      <w:r w:rsidRPr="00D76639">
        <w:rPr>
          <w:bCs/>
          <w:sz w:val="26"/>
          <w:szCs w:val="26"/>
        </w:rPr>
        <w:t>Проверка блокировочного выключателя</w:t>
      </w:r>
    </w:p>
    <w:p w:rsidR="00D76639" w:rsidRPr="00D76639" w:rsidRDefault="00D76639" w:rsidP="00575A2C">
      <w:pPr>
        <w:jc w:val="both"/>
        <w:rPr>
          <w:b/>
          <w:color w:val="000000"/>
          <w:sz w:val="26"/>
          <w:szCs w:val="26"/>
          <w:lang w:eastAsia="en-US"/>
        </w:rPr>
      </w:pPr>
    </w:p>
    <w:p w:rsidR="00D76639" w:rsidRPr="00D76639" w:rsidRDefault="00D76639" w:rsidP="00575A2C">
      <w:pPr>
        <w:jc w:val="both"/>
        <w:rPr>
          <w:b/>
          <w:sz w:val="26"/>
          <w:szCs w:val="26"/>
          <w:lang w:eastAsia="en-US"/>
        </w:rPr>
      </w:pPr>
      <w:r w:rsidRPr="00D76639">
        <w:rPr>
          <w:b/>
          <w:color w:val="000000"/>
          <w:sz w:val="26"/>
          <w:szCs w:val="26"/>
          <w:lang w:eastAsia="en-US"/>
        </w:rPr>
        <w:t>2</w:t>
      </w:r>
      <w:r w:rsidRPr="00D76639">
        <w:rPr>
          <w:b/>
          <w:bCs/>
          <w:color w:val="000000"/>
          <w:sz w:val="26"/>
          <w:szCs w:val="26"/>
          <w:lang w:eastAsia="en-US"/>
        </w:rPr>
        <w:t xml:space="preserve">.3. Перечень работ, </w:t>
      </w:r>
      <w:r w:rsidRPr="00D76639">
        <w:rPr>
          <w:b/>
          <w:bCs/>
          <w:sz w:val="26"/>
          <w:szCs w:val="26"/>
        </w:rPr>
        <w:t xml:space="preserve">входящих в полугодовое техническое </w:t>
      </w:r>
      <w:r w:rsidR="006B711B" w:rsidRPr="00D76639">
        <w:rPr>
          <w:b/>
          <w:bCs/>
          <w:sz w:val="26"/>
          <w:szCs w:val="26"/>
        </w:rPr>
        <w:t>обслуживание</w:t>
      </w:r>
      <w:r w:rsidR="006B711B">
        <w:rPr>
          <w:b/>
          <w:bCs/>
          <w:sz w:val="26"/>
          <w:szCs w:val="26"/>
        </w:rPr>
        <w:t xml:space="preserve"> </w:t>
      </w:r>
      <w:r w:rsidR="006B711B" w:rsidRPr="00D76639">
        <w:rPr>
          <w:b/>
          <w:bCs/>
          <w:sz w:val="26"/>
          <w:szCs w:val="26"/>
        </w:rPr>
        <w:t>(</w:t>
      </w:r>
      <w:r w:rsidRPr="00D76639">
        <w:rPr>
          <w:b/>
          <w:bCs/>
          <w:sz w:val="26"/>
          <w:szCs w:val="26"/>
        </w:rPr>
        <w:t>ТО 3).</w:t>
      </w:r>
    </w:p>
    <w:p w:rsidR="00D76639" w:rsidRPr="00D76639" w:rsidRDefault="00D76639" w:rsidP="00575A2C">
      <w:pPr>
        <w:jc w:val="both"/>
        <w:rPr>
          <w:bCs/>
          <w:sz w:val="26"/>
          <w:szCs w:val="26"/>
        </w:rPr>
      </w:pPr>
      <w:r w:rsidRPr="00D76639">
        <w:rPr>
          <w:bCs/>
          <w:sz w:val="26"/>
          <w:szCs w:val="26"/>
        </w:rPr>
        <w:t>При ТО 3 выполняются все работы, предусмотренные ТО 2, кроме того, должно быть</w:t>
      </w:r>
    </w:p>
    <w:p w:rsidR="00D76639" w:rsidRPr="00D76639" w:rsidRDefault="00D76639" w:rsidP="00575A2C">
      <w:pPr>
        <w:jc w:val="both"/>
        <w:rPr>
          <w:sz w:val="26"/>
          <w:szCs w:val="26"/>
        </w:rPr>
      </w:pPr>
      <w:r w:rsidRPr="00D76639">
        <w:rPr>
          <w:bCs/>
          <w:sz w:val="26"/>
          <w:szCs w:val="26"/>
        </w:rPr>
        <w:t>осмотрено следующее оборудование:</w:t>
      </w:r>
    </w:p>
    <w:p w:rsidR="00D76639" w:rsidRPr="00D76639" w:rsidRDefault="00D76639" w:rsidP="00575A2C">
      <w:pPr>
        <w:jc w:val="both"/>
        <w:rPr>
          <w:bCs/>
          <w:sz w:val="26"/>
          <w:szCs w:val="26"/>
        </w:rPr>
      </w:pPr>
      <w:r w:rsidRPr="00D76639">
        <w:rPr>
          <w:sz w:val="26"/>
          <w:szCs w:val="26"/>
        </w:rPr>
        <w:t xml:space="preserve">2.3.1. </w:t>
      </w:r>
      <w:r w:rsidRPr="00D76639">
        <w:rPr>
          <w:bCs/>
          <w:sz w:val="26"/>
          <w:szCs w:val="26"/>
        </w:rPr>
        <w:t>Проведение очистки электроаппаратуры и электронных устройств в шкафу</w:t>
      </w:r>
    </w:p>
    <w:p w:rsidR="00D76639" w:rsidRPr="00D76639" w:rsidRDefault="00D76639" w:rsidP="00575A2C">
      <w:pPr>
        <w:jc w:val="both"/>
        <w:rPr>
          <w:sz w:val="26"/>
          <w:szCs w:val="26"/>
        </w:rPr>
      </w:pPr>
      <w:r w:rsidRPr="00D76639">
        <w:rPr>
          <w:bCs/>
          <w:sz w:val="26"/>
          <w:szCs w:val="26"/>
        </w:rPr>
        <w:t xml:space="preserve"> управления</w:t>
      </w:r>
    </w:p>
    <w:p w:rsidR="00D76639" w:rsidRPr="00D76639" w:rsidRDefault="00D76639" w:rsidP="00575A2C">
      <w:pPr>
        <w:jc w:val="both"/>
        <w:rPr>
          <w:sz w:val="26"/>
          <w:szCs w:val="26"/>
        </w:rPr>
      </w:pPr>
      <w:r w:rsidRPr="00D76639">
        <w:rPr>
          <w:sz w:val="26"/>
          <w:szCs w:val="26"/>
        </w:rPr>
        <w:t xml:space="preserve">2.3.2. </w:t>
      </w:r>
      <w:r w:rsidRPr="00D76639">
        <w:rPr>
          <w:bCs/>
          <w:sz w:val="26"/>
          <w:szCs w:val="26"/>
        </w:rPr>
        <w:t xml:space="preserve">Проверка крепления приводов в </w:t>
      </w:r>
      <w:proofErr w:type="spellStart"/>
      <w:r w:rsidRPr="00D76639">
        <w:rPr>
          <w:bCs/>
          <w:sz w:val="26"/>
          <w:szCs w:val="26"/>
        </w:rPr>
        <w:t>клеммных</w:t>
      </w:r>
      <w:proofErr w:type="spellEnd"/>
      <w:r w:rsidRPr="00D76639">
        <w:rPr>
          <w:bCs/>
          <w:sz w:val="26"/>
          <w:szCs w:val="26"/>
        </w:rPr>
        <w:t xml:space="preserve"> рейках</w:t>
      </w:r>
    </w:p>
    <w:p w:rsidR="00D76639" w:rsidRPr="00D76639" w:rsidRDefault="00D76639" w:rsidP="00575A2C">
      <w:pPr>
        <w:jc w:val="both"/>
        <w:rPr>
          <w:sz w:val="26"/>
          <w:szCs w:val="26"/>
        </w:rPr>
      </w:pPr>
      <w:r w:rsidRPr="00D76639">
        <w:rPr>
          <w:sz w:val="26"/>
          <w:szCs w:val="26"/>
        </w:rPr>
        <w:t xml:space="preserve">2.3.3. </w:t>
      </w:r>
      <w:r w:rsidRPr="00D76639">
        <w:rPr>
          <w:bCs/>
          <w:sz w:val="26"/>
          <w:szCs w:val="26"/>
        </w:rPr>
        <w:t>Проверка контакторов, трансформаторов</w:t>
      </w:r>
    </w:p>
    <w:p w:rsidR="00D76639" w:rsidRPr="00D76639" w:rsidRDefault="00D76639" w:rsidP="00575A2C">
      <w:pPr>
        <w:jc w:val="both"/>
        <w:rPr>
          <w:bCs/>
          <w:sz w:val="26"/>
          <w:szCs w:val="26"/>
        </w:rPr>
      </w:pPr>
      <w:r w:rsidRPr="00D76639">
        <w:rPr>
          <w:sz w:val="26"/>
          <w:szCs w:val="26"/>
        </w:rPr>
        <w:t xml:space="preserve">2.3.4. </w:t>
      </w:r>
      <w:r w:rsidRPr="00D76639">
        <w:rPr>
          <w:bCs/>
          <w:sz w:val="26"/>
          <w:szCs w:val="26"/>
        </w:rPr>
        <w:t>Проверка рубильника (пинцеты, рукоятки)</w:t>
      </w:r>
    </w:p>
    <w:p w:rsidR="00D76639" w:rsidRPr="00D76639" w:rsidRDefault="00D76639" w:rsidP="00575A2C">
      <w:pPr>
        <w:jc w:val="both"/>
        <w:rPr>
          <w:sz w:val="26"/>
          <w:szCs w:val="26"/>
        </w:rPr>
      </w:pPr>
      <w:r w:rsidRPr="00D76639">
        <w:rPr>
          <w:bCs/>
          <w:sz w:val="26"/>
          <w:szCs w:val="26"/>
        </w:rPr>
        <w:t>2.3.5. Проверка резьбовых креплений редуктора</w:t>
      </w:r>
    </w:p>
    <w:p w:rsidR="00D76639" w:rsidRPr="00D76639" w:rsidRDefault="00D76639" w:rsidP="00575A2C">
      <w:pPr>
        <w:jc w:val="both"/>
        <w:rPr>
          <w:sz w:val="26"/>
          <w:szCs w:val="26"/>
        </w:rPr>
      </w:pPr>
      <w:r w:rsidRPr="00D76639">
        <w:rPr>
          <w:sz w:val="26"/>
          <w:szCs w:val="26"/>
        </w:rPr>
        <w:t xml:space="preserve">2.3.6. </w:t>
      </w:r>
      <w:r w:rsidRPr="00D76639">
        <w:rPr>
          <w:bCs/>
          <w:sz w:val="26"/>
          <w:szCs w:val="26"/>
        </w:rPr>
        <w:t>Проверка буферных пальцев</w:t>
      </w:r>
    </w:p>
    <w:p w:rsidR="00D76639" w:rsidRPr="00D76639" w:rsidRDefault="00D76639" w:rsidP="00575A2C">
      <w:pPr>
        <w:jc w:val="both"/>
        <w:rPr>
          <w:sz w:val="26"/>
          <w:szCs w:val="26"/>
        </w:rPr>
      </w:pPr>
      <w:r w:rsidRPr="00D76639">
        <w:rPr>
          <w:sz w:val="26"/>
          <w:szCs w:val="26"/>
        </w:rPr>
        <w:t xml:space="preserve">2.3.7. </w:t>
      </w:r>
      <w:r w:rsidRPr="00D76639">
        <w:rPr>
          <w:bCs/>
          <w:sz w:val="26"/>
          <w:szCs w:val="26"/>
        </w:rPr>
        <w:t>Проверка крепления электродвигателя и проводов</w:t>
      </w:r>
    </w:p>
    <w:p w:rsidR="00D76639" w:rsidRPr="00D76639" w:rsidRDefault="00D76639" w:rsidP="00575A2C">
      <w:pPr>
        <w:jc w:val="both"/>
        <w:rPr>
          <w:sz w:val="26"/>
          <w:szCs w:val="26"/>
        </w:rPr>
      </w:pPr>
      <w:r w:rsidRPr="00D76639">
        <w:rPr>
          <w:sz w:val="26"/>
          <w:szCs w:val="26"/>
        </w:rPr>
        <w:t xml:space="preserve">2.3.8. </w:t>
      </w:r>
      <w:r w:rsidRPr="00D76639">
        <w:rPr>
          <w:bCs/>
          <w:sz w:val="26"/>
          <w:szCs w:val="26"/>
        </w:rPr>
        <w:t>Проверка ограничителя скорости</w:t>
      </w:r>
    </w:p>
    <w:p w:rsidR="00D76639" w:rsidRPr="00D76639" w:rsidRDefault="00D76639" w:rsidP="00575A2C">
      <w:pPr>
        <w:jc w:val="both"/>
        <w:rPr>
          <w:sz w:val="26"/>
          <w:szCs w:val="26"/>
        </w:rPr>
      </w:pPr>
      <w:r w:rsidRPr="00D76639">
        <w:rPr>
          <w:sz w:val="26"/>
          <w:szCs w:val="26"/>
        </w:rPr>
        <w:t xml:space="preserve">2.3.9. </w:t>
      </w:r>
      <w:r w:rsidRPr="00D76639">
        <w:rPr>
          <w:bCs/>
          <w:sz w:val="26"/>
          <w:szCs w:val="26"/>
        </w:rPr>
        <w:t>Проверка несущих канатов и канатов ОС</w:t>
      </w:r>
    </w:p>
    <w:p w:rsidR="00D76639" w:rsidRPr="00D76639" w:rsidRDefault="00D76639" w:rsidP="00575A2C">
      <w:pPr>
        <w:jc w:val="both"/>
        <w:rPr>
          <w:sz w:val="26"/>
          <w:szCs w:val="26"/>
        </w:rPr>
      </w:pPr>
      <w:r w:rsidRPr="00D76639">
        <w:rPr>
          <w:sz w:val="26"/>
          <w:szCs w:val="26"/>
        </w:rPr>
        <w:t xml:space="preserve">2.3.10. </w:t>
      </w:r>
      <w:r w:rsidRPr="00D76639">
        <w:rPr>
          <w:bCs/>
          <w:sz w:val="26"/>
          <w:szCs w:val="26"/>
        </w:rPr>
        <w:t>Проверка направляющих</w:t>
      </w:r>
    </w:p>
    <w:p w:rsidR="00D76639" w:rsidRPr="00D76639" w:rsidRDefault="00D76639" w:rsidP="00575A2C">
      <w:pPr>
        <w:jc w:val="both"/>
        <w:rPr>
          <w:color w:val="000000"/>
          <w:sz w:val="26"/>
          <w:szCs w:val="26"/>
          <w:lang w:eastAsia="en-US"/>
        </w:rPr>
      </w:pPr>
      <w:r w:rsidRPr="00D76639">
        <w:rPr>
          <w:sz w:val="26"/>
          <w:szCs w:val="26"/>
        </w:rPr>
        <w:t xml:space="preserve">2.3.11. </w:t>
      </w:r>
      <w:r w:rsidRPr="00D76639">
        <w:rPr>
          <w:bCs/>
          <w:sz w:val="26"/>
          <w:szCs w:val="26"/>
        </w:rPr>
        <w:t>Проверка ловителей</w:t>
      </w:r>
    </w:p>
    <w:p w:rsidR="00D76639" w:rsidRPr="00D76639" w:rsidRDefault="00D76639" w:rsidP="00575A2C">
      <w:pPr>
        <w:shd w:val="clear" w:color="auto" w:fill="FFFFFF"/>
        <w:autoSpaceDE w:val="0"/>
        <w:autoSpaceDN w:val="0"/>
        <w:adjustRightInd w:val="0"/>
        <w:jc w:val="both"/>
        <w:rPr>
          <w:b/>
          <w:sz w:val="26"/>
          <w:szCs w:val="26"/>
          <w:lang w:eastAsia="en-US"/>
        </w:rPr>
      </w:pPr>
    </w:p>
    <w:p w:rsidR="00D76639" w:rsidRPr="00575A2C" w:rsidRDefault="00D76639" w:rsidP="00575A2C">
      <w:pPr>
        <w:jc w:val="both"/>
        <w:rPr>
          <w:b/>
          <w:bCs/>
          <w:sz w:val="26"/>
          <w:szCs w:val="26"/>
        </w:rPr>
      </w:pPr>
      <w:r w:rsidRPr="00D76639">
        <w:rPr>
          <w:b/>
          <w:sz w:val="26"/>
          <w:szCs w:val="26"/>
          <w:lang w:eastAsia="en-US"/>
        </w:rPr>
        <w:t xml:space="preserve">2.4. </w:t>
      </w:r>
      <w:r w:rsidRPr="00D76639">
        <w:rPr>
          <w:b/>
          <w:bCs/>
          <w:sz w:val="26"/>
          <w:szCs w:val="26"/>
        </w:rPr>
        <w:t>Перечень работ, входящих в ежегодное т</w:t>
      </w:r>
      <w:r w:rsidR="00575A2C">
        <w:rPr>
          <w:b/>
          <w:bCs/>
          <w:sz w:val="26"/>
          <w:szCs w:val="26"/>
        </w:rPr>
        <w:t>ехническое обслуживание (ТО 4).</w:t>
      </w:r>
    </w:p>
    <w:p w:rsidR="00D76639" w:rsidRPr="00D76639" w:rsidRDefault="00D76639" w:rsidP="00575A2C">
      <w:pPr>
        <w:jc w:val="both"/>
        <w:rPr>
          <w:bCs/>
          <w:sz w:val="26"/>
          <w:szCs w:val="26"/>
        </w:rPr>
      </w:pPr>
      <w:r w:rsidRPr="00D76639">
        <w:rPr>
          <w:bCs/>
          <w:sz w:val="26"/>
          <w:szCs w:val="26"/>
        </w:rPr>
        <w:t>Выполняются все работы, предусмотренные ТО 3 и проводится ежегодное</w:t>
      </w:r>
    </w:p>
    <w:p w:rsidR="00D76639" w:rsidRPr="00D76639" w:rsidRDefault="00D76639" w:rsidP="00575A2C">
      <w:pPr>
        <w:jc w:val="both"/>
        <w:rPr>
          <w:sz w:val="26"/>
          <w:szCs w:val="26"/>
        </w:rPr>
      </w:pPr>
      <w:r w:rsidRPr="00D76639">
        <w:rPr>
          <w:bCs/>
          <w:sz w:val="26"/>
          <w:szCs w:val="26"/>
        </w:rPr>
        <w:t>техническое освидетельствование.</w:t>
      </w:r>
    </w:p>
    <w:p w:rsidR="00D76639" w:rsidRPr="00D76639" w:rsidRDefault="00D76639" w:rsidP="00575A2C">
      <w:pPr>
        <w:shd w:val="clear" w:color="auto" w:fill="FFFFFF"/>
        <w:autoSpaceDE w:val="0"/>
        <w:autoSpaceDN w:val="0"/>
        <w:adjustRightInd w:val="0"/>
        <w:jc w:val="both"/>
        <w:rPr>
          <w:b/>
          <w:sz w:val="26"/>
          <w:szCs w:val="26"/>
          <w:lang w:eastAsia="en-US"/>
        </w:rPr>
      </w:pPr>
    </w:p>
    <w:p w:rsidR="00D76639" w:rsidRPr="00D76639" w:rsidRDefault="00D76639" w:rsidP="001739D8">
      <w:pPr>
        <w:numPr>
          <w:ilvl w:val="0"/>
          <w:numId w:val="11"/>
        </w:numPr>
        <w:suppressAutoHyphens/>
        <w:spacing w:line="276" w:lineRule="auto"/>
        <w:ind w:left="0" w:firstLine="0"/>
        <w:jc w:val="both"/>
        <w:rPr>
          <w:rFonts w:eastAsia="MS Mincho"/>
          <w:b/>
          <w:sz w:val="26"/>
          <w:szCs w:val="26"/>
          <w:lang w:eastAsia="x-none"/>
        </w:rPr>
      </w:pPr>
      <w:r w:rsidRPr="00D76639">
        <w:rPr>
          <w:b/>
          <w:sz w:val="26"/>
          <w:szCs w:val="26"/>
          <w:lang w:eastAsia="en-US"/>
        </w:rPr>
        <w:t xml:space="preserve">Перечень и адреса размещения </w:t>
      </w:r>
      <w:r w:rsidRPr="00D76639">
        <w:rPr>
          <w:rFonts w:eastAsia="MS Mincho"/>
          <w:b/>
          <w:sz w:val="26"/>
          <w:szCs w:val="26"/>
          <w:lang w:eastAsia="x-none"/>
        </w:rPr>
        <w:t xml:space="preserve">лифтов на объектах </w:t>
      </w:r>
    </w:p>
    <w:p w:rsidR="00D76639" w:rsidRPr="00D76639" w:rsidRDefault="00D76639" w:rsidP="00575A2C">
      <w:pPr>
        <w:spacing w:line="276" w:lineRule="auto"/>
        <w:jc w:val="both"/>
        <w:rPr>
          <w:rFonts w:eastAsia="MS Mincho"/>
          <w:b/>
          <w:sz w:val="26"/>
          <w:szCs w:val="26"/>
          <w:lang w:eastAsia="x-none"/>
        </w:rPr>
      </w:pPr>
      <w:r w:rsidRPr="00D76639">
        <w:rPr>
          <w:rFonts w:eastAsia="MS Mincho"/>
          <w:b/>
          <w:sz w:val="26"/>
          <w:szCs w:val="26"/>
          <w:lang w:eastAsia="x-none"/>
        </w:rPr>
        <w:t xml:space="preserve">                               ПАО «Башинформсвязь».</w:t>
      </w:r>
    </w:p>
    <w:tbl>
      <w:tblPr>
        <w:tblStyle w:val="ab"/>
        <w:tblW w:w="9493" w:type="dxa"/>
        <w:tblLayout w:type="fixed"/>
        <w:tblLook w:val="04A0" w:firstRow="1" w:lastRow="0" w:firstColumn="1" w:lastColumn="0" w:noHBand="0" w:noVBand="1"/>
      </w:tblPr>
      <w:tblGrid>
        <w:gridCol w:w="421"/>
        <w:gridCol w:w="2126"/>
        <w:gridCol w:w="2835"/>
        <w:gridCol w:w="1134"/>
        <w:gridCol w:w="1559"/>
        <w:gridCol w:w="1418"/>
      </w:tblGrid>
      <w:tr w:rsidR="00D76639" w:rsidRPr="00D76639" w:rsidTr="000079B6">
        <w:trPr>
          <w:trHeight w:val="1845"/>
        </w:trPr>
        <w:tc>
          <w:tcPr>
            <w:tcW w:w="421" w:type="dxa"/>
            <w:hideMark/>
          </w:tcPr>
          <w:p w:rsidR="00D76639" w:rsidRPr="00D76639" w:rsidRDefault="00D76639" w:rsidP="00575A2C">
            <w:pPr>
              <w:jc w:val="center"/>
              <w:rPr>
                <w:b/>
                <w:bCs/>
                <w:sz w:val="26"/>
                <w:szCs w:val="26"/>
              </w:rPr>
            </w:pPr>
            <w:r w:rsidRPr="00D76639">
              <w:rPr>
                <w:b/>
                <w:bCs/>
                <w:sz w:val="26"/>
                <w:szCs w:val="26"/>
              </w:rPr>
              <w:t>№</w:t>
            </w:r>
          </w:p>
        </w:tc>
        <w:tc>
          <w:tcPr>
            <w:tcW w:w="2126" w:type="dxa"/>
            <w:hideMark/>
          </w:tcPr>
          <w:p w:rsidR="00D76639" w:rsidRPr="00D76639" w:rsidRDefault="00D76639" w:rsidP="00575A2C">
            <w:pPr>
              <w:jc w:val="center"/>
              <w:rPr>
                <w:b/>
                <w:bCs/>
                <w:sz w:val="26"/>
                <w:szCs w:val="26"/>
              </w:rPr>
            </w:pPr>
            <w:r w:rsidRPr="00D76639">
              <w:rPr>
                <w:b/>
                <w:bCs/>
                <w:sz w:val="26"/>
                <w:szCs w:val="26"/>
              </w:rPr>
              <w:t>Адрес размещения</w:t>
            </w:r>
          </w:p>
        </w:tc>
        <w:tc>
          <w:tcPr>
            <w:tcW w:w="2835" w:type="dxa"/>
            <w:hideMark/>
          </w:tcPr>
          <w:p w:rsidR="00D76639" w:rsidRPr="00D76639" w:rsidRDefault="00D76639" w:rsidP="00575A2C">
            <w:pPr>
              <w:jc w:val="center"/>
              <w:rPr>
                <w:b/>
                <w:bCs/>
                <w:sz w:val="26"/>
                <w:szCs w:val="26"/>
              </w:rPr>
            </w:pPr>
            <w:r w:rsidRPr="00D76639">
              <w:rPr>
                <w:b/>
                <w:bCs/>
                <w:sz w:val="26"/>
                <w:szCs w:val="26"/>
              </w:rPr>
              <w:t>Наименование лифтового оборудования</w:t>
            </w:r>
          </w:p>
        </w:tc>
        <w:tc>
          <w:tcPr>
            <w:tcW w:w="1134" w:type="dxa"/>
            <w:hideMark/>
          </w:tcPr>
          <w:p w:rsidR="00D76639" w:rsidRPr="00D76639" w:rsidRDefault="00D76639" w:rsidP="00575A2C">
            <w:pPr>
              <w:jc w:val="center"/>
              <w:rPr>
                <w:b/>
                <w:bCs/>
                <w:sz w:val="26"/>
                <w:szCs w:val="26"/>
              </w:rPr>
            </w:pPr>
            <w:r w:rsidRPr="00D76639">
              <w:rPr>
                <w:b/>
                <w:bCs/>
                <w:sz w:val="26"/>
                <w:szCs w:val="26"/>
              </w:rPr>
              <w:t>Заводской номер</w:t>
            </w:r>
          </w:p>
        </w:tc>
        <w:tc>
          <w:tcPr>
            <w:tcW w:w="1559" w:type="dxa"/>
            <w:hideMark/>
          </w:tcPr>
          <w:p w:rsidR="00D76639" w:rsidRPr="00D76639" w:rsidRDefault="00D76639" w:rsidP="00575A2C">
            <w:pPr>
              <w:jc w:val="center"/>
              <w:rPr>
                <w:b/>
                <w:bCs/>
                <w:sz w:val="26"/>
                <w:szCs w:val="26"/>
              </w:rPr>
            </w:pPr>
            <w:r w:rsidRPr="00D76639">
              <w:rPr>
                <w:b/>
                <w:bCs/>
                <w:sz w:val="26"/>
                <w:szCs w:val="26"/>
              </w:rPr>
              <w:t>Грузоподъемность, кг</w:t>
            </w:r>
          </w:p>
        </w:tc>
        <w:tc>
          <w:tcPr>
            <w:tcW w:w="1418" w:type="dxa"/>
            <w:hideMark/>
          </w:tcPr>
          <w:p w:rsidR="00D76639" w:rsidRPr="00D76639" w:rsidRDefault="00D76639" w:rsidP="00575A2C">
            <w:pPr>
              <w:ind w:left="-108" w:right="-108"/>
              <w:jc w:val="center"/>
              <w:rPr>
                <w:b/>
                <w:bCs/>
                <w:sz w:val="26"/>
                <w:szCs w:val="26"/>
              </w:rPr>
            </w:pPr>
            <w:r w:rsidRPr="00D76639">
              <w:rPr>
                <w:b/>
                <w:bCs/>
                <w:sz w:val="26"/>
                <w:szCs w:val="26"/>
              </w:rPr>
              <w:t>Количество остановок</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w:t>
            </w:r>
          </w:p>
        </w:tc>
        <w:tc>
          <w:tcPr>
            <w:tcW w:w="2126" w:type="dxa"/>
            <w:vMerge w:val="restart"/>
            <w:vAlign w:val="center"/>
            <w:hideMark/>
          </w:tcPr>
          <w:p w:rsidR="00D76639" w:rsidRPr="00D76639" w:rsidRDefault="00D76639" w:rsidP="00575A2C">
            <w:pPr>
              <w:rPr>
                <w:sz w:val="26"/>
                <w:szCs w:val="26"/>
              </w:rPr>
            </w:pPr>
            <w:r w:rsidRPr="00D76639">
              <w:rPr>
                <w:sz w:val="26"/>
                <w:szCs w:val="26"/>
              </w:rPr>
              <w:t>г. Уфа, ул. Ленина, д.30</w:t>
            </w:r>
          </w:p>
        </w:tc>
        <w:tc>
          <w:tcPr>
            <w:tcW w:w="2835" w:type="dxa"/>
            <w:hideMark/>
          </w:tcPr>
          <w:p w:rsidR="00D76639" w:rsidRPr="00D76639" w:rsidRDefault="00D76639" w:rsidP="00575A2C">
            <w:pPr>
              <w:rPr>
                <w:sz w:val="26"/>
                <w:szCs w:val="26"/>
              </w:rPr>
            </w:pPr>
            <w:r w:rsidRPr="00D76639">
              <w:rPr>
                <w:sz w:val="26"/>
                <w:szCs w:val="26"/>
              </w:rPr>
              <w:t>Лифт грузопассажирский ПП-1001Щ</w:t>
            </w:r>
          </w:p>
        </w:tc>
        <w:tc>
          <w:tcPr>
            <w:tcW w:w="1134" w:type="dxa"/>
            <w:hideMark/>
          </w:tcPr>
          <w:p w:rsidR="00D76639" w:rsidRPr="00D76639" w:rsidRDefault="00D76639" w:rsidP="00575A2C">
            <w:pPr>
              <w:jc w:val="center"/>
              <w:rPr>
                <w:sz w:val="26"/>
                <w:szCs w:val="26"/>
              </w:rPr>
            </w:pPr>
            <w:r w:rsidRPr="00D76639">
              <w:rPr>
                <w:sz w:val="26"/>
                <w:szCs w:val="26"/>
              </w:rPr>
              <w:t>60132</w:t>
            </w:r>
          </w:p>
        </w:tc>
        <w:tc>
          <w:tcPr>
            <w:tcW w:w="1559" w:type="dxa"/>
            <w:hideMark/>
          </w:tcPr>
          <w:p w:rsidR="00D76639" w:rsidRPr="00D76639" w:rsidRDefault="00D76639" w:rsidP="00575A2C">
            <w:pPr>
              <w:jc w:val="center"/>
              <w:rPr>
                <w:sz w:val="26"/>
                <w:szCs w:val="26"/>
              </w:rPr>
            </w:pPr>
            <w:r w:rsidRPr="00D76639">
              <w:rPr>
                <w:sz w:val="26"/>
                <w:szCs w:val="26"/>
              </w:rPr>
              <w:t>1000</w:t>
            </w:r>
          </w:p>
        </w:tc>
        <w:tc>
          <w:tcPr>
            <w:tcW w:w="1418" w:type="dxa"/>
            <w:hideMark/>
          </w:tcPr>
          <w:p w:rsidR="00D76639" w:rsidRPr="00D76639" w:rsidRDefault="00D76639" w:rsidP="00575A2C">
            <w:pPr>
              <w:jc w:val="center"/>
              <w:rPr>
                <w:sz w:val="26"/>
                <w:szCs w:val="26"/>
              </w:rPr>
            </w:pPr>
            <w:r w:rsidRPr="00D76639">
              <w:rPr>
                <w:sz w:val="26"/>
                <w:szCs w:val="26"/>
              </w:rPr>
              <w:t>6</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2</w:t>
            </w:r>
          </w:p>
        </w:tc>
        <w:tc>
          <w:tcPr>
            <w:tcW w:w="2126" w:type="dxa"/>
            <w:vMerge/>
            <w:vAlign w:val="center"/>
            <w:hideMark/>
          </w:tcPr>
          <w:p w:rsidR="00D76639" w:rsidRPr="00D76639" w:rsidRDefault="00D76639" w:rsidP="00575A2C">
            <w:pPr>
              <w:rPr>
                <w:sz w:val="26"/>
                <w:szCs w:val="26"/>
              </w:rPr>
            </w:pPr>
          </w:p>
        </w:tc>
        <w:tc>
          <w:tcPr>
            <w:tcW w:w="2835" w:type="dxa"/>
            <w:hideMark/>
          </w:tcPr>
          <w:p w:rsidR="00D76639" w:rsidRPr="00D76639" w:rsidRDefault="00D76639" w:rsidP="00575A2C">
            <w:pPr>
              <w:rPr>
                <w:sz w:val="26"/>
                <w:szCs w:val="26"/>
              </w:rPr>
            </w:pPr>
            <w:r w:rsidRPr="00D76639">
              <w:rPr>
                <w:sz w:val="26"/>
                <w:szCs w:val="26"/>
              </w:rPr>
              <w:t>Лифт пассажирский ПП-041Щ</w:t>
            </w:r>
          </w:p>
        </w:tc>
        <w:tc>
          <w:tcPr>
            <w:tcW w:w="1134" w:type="dxa"/>
            <w:hideMark/>
          </w:tcPr>
          <w:p w:rsidR="00D76639" w:rsidRPr="00D76639" w:rsidRDefault="00D76639" w:rsidP="00575A2C">
            <w:pPr>
              <w:jc w:val="center"/>
              <w:rPr>
                <w:sz w:val="26"/>
                <w:szCs w:val="26"/>
              </w:rPr>
            </w:pPr>
            <w:r w:rsidRPr="00D76639">
              <w:rPr>
                <w:sz w:val="26"/>
                <w:szCs w:val="26"/>
              </w:rPr>
              <w:t>53176</w:t>
            </w:r>
          </w:p>
        </w:tc>
        <w:tc>
          <w:tcPr>
            <w:tcW w:w="1559" w:type="dxa"/>
            <w:hideMark/>
          </w:tcPr>
          <w:p w:rsidR="00D76639" w:rsidRPr="00D76639" w:rsidRDefault="00D76639" w:rsidP="00575A2C">
            <w:pPr>
              <w:jc w:val="center"/>
              <w:rPr>
                <w:sz w:val="26"/>
                <w:szCs w:val="26"/>
              </w:rPr>
            </w:pPr>
            <w:r w:rsidRPr="00D76639">
              <w:rPr>
                <w:sz w:val="26"/>
                <w:szCs w:val="26"/>
              </w:rPr>
              <w:t>400</w:t>
            </w:r>
          </w:p>
        </w:tc>
        <w:tc>
          <w:tcPr>
            <w:tcW w:w="1418" w:type="dxa"/>
            <w:hideMark/>
          </w:tcPr>
          <w:p w:rsidR="00D76639" w:rsidRPr="00D76639" w:rsidRDefault="00D76639" w:rsidP="00575A2C">
            <w:pPr>
              <w:jc w:val="center"/>
              <w:rPr>
                <w:sz w:val="26"/>
                <w:szCs w:val="26"/>
              </w:rPr>
            </w:pPr>
            <w:r w:rsidRPr="00D76639">
              <w:rPr>
                <w:sz w:val="26"/>
                <w:szCs w:val="26"/>
              </w:rPr>
              <w:t>6</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3</w:t>
            </w:r>
          </w:p>
        </w:tc>
        <w:tc>
          <w:tcPr>
            <w:tcW w:w="2126" w:type="dxa"/>
            <w:vMerge w:val="restart"/>
            <w:vAlign w:val="center"/>
            <w:hideMark/>
          </w:tcPr>
          <w:p w:rsidR="00D76639" w:rsidRPr="00D76639" w:rsidRDefault="00D76639" w:rsidP="00575A2C">
            <w:pPr>
              <w:rPr>
                <w:sz w:val="26"/>
                <w:szCs w:val="26"/>
              </w:rPr>
            </w:pPr>
            <w:r w:rsidRPr="00D76639">
              <w:rPr>
                <w:sz w:val="26"/>
                <w:szCs w:val="26"/>
              </w:rPr>
              <w:t>г. Уфа, ул. Ленина, д.30/1</w:t>
            </w:r>
          </w:p>
        </w:tc>
        <w:tc>
          <w:tcPr>
            <w:tcW w:w="2835" w:type="dxa"/>
            <w:hideMark/>
          </w:tcPr>
          <w:p w:rsidR="00D76639" w:rsidRPr="00D76639" w:rsidRDefault="00D76639" w:rsidP="00575A2C">
            <w:pPr>
              <w:rPr>
                <w:sz w:val="26"/>
                <w:szCs w:val="26"/>
              </w:rPr>
            </w:pPr>
            <w:r w:rsidRPr="00D76639">
              <w:rPr>
                <w:sz w:val="26"/>
                <w:szCs w:val="26"/>
              </w:rPr>
              <w:t xml:space="preserve">Лифт пассажирский </w:t>
            </w:r>
            <w:r w:rsidRPr="00D76639">
              <w:rPr>
                <w:sz w:val="26"/>
                <w:szCs w:val="26"/>
                <w:lang w:val="en-US"/>
              </w:rPr>
              <w:t>D</w:t>
            </w:r>
            <w:r w:rsidRPr="00D76639">
              <w:rPr>
                <w:sz w:val="26"/>
                <w:szCs w:val="26"/>
              </w:rPr>
              <w:t xml:space="preserve"> </w:t>
            </w:r>
            <w:r w:rsidRPr="00D76639">
              <w:rPr>
                <w:sz w:val="26"/>
                <w:szCs w:val="26"/>
                <w:lang w:val="en-US"/>
              </w:rPr>
              <w:t>One</w:t>
            </w:r>
            <w:r w:rsidRPr="00D76639">
              <w:rPr>
                <w:sz w:val="26"/>
                <w:szCs w:val="26"/>
              </w:rPr>
              <w:t xml:space="preserve"> «Р8»</w:t>
            </w:r>
          </w:p>
        </w:tc>
        <w:tc>
          <w:tcPr>
            <w:tcW w:w="1134" w:type="dxa"/>
            <w:hideMark/>
          </w:tcPr>
          <w:p w:rsidR="00D76639" w:rsidRPr="00D76639" w:rsidRDefault="00D76639" w:rsidP="00575A2C">
            <w:pPr>
              <w:jc w:val="center"/>
              <w:rPr>
                <w:sz w:val="26"/>
                <w:szCs w:val="26"/>
              </w:rPr>
            </w:pPr>
            <w:r w:rsidRPr="00D76639">
              <w:rPr>
                <w:sz w:val="26"/>
                <w:szCs w:val="26"/>
              </w:rPr>
              <w:t>106285</w:t>
            </w:r>
          </w:p>
        </w:tc>
        <w:tc>
          <w:tcPr>
            <w:tcW w:w="1559" w:type="dxa"/>
            <w:hideMark/>
          </w:tcPr>
          <w:p w:rsidR="00D76639" w:rsidRPr="00D76639" w:rsidRDefault="00D76639" w:rsidP="00575A2C">
            <w:pPr>
              <w:jc w:val="center"/>
              <w:rPr>
                <w:sz w:val="26"/>
                <w:szCs w:val="26"/>
              </w:rPr>
            </w:pPr>
            <w:r w:rsidRPr="00D76639">
              <w:rPr>
                <w:sz w:val="26"/>
                <w:szCs w:val="26"/>
              </w:rPr>
              <w:t>480</w:t>
            </w:r>
          </w:p>
        </w:tc>
        <w:tc>
          <w:tcPr>
            <w:tcW w:w="1418" w:type="dxa"/>
            <w:hideMark/>
          </w:tcPr>
          <w:p w:rsidR="00D76639" w:rsidRPr="00D76639" w:rsidRDefault="00D76639" w:rsidP="00575A2C">
            <w:pPr>
              <w:jc w:val="center"/>
              <w:rPr>
                <w:sz w:val="26"/>
                <w:szCs w:val="26"/>
              </w:rPr>
            </w:pPr>
            <w:r w:rsidRPr="00D76639">
              <w:rPr>
                <w:sz w:val="26"/>
                <w:szCs w:val="26"/>
              </w:rPr>
              <w:t>4</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4</w:t>
            </w:r>
          </w:p>
        </w:tc>
        <w:tc>
          <w:tcPr>
            <w:tcW w:w="2126" w:type="dxa"/>
            <w:vMerge/>
            <w:vAlign w:val="center"/>
            <w:hideMark/>
          </w:tcPr>
          <w:p w:rsidR="00D76639" w:rsidRPr="00D76639" w:rsidRDefault="00D76639" w:rsidP="00575A2C">
            <w:pPr>
              <w:rPr>
                <w:sz w:val="26"/>
                <w:szCs w:val="26"/>
              </w:rPr>
            </w:pPr>
          </w:p>
        </w:tc>
        <w:tc>
          <w:tcPr>
            <w:tcW w:w="2835" w:type="dxa"/>
            <w:hideMark/>
          </w:tcPr>
          <w:p w:rsidR="00D76639" w:rsidRPr="00D76639" w:rsidRDefault="00D76639" w:rsidP="00575A2C">
            <w:pPr>
              <w:rPr>
                <w:sz w:val="26"/>
                <w:szCs w:val="26"/>
              </w:rPr>
            </w:pPr>
            <w:r w:rsidRPr="00D76639">
              <w:rPr>
                <w:sz w:val="26"/>
                <w:szCs w:val="26"/>
              </w:rPr>
              <w:t>Лифт малогрузовой ПГ-0125М</w:t>
            </w:r>
          </w:p>
        </w:tc>
        <w:tc>
          <w:tcPr>
            <w:tcW w:w="1134" w:type="dxa"/>
            <w:hideMark/>
          </w:tcPr>
          <w:p w:rsidR="00D76639" w:rsidRPr="00D76639" w:rsidRDefault="00D76639" w:rsidP="00575A2C">
            <w:pPr>
              <w:jc w:val="center"/>
              <w:rPr>
                <w:sz w:val="26"/>
                <w:szCs w:val="26"/>
              </w:rPr>
            </w:pPr>
            <w:r w:rsidRPr="006B711B">
              <w:rPr>
                <w:sz w:val="26"/>
                <w:szCs w:val="26"/>
              </w:rPr>
              <w:t>10.166</w:t>
            </w:r>
          </w:p>
        </w:tc>
        <w:tc>
          <w:tcPr>
            <w:tcW w:w="1559" w:type="dxa"/>
            <w:hideMark/>
          </w:tcPr>
          <w:p w:rsidR="00D76639" w:rsidRPr="00D76639" w:rsidRDefault="00D76639" w:rsidP="00575A2C">
            <w:pPr>
              <w:jc w:val="center"/>
              <w:rPr>
                <w:sz w:val="26"/>
                <w:szCs w:val="26"/>
              </w:rPr>
            </w:pPr>
            <w:r w:rsidRPr="00D76639">
              <w:rPr>
                <w:sz w:val="26"/>
                <w:szCs w:val="26"/>
              </w:rPr>
              <w:t>100</w:t>
            </w:r>
          </w:p>
        </w:tc>
        <w:tc>
          <w:tcPr>
            <w:tcW w:w="1418" w:type="dxa"/>
            <w:hideMark/>
          </w:tcPr>
          <w:p w:rsidR="00D76639" w:rsidRPr="00D76639" w:rsidRDefault="00D76639" w:rsidP="00575A2C">
            <w:pPr>
              <w:jc w:val="center"/>
              <w:rPr>
                <w:sz w:val="26"/>
                <w:szCs w:val="26"/>
              </w:rPr>
            </w:pPr>
            <w:r w:rsidRPr="00D76639">
              <w:rPr>
                <w:sz w:val="26"/>
                <w:szCs w:val="26"/>
              </w:rPr>
              <w:t>2</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5</w:t>
            </w:r>
          </w:p>
        </w:tc>
        <w:tc>
          <w:tcPr>
            <w:tcW w:w="2126" w:type="dxa"/>
            <w:vMerge w:val="restart"/>
            <w:vAlign w:val="center"/>
            <w:hideMark/>
          </w:tcPr>
          <w:p w:rsidR="00D76639" w:rsidRPr="00D76639" w:rsidRDefault="00D76639" w:rsidP="00575A2C">
            <w:pPr>
              <w:rPr>
                <w:sz w:val="26"/>
                <w:szCs w:val="26"/>
              </w:rPr>
            </w:pPr>
            <w:r w:rsidRPr="00D76639">
              <w:rPr>
                <w:sz w:val="26"/>
                <w:szCs w:val="26"/>
              </w:rPr>
              <w:t>г. Уфа, ул. Ленина, д. 32</w:t>
            </w:r>
          </w:p>
        </w:tc>
        <w:tc>
          <w:tcPr>
            <w:tcW w:w="2835" w:type="dxa"/>
            <w:hideMark/>
          </w:tcPr>
          <w:p w:rsidR="00D76639" w:rsidRPr="00D76639" w:rsidRDefault="00D76639" w:rsidP="00575A2C">
            <w:pPr>
              <w:rPr>
                <w:sz w:val="26"/>
                <w:szCs w:val="26"/>
              </w:rPr>
            </w:pPr>
            <w:r w:rsidRPr="00D76639">
              <w:rPr>
                <w:sz w:val="26"/>
                <w:szCs w:val="26"/>
              </w:rPr>
              <w:t>Лифт пассажирский ПП-041Щ</w:t>
            </w:r>
          </w:p>
        </w:tc>
        <w:tc>
          <w:tcPr>
            <w:tcW w:w="1134" w:type="dxa"/>
            <w:hideMark/>
          </w:tcPr>
          <w:p w:rsidR="00D76639" w:rsidRPr="00D76639" w:rsidRDefault="00D76639" w:rsidP="00575A2C">
            <w:pPr>
              <w:jc w:val="center"/>
              <w:rPr>
                <w:sz w:val="26"/>
                <w:szCs w:val="26"/>
              </w:rPr>
            </w:pPr>
            <w:r w:rsidRPr="00D76639">
              <w:rPr>
                <w:sz w:val="26"/>
                <w:szCs w:val="26"/>
              </w:rPr>
              <w:t>56354</w:t>
            </w:r>
          </w:p>
        </w:tc>
        <w:tc>
          <w:tcPr>
            <w:tcW w:w="1559" w:type="dxa"/>
            <w:hideMark/>
          </w:tcPr>
          <w:p w:rsidR="00D76639" w:rsidRPr="00D76639" w:rsidRDefault="00D76639" w:rsidP="00575A2C">
            <w:pPr>
              <w:jc w:val="center"/>
              <w:rPr>
                <w:sz w:val="26"/>
                <w:szCs w:val="26"/>
              </w:rPr>
            </w:pPr>
            <w:r w:rsidRPr="00D76639">
              <w:rPr>
                <w:sz w:val="26"/>
                <w:szCs w:val="26"/>
              </w:rPr>
              <w:t>400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6</w:t>
            </w:r>
          </w:p>
        </w:tc>
        <w:tc>
          <w:tcPr>
            <w:tcW w:w="2126" w:type="dxa"/>
            <w:vMerge/>
            <w:vAlign w:val="center"/>
            <w:hideMark/>
          </w:tcPr>
          <w:p w:rsidR="00D76639" w:rsidRPr="00D76639" w:rsidRDefault="00D76639" w:rsidP="00575A2C">
            <w:pPr>
              <w:rPr>
                <w:sz w:val="26"/>
                <w:szCs w:val="26"/>
              </w:rPr>
            </w:pPr>
          </w:p>
        </w:tc>
        <w:tc>
          <w:tcPr>
            <w:tcW w:w="2835" w:type="dxa"/>
            <w:hideMark/>
          </w:tcPr>
          <w:p w:rsidR="00D76639" w:rsidRPr="00D76639" w:rsidRDefault="00D76639" w:rsidP="00575A2C">
            <w:pPr>
              <w:rPr>
                <w:sz w:val="26"/>
                <w:szCs w:val="26"/>
              </w:rPr>
            </w:pPr>
            <w:r w:rsidRPr="00D76639">
              <w:rPr>
                <w:sz w:val="26"/>
                <w:szCs w:val="26"/>
              </w:rPr>
              <w:t>Лифт пассажирский ЛП-0601Б</w:t>
            </w:r>
          </w:p>
        </w:tc>
        <w:tc>
          <w:tcPr>
            <w:tcW w:w="1134" w:type="dxa"/>
            <w:hideMark/>
          </w:tcPr>
          <w:p w:rsidR="00D76639" w:rsidRPr="00D76639" w:rsidRDefault="00D76639" w:rsidP="00575A2C">
            <w:pPr>
              <w:jc w:val="center"/>
              <w:rPr>
                <w:sz w:val="26"/>
                <w:szCs w:val="26"/>
              </w:rPr>
            </w:pPr>
            <w:r w:rsidRPr="00D76639">
              <w:rPr>
                <w:sz w:val="26"/>
                <w:szCs w:val="26"/>
              </w:rPr>
              <w:t>118053</w:t>
            </w:r>
          </w:p>
        </w:tc>
        <w:tc>
          <w:tcPr>
            <w:tcW w:w="1559" w:type="dxa"/>
            <w:hideMark/>
          </w:tcPr>
          <w:p w:rsidR="00D76639" w:rsidRPr="00D76639" w:rsidRDefault="00D76639" w:rsidP="00575A2C">
            <w:pPr>
              <w:jc w:val="center"/>
              <w:rPr>
                <w:sz w:val="26"/>
                <w:szCs w:val="26"/>
              </w:rPr>
            </w:pPr>
            <w:r w:rsidRPr="00D76639">
              <w:rPr>
                <w:sz w:val="26"/>
                <w:szCs w:val="26"/>
              </w:rPr>
              <w:t>630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7</w:t>
            </w:r>
          </w:p>
        </w:tc>
        <w:tc>
          <w:tcPr>
            <w:tcW w:w="2126" w:type="dxa"/>
            <w:vMerge w:val="restart"/>
            <w:vAlign w:val="center"/>
            <w:hideMark/>
          </w:tcPr>
          <w:p w:rsidR="00D76639" w:rsidRPr="00D76639" w:rsidRDefault="00D76639" w:rsidP="00575A2C">
            <w:pPr>
              <w:rPr>
                <w:sz w:val="26"/>
                <w:szCs w:val="26"/>
              </w:rPr>
            </w:pPr>
            <w:r>
              <w:rPr>
                <w:sz w:val="26"/>
                <w:szCs w:val="26"/>
              </w:rPr>
              <w:t xml:space="preserve">г. Уфа, ул. Ленина, </w:t>
            </w:r>
            <w:r w:rsidRPr="00D76639">
              <w:rPr>
                <w:sz w:val="26"/>
                <w:szCs w:val="26"/>
              </w:rPr>
              <w:t>д.</w:t>
            </w:r>
            <w:r>
              <w:rPr>
                <w:sz w:val="26"/>
                <w:szCs w:val="26"/>
              </w:rPr>
              <w:t xml:space="preserve"> </w:t>
            </w:r>
            <w:r w:rsidRPr="00D76639">
              <w:rPr>
                <w:sz w:val="26"/>
                <w:szCs w:val="26"/>
              </w:rPr>
              <w:t>32/1</w:t>
            </w:r>
          </w:p>
        </w:tc>
        <w:tc>
          <w:tcPr>
            <w:tcW w:w="2835" w:type="dxa"/>
            <w:hideMark/>
          </w:tcPr>
          <w:p w:rsidR="00D76639" w:rsidRPr="00D76639" w:rsidRDefault="00D76639" w:rsidP="00575A2C">
            <w:pPr>
              <w:rPr>
                <w:sz w:val="26"/>
                <w:szCs w:val="26"/>
              </w:rPr>
            </w:pPr>
            <w:r w:rsidRPr="00D76639">
              <w:rPr>
                <w:sz w:val="26"/>
                <w:szCs w:val="26"/>
              </w:rPr>
              <w:t>Лифт пассажирский ПП-041Щ</w:t>
            </w:r>
          </w:p>
        </w:tc>
        <w:tc>
          <w:tcPr>
            <w:tcW w:w="1134" w:type="dxa"/>
            <w:hideMark/>
          </w:tcPr>
          <w:p w:rsidR="00D76639" w:rsidRPr="00D76639" w:rsidRDefault="00D76639" w:rsidP="00575A2C">
            <w:pPr>
              <w:jc w:val="center"/>
              <w:rPr>
                <w:sz w:val="26"/>
                <w:szCs w:val="26"/>
              </w:rPr>
            </w:pPr>
            <w:r w:rsidRPr="00D76639">
              <w:rPr>
                <w:sz w:val="26"/>
                <w:szCs w:val="26"/>
              </w:rPr>
              <w:t>50061</w:t>
            </w:r>
          </w:p>
        </w:tc>
        <w:tc>
          <w:tcPr>
            <w:tcW w:w="1559" w:type="dxa"/>
            <w:hideMark/>
          </w:tcPr>
          <w:p w:rsidR="00D76639" w:rsidRPr="00D76639" w:rsidRDefault="00D76639" w:rsidP="00575A2C">
            <w:pPr>
              <w:jc w:val="center"/>
              <w:rPr>
                <w:sz w:val="26"/>
                <w:szCs w:val="26"/>
              </w:rPr>
            </w:pPr>
            <w:r w:rsidRPr="00D76639">
              <w:rPr>
                <w:sz w:val="26"/>
                <w:szCs w:val="26"/>
              </w:rPr>
              <w:t>400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8</w:t>
            </w:r>
          </w:p>
        </w:tc>
        <w:tc>
          <w:tcPr>
            <w:tcW w:w="2126" w:type="dxa"/>
            <w:vMerge/>
            <w:vAlign w:val="center"/>
            <w:hideMark/>
          </w:tcPr>
          <w:p w:rsidR="00D76639" w:rsidRPr="00D76639" w:rsidRDefault="00D76639" w:rsidP="00575A2C">
            <w:pPr>
              <w:rPr>
                <w:sz w:val="26"/>
                <w:szCs w:val="26"/>
              </w:rPr>
            </w:pPr>
          </w:p>
        </w:tc>
        <w:tc>
          <w:tcPr>
            <w:tcW w:w="2835" w:type="dxa"/>
            <w:hideMark/>
          </w:tcPr>
          <w:p w:rsidR="00D76639" w:rsidRPr="00D76639" w:rsidRDefault="00D76639" w:rsidP="00575A2C">
            <w:pPr>
              <w:rPr>
                <w:sz w:val="26"/>
                <w:szCs w:val="26"/>
              </w:rPr>
            </w:pPr>
            <w:r w:rsidRPr="00D76639">
              <w:rPr>
                <w:sz w:val="26"/>
                <w:szCs w:val="26"/>
              </w:rPr>
              <w:t>Лифт грузопассажирский ПГ-354</w:t>
            </w:r>
          </w:p>
        </w:tc>
        <w:tc>
          <w:tcPr>
            <w:tcW w:w="1134" w:type="dxa"/>
            <w:hideMark/>
          </w:tcPr>
          <w:p w:rsidR="00D76639" w:rsidRPr="00D76639" w:rsidRDefault="00D76639" w:rsidP="00575A2C">
            <w:pPr>
              <w:jc w:val="center"/>
              <w:rPr>
                <w:sz w:val="26"/>
                <w:szCs w:val="26"/>
              </w:rPr>
            </w:pPr>
            <w:r w:rsidRPr="00D76639">
              <w:rPr>
                <w:sz w:val="26"/>
                <w:szCs w:val="26"/>
              </w:rPr>
              <w:t>1368</w:t>
            </w:r>
          </w:p>
        </w:tc>
        <w:tc>
          <w:tcPr>
            <w:tcW w:w="1559" w:type="dxa"/>
            <w:hideMark/>
          </w:tcPr>
          <w:p w:rsidR="00D76639" w:rsidRPr="00D76639" w:rsidRDefault="00D76639" w:rsidP="00575A2C">
            <w:pPr>
              <w:jc w:val="center"/>
              <w:rPr>
                <w:sz w:val="26"/>
                <w:szCs w:val="26"/>
              </w:rPr>
            </w:pPr>
            <w:r w:rsidRPr="00D76639">
              <w:rPr>
                <w:sz w:val="26"/>
                <w:szCs w:val="26"/>
              </w:rPr>
              <w:t>1000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9</w:t>
            </w:r>
          </w:p>
        </w:tc>
        <w:tc>
          <w:tcPr>
            <w:tcW w:w="2126" w:type="dxa"/>
            <w:vAlign w:val="center"/>
            <w:hideMark/>
          </w:tcPr>
          <w:p w:rsidR="00D76639" w:rsidRPr="00D76639" w:rsidRDefault="00D76639" w:rsidP="00575A2C">
            <w:pPr>
              <w:rPr>
                <w:sz w:val="26"/>
                <w:szCs w:val="26"/>
              </w:rPr>
            </w:pPr>
            <w:r w:rsidRPr="00D76639">
              <w:rPr>
                <w:sz w:val="26"/>
                <w:szCs w:val="26"/>
              </w:rPr>
              <w:t xml:space="preserve">г. Уфа, ул. </w:t>
            </w:r>
            <w:r>
              <w:rPr>
                <w:sz w:val="26"/>
                <w:szCs w:val="26"/>
              </w:rPr>
              <w:t xml:space="preserve">Гагарина, </w:t>
            </w:r>
            <w:r w:rsidRPr="00D76639">
              <w:rPr>
                <w:sz w:val="26"/>
                <w:szCs w:val="26"/>
              </w:rPr>
              <w:t xml:space="preserve">д.39/2 </w:t>
            </w:r>
          </w:p>
        </w:tc>
        <w:tc>
          <w:tcPr>
            <w:tcW w:w="2835" w:type="dxa"/>
            <w:hideMark/>
          </w:tcPr>
          <w:p w:rsidR="00D76639" w:rsidRPr="00D76639" w:rsidRDefault="00D76639" w:rsidP="00575A2C">
            <w:pPr>
              <w:rPr>
                <w:sz w:val="26"/>
                <w:szCs w:val="26"/>
              </w:rPr>
            </w:pPr>
            <w:r w:rsidRPr="00D76639">
              <w:rPr>
                <w:sz w:val="26"/>
                <w:szCs w:val="26"/>
              </w:rPr>
              <w:t>Лифт пассажирский ПГП-366В</w:t>
            </w:r>
          </w:p>
        </w:tc>
        <w:tc>
          <w:tcPr>
            <w:tcW w:w="1134" w:type="dxa"/>
            <w:hideMark/>
          </w:tcPr>
          <w:p w:rsidR="00D76639" w:rsidRPr="00D76639" w:rsidRDefault="00D76639" w:rsidP="00575A2C">
            <w:pPr>
              <w:jc w:val="center"/>
              <w:rPr>
                <w:sz w:val="26"/>
                <w:szCs w:val="26"/>
              </w:rPr>
            </w:pPr>
            <w:r w:rsidRPr="00D76639">
              <w:rPr>
                <w:sz w:val="26"/>
                <w:szCs w:val="26"/>
              </w:rPr>
              <w:t>28897</w:t>
            </w:r>
          </w:p>
        </w:tc>
        <w:tc>
          <w:tcPr>
            <w:tcW w:w="1559" w:type="dxa"/>
            <w:hideMark/>
          </w:tcPr>
          <w:p w:rsidR="00D76639" w:rsidRPr="00D76639" w:rsidRDefault="00D76639" w:rsidP="00575A2C">
            <w:pPr>
              <w:jc w:val="center"/>
              <w:rPr>
                <w:sz w:val="26"/>
                <w:szCs w:val="26"/>
              </w:rPr>
            </w:pPr>
            <w:r w:rsidRPr="00D76639">
              <w:rPr>
                <w:sz w:val="26"/>
                <w:szCs w:val="26"/>
              </w:rPr>
              <w:t>630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10</w:t>
            </w:r>
          </w:p>
        </w:tc>
        <w:tc>
          <w:tcPr>
            <w:tcW w:w="2126" w:type="dxa"/>
            <w:vAlign w:val="center"/>
            <w:hideMark/>
          </w:tcPr>
          <w:p w:rsidR="00D76639" w:rsidRPr="00D76639" w:rsidRDefault="00D76639" w:rsidP="00575A2C">
            <w:pPr>
              <w:rPr>
                <w:sz w:val="26"/>
                <w:szCs w:val="26"/>
              </w:rPr>
            </w:pPr>
            <w:r w:rsidRPr="00D76639">
              <w:rPr>
                <w:sz w:val="26"/>
                <w:szCs w:val="26"/>
              </w:rPr>
              <w:t>г. Уфа, ул. Гоголя, д. 59</w:t>
            </w:r>
          </w:p>
        </w:tc>
        <w:tc>
          <w:tcPr>
            <w:tcW w:w="2835" w:type="dxa"/>
            <w:hideMark/>
          </w:tcPr>
          <w:p w:rsidR="00D76639" w:rsidRPr="00D76639" w:rsidRDefault="00D76639" w:rsidP="00575A2C">
            <w:pPr>
              <w:rPr>
                <w:sz w:val="26"/>
                <w:szCs w:val="26"/>
              </w:rPr>
            </w:pPr>
            <w:r w:rsidRPr="00D76639">
              <w:rPr>
                <w:sz w:val="26"/>
                <w:szCs w:val="26"/>
              </w:rPr>
              <w:t>Лифт пассажирский ПГП-366В</w:t>
            </w:r>
          </w:p>
        </w:tc>
        <w:tc>
          <w:tcPr>
            <w:tcW w:w="1134" w:type="dxa"/>
            <w:hideMark/>
          </w:tcPr>
          <w:p w:rsidR="00D76639" w:rsidRPr="00D76639" w:rsidRDefault="00D76639" w:rsidP="00575A2C">
            <w:pPr>
              <w:jc w:val="center"/>
              <w:rPr>
                <w:sz w:val="26"/>
                <w:szCs w:val="26"/>
              </w:rPr>
            </w:pPr>
            <w:r w:rsidRPr="00D76639">
              <w:rPr>
                <w:sz w:val="26"/>
                <w:szCs w:val="26"/>
              </w:rPr>
              <w:t>24702</w:t>
            </w:r>
          </w:p>
        </w:tc>
        <w:tc>
          <w:tcPr>
            <w:tcW w:w="1559" w:type="dxa"/>
            <w:hideMark/>
          </w:tcPr>
          <w:p w:rsidR="00D76639" w:rsidRPr="00D76639" w:rsidRDefault="00D76639" w:rsidP="00575A2C">
            <w:pPr>
              <w:jc w:val="center"/>
              <w:rPr>
                <w:sz w:val="26"/>
                <w:szCs w:val="26"/>
              </w:rPr>
            </w:pPr>
            <w:r w:rsidRPr="00D76639">
              <w:rPr>
                <w:sz w:val="26"/>
                <w:szCs w:val="26"/>
              </w:rPr>
              <w:t>500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11</w:t>
            </w:r>
          </w:p>
        </w:tc>
        <w:tc>
          <w:tcPr>
            <w:tcW w:w="2126" w:type="dxa"/>
            <w:vMerge w:val="restart"/>
            <w:vAlign w:val="center"/>
            <w:hideMark/>
          </w:tcPr>
          <w:p w:rsidR="00D76639" w:rsidRPr="00D76639" w:rsidRDefault="00D76639" w:rsidP="00575A2C">
            <w:pPr>
              <w:rPr>
                <w:sz w:val="26"/>
                <w:szCs w:val="26"/>
              </w:rPr>
            </w:pPr>
            <w:r w:rsidRPr="00D76639">
              <w:rPr>
                <w:sz w:val="26"/>
                <w:szCs w:val="26"/>
              </w:rPr>
              <w:t>г. Уфа, ул. Кирова, д. 105</w:t>
            </w:r>
          </w:p>
        </w:tc>
        <w:tc>
          <w:tcPr>
            <w:tcW w:w="2835" w:type="dxa"/>
            <w:hideMark/>
          </w:tcPr>
          <w:p w:rsidR="00D76639" w:rsidRPr="00D76639" w:rsidRDefault="00D76639" w:rsidP="00575A2C">
            <w:pPr>
              <w:rPr>
                <w:sz w:val="26"/>
                <w:szCs w:val="26"/>
              </w:rPr>
            </w:pPr>
            <w:r w:rsidRPr="00D76639">
              <w:rPr>
                <w:sz w:val="26"/>
                <w:szCs w:val="26"/>
              </w:rPr>
              <w:t>Лифт грузопассажирский ПГ-288</w:t>
            </w:r>
          </w:p>
        </w:tc>
        <w:tc>
          <w:tcPr>
            <w:tcW w:w="1134" w:type="dxa"/>
            <w:hideMark/>
          </w:tcPr>
          <w:p w:rsidR="00D76639" w:rsidRPr="00D76639" w:rsidRDefault="00D76639" w:rsidP="00575A2C">
            <w:pPr>
              <w:jc w:val="center"/>
              <w:rPr>
                <w:sz w:val="26"/>
                <w:szCs w:val="26"/>
              </w:rPr>
            </w:pPr>
            <w:r w:rsidRPr="00D76639">
              <w:rPr>
                <w:sz w:val="26"/>
                <w:szCs w:val="26"/>
              </w:rPr>
              <w:t>1578</w:t>
            </w:r>
          </w:p>
        </w:tc>
        <w:tc>
          <w:tcPr>
            <w:tcW w:w="1559" w:type="dxa"/>
            <w:hideMark/>
          </w:tcPr>
          <w:p w:rsidR="00D76639" w:rsidRPr="00D76639" w:rsidRDefault="00D76639" w:rsidP="00575A2C">
            <w:pPr>
              <w:jc w:val="center"/>
              <w:rPr>
                <w:sz w:val="26"/>
                <w:szCs w:val="26"/>
              </w:rPr>
            </w:pPr>
            <w:r w:rsidRPr="00D76639">
              <w:rPr>
                <w:sz w:val="26"/>
                <w:szCs w:val="26"/>
              </w:rPr>
              <w:t>1000</w:t>
            </w:r>
          </w:p>
        </w:tc>
        <w:tc>
          <w:tcPr>
            <w:tcW w:w="1418" w:type="dxa"/>
            <w:hideMark/>
          </w:tcPr>
          <w:p w:rsidR="00D76639" w:rsidRPr="00D76639" w:rsidRDefault="00D76639" w:rsidP="00575A2C">
            <w:pPr>
              <w:jc w:val="center"/>
              <w:rPr>
                <w:sz w:val="26"/>
                <w:szCs w:val="26"/>
              </w:rPr>
            </w:pPr>
            <w:r w:rsidRPr="00D76639">
              <w:rPr>
                <w:sz w:val="26"/>
                <w:szCs w:val="26"/>
              </w:rPr>
              <w:t>6</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12</w:t>
            </w:r>
          </w:p>
        </w:tc>
        <w:tc>
          <w:tcPr>
            <w:tcW w:w="2126" w:type="dxa"/>
            <w:vMerge/>
            <w:vAlign w:val="center"/>
            <w:hideMark/>
          </w:tcPr>
          <w:p w:rsidR="00D76639" w:rsidRPr="00D76639" w:rsidRDefault="00D76639" w:rsidP="00575A2C">
            <w:pPr>
              <w:rPr>
                <w:sz w:val="26"/>
                <w:szCs w:val="26"/>
              </w:rPr>
            </w:pPr>
          </w:p>
        </w:tc>
        <w:tc>
          <w:tcPr>
            <w:tcW w:w="2835" w:type="dxa"/>
            <w:hideMark/>
          </w:tcPr>
          <w:p w:rsidR="00D76639" w:rsidRPr="00D76639" w:rsidRDefault="00D76639" w:rsidP="00575A2C">
            <w:pPr>
              <w:rPr>
                <w:sz w:val="26"/>
                <w:szCs w:val="26"/>
              </w:rPr>
            </w:pPr>
            <w:r w:rsidRPr="00D76639">
              <w:rPr>
                <w:sz w:val="26"/>
                <w:szCs w:val="26"/>
              </w:rPr>
              <w:t>Лифт пассажирский ПП-400А</w:t>
            </w:r>
          </w:p>
        </w:tc>
        <w:tc>
          <w:tcPr>
            <w:tcW w:w="1134" w:type="dxa"/>
            <w:hideMark/>
          </w:tcPr>
          <w:p w:rsidR="00D76639" w:rsidRPr="00D76639" w:rsidRDefault="00D76639" w:rsidP="00575A2C">
            <w:pPr>
              <w:jc w:val="center"/>
              <w:rPr>
                <w:sz w:val="26"/>
                <w:szCs w:val="26"/>
              </w:rPr>
            </w:pPr>
            <w:r w:rsidRPr="00D76639">
              <w:rPr>
                <w:sz w:val="26"/>
                <w:szCs w:val="26"/>
              </w:rPr>
              <w:t>5540</w:t>
            </w:r>
          </w:p>
        </w:tc>
        <w:tc>
          <w:tcPr>
            <w:tcW w:w="1559" w:type="dxa"/>
            <w:hideMark/>
          </w:tcPr>
          <w:p w:rsidR="00D76639" w:rsidRPr="00D76639" w:rsidRDefault="00D76639" w:rsidP="00575A2C">
            <w:pPr>
              <w:jc w:val="center"/>
              <w:rPr>
                <w:sz w:val="26"/>
                <w:szCs w:val="26"/>
              </w:rPr>
            </w:pPr>
            <w:r w:rsidRPr="00D76639">
              <w:rPr>
                <w:sz w:val="26"/>
                <w:szCs w:val="26"/>
              </w:rPr>
              <w:t>400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13</w:t>
            </w:r>
          </w:p>
        </w:tc>
        <w:tc>
          <w:tcPr>
            <w:tcW w:w="2126" w:type="dxa"/>
            <w:vAlign w:val="center"/>
            <w:hideMark/>
          </w:tcPr>
          <w:p w:rsidR="00D76639" w:rsidRPr="00D76639" w:rsidRDefault="00D76639" w:rsidP="00575A2C">
            <w:pPr>
              <w:rPr>
                <w:sz w:val="26"/>
                <w:szCs w:val="26"/>
              </w:rPr>
            </w:pPr>
            <w:r w:rsidRPr="00D76639">
              <w:rPr>
                <w:sz w:val="26"/>
                <w:szCs w:val="26"/>
              </w:rPr>
              <w:t>г. Уфа, ул. Правды, д.17</w:t>
            </w:r>
          </w:p>
        </w:tc>
        <w:tc>
          <w:tcPr>
            <w:tcW w:w="2835" w:type="dxa"/>
            <w:hideMark/>
          </w:tcPr>
          <w:p w:rsidR="00D76639" w:rsidRPr="00D76639" w:rsidRDefault="00D76639" w:rsidP="00575A2C">
            <w:pPr>
              <w:rPr>
                <w:sz w:val="26"/>
                <w:szCs w:val="26"/>
              </w:rPr>
            </w:pPr>
            <w:r w:rsidRPr="00D76639">
              <w:rPr>
                <w:sz w:val="26"/>
                <w:szCs w:val="26"/>
              </w:rPr>
              <w:t>Лифт пассажирский ЛП-500А</w:t>
            </w:r>
          </w:p>
        </w:tc>
        <w:tc>
          <w:tcPr>
            <w:tcW w:w="1134" w:type="dxa"/>
            <w:hideMark/>
          </w:tcPr>
          <w:p w:rsidR="00D76639" w:rsidRPr="00D76639" w:rsidRDefault="00D76639" w:rsidP="00575A2C">
            <w:pPr>
              <w:jc w:val="center"/>
              <w:rPr>
                <w:sz w:val="26"/>
                <w:szCs w:val="26"/>
              </w:rPr>
            </w:pPr>
            <w:r w:rsidRPr="00D76639">
              <w:rPr>
                <w:sz w:val="26"/>
                <w:szCs w:val="26"/>
              </w:rPr>
              <w:t>9525</w:t>
            </w:r>
          </w:p>
        </w:tc>
        <w:tc>
          <w:tcPr>
            <w:tcW w:w="1559" w:type="dxa"/>
            <w:hideMark/>
          </w:tcPr>
          <w:p w:rsidR="00D76639" w:rsidRPr="00D76639" w:rsidRDefault="00D76639" w:rsidP="00575A2C">
            <w:pPr>
              <w:jc w:val="center"/>
              <w:rPr>
                <w:sz w:val="26"/>
                <w:szCs w:val="26"/>
              </w:rPr>
            </w:pPr>
            <w:r w:rsidRPr="00D76639">
              <w:rPr>
                <w:sz w:val="26"/>
                <w:szCs w:val="26"/>
              </w:rPr>
              <w:t>500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14</w:t>
            </w:r>
          </w:p>
        </w:tc>
        <w:tc>
          <w:tcPr>
            <w:tcW w:w="2126" w:type="dxa"/>
            <w:vAlign w:val="center"/>
            <w:hideMark/>
          </w:tcPr>
          <w:p w:rsidR="00D76639" w:rsidRPr="00D76639" w:rsidRDefault="000079B6" w:rsidP="00575A2C">
            <w:pPr>
              <w:rPr>
                <w:sz w:val="26"/>
                <w:szCs w:val="26"/>
              </w:rPr>
            </w:pPr>
            <w:r>
              <w:rPr>
                <w:sz w:val="26"/>
                <w:szCs w:val="26"/>
              </w:rPr>
              <w:t>г. Уфа, ул. Российская, д.</w:t>
            </w:r>
            <w:r w:rsidR="00D76639" w:rsidRPr="00D76639">
              <w:rPr>
                <w:sz w:val="26"/>
                <w:szCs w:val="26"/>
              </w:rPr>
              <w:t>19</w:t>
            </w:r>
          </w:p>
        </w:tc>
        <w:tc>
          <w:tcPr>
            <w:tcW w:w="2835" w:type="dxa"/>
            <w:hideMark/>
          </w:tcPr>
          <w:p w:rsidR="00D76639" w:rsidRPr="00D76639" w:rsidRDefault="00D76639" w:rsidP="00575A2C">
            <w:pPr>
              <w:rPr>
                <w:sz w:val="26"/>
                <w:szCs w:val="26"/>
              </w:rPr>
            </w:pPr>
            <w:r w:rsidRPr="00D76639">
              <w:rPr>
                <w:sz w:val="26"/>
                <w:szCs w:val="26"/>
              </w:rPr>
              <w:t>Лифт пассажирский ЛП-610БШ</w:t>
            </w:r>
          </w:p>
        </w:tc>
        <w:tc>
          <w:tcPr>
            <w:tcW w:w="1134" w:type="dxa"/>
            <w:hideMark/>
          </w:tcPr>
          <w:p w:rsidR="00D76639" w:rsidRPr="00D76639" w:rsidRDefault="00D76639" w:rsidP="00575A2C">
            <w:pPr>
              <w:jc w:val="center"/>
              <w:rPr>
                <w:sz w:val="26"/>
                <w:szCs w:val="26"/>
              </w:rPr>
            </w:pPr>
            <w:r w:rsidRPr="00D76639">
              <w:rPr>
                <w:sz w:val="26"/>
                <w:szCs w:val="26"/>
              </w:rPr>
              <w:t>184575</w:t>
            </w:r>
          </w:p>
        </w:tc>
        <w:tc>
          <w:tcPr>
            <w:tcW w:w="1559" w:type="dxa"/>
            <w:hideMark/>
          </w:tcPr>
          <w:p w:rsidR="00D76639" w:rsidRPr="00D76639" w:rsidRDefault="00D76639" w:rsidP="00575A2C">
            <w:pPr>
              <w:jc w:val="center"/>
              <w:rPr>
                <w:sz w:val="26"/>
                <w:szCs w:val="26"/>
              </w:rPr>
            </w:pPr>
            <w:r w:rsidRPr="00D76639">
              <w:rPr>
                <w:sz w:val="26"/>
                <w:szCs w:val="26"/>
              </w:rPr>
              <w:t>630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15</w:t>
            </w:r>
          </w:p>
        </w:tc>
        <w:tc>
          <w:tcPr>
            <w:tcW w:w="2126" w:type="dxa"/>
            <w:vAlign w:val="center"/>
            <w:hideMark/>
          </w:tcPr>
          <w:p w:rsidR="00D76639" w:rsidRPr="00D76639" w:rsidRDefault="000079B6" w:rsidP="00575A2C">
            <w:pPr>
              <w:rPr>
                <w:sz w:val="26"/>
                <w:szCs w:val="26"/>
              </w:rPr>
            </w:pPr>
            <w:r>
              <w:rPr>
                <w:sz w:val="26"/>
                <w:szCs w:val="26"/>
              </w:rPr>
              <w:t>г. Уфа, ул. Луганская, д.</w:t>
            </w:r>
            <w:r w:rsidR="00D76639" w:rsidRPr="00D76639">
              <w:rPr>
                <w:sz w:val="26"/>
                <w:szCs w:val="26"/>
              </w:rPr>
              <w:t>37а</w:t>
            </w:r>
          </w:p>
        </w:tc>
        <w:tc>
          <w:tcPr>
            <w:tcW w:w="2835" w:type="dxa"/>
            <w:hideMark/>
          </w:tcPr>
          <w:p w:rsidR="00D76639" w:rsidRPr="00D76639" w:rsidRDefault="00D76639" w:rsidP="00575A2C">
            <w:pPr>
              <w:rPr>
                <w:sz w:val="26"/>
                <w:szCs w:val="26"/>
              </w:rPr>
            </w:pPr>
            <w:r w:rsidRPr="00D76639">
              <w:rPr>
                <w:sz w:val="26"/>
                <w:szCs w:val="26"/>
              </w:rPr>
              <w:t>Лифт пассажирский ПГП-366В</w:t>
            </w:r>
          </w:p>
        </w:tc>
        <w:tc>
          <w:tcPr>
            <w:tcW w:w="1134" w:type="dxa"/>
            <w:hideMark/>
          </w:tcPr>
          <w:p w:rsidR="00D76639" w:rsidRPr="00D76639" w:rsidRDefault="00D76639" w:rsidP="00575A2C">
            <w:pPr>
              <w:jc w:val="center"/>
              <w:rPr>
                <w:sz w:val="26"/>
                <w:szCs w:val="26"/>
              </w:rPr>
            </w:pPr>
            <w:r w:rsidRPr="00D76639">
              <w:rPr>
                <w:sz w:val="26"/>
                <w:szCs w:val="26"/>
              </w:rPr>
              <w:t>20769</w:t>
            </w:r>
          </w:p>
        </w:tc>
        <w:tc>
          <w:tcPr>
            <w:tcW w:w="1559" w:type="dxa"/>
            <w:hideMark/>
          </w:tcPr>
          <w:p w:rsidR="00D76639" w:rsidRPr="00D76639" w:rsidRDefault="00D76639" w:rsidP="00575A2C">
            <w:pPr>
              <w:jc w:val="center"/>
              <w:rPr>
                <w:sz w:val="26"/>
                <w:szCs w:val="26"/>
              </w:rPr>
            </w:pPr>
            <w:r w:rsidRPr="00D76639">
              <w:rPr>
                <w:sz w:val="26"/>
                <w:szCs w:val="26"/>
              </w:rPr>
              <w:t>500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16</w:t>
            </w:r>
          </w:p>
        </w:tc>
        <w:tc>
          <w:tcPr>
            <w:tcW w:w="2126" w:type="dxa"/>
            <w:vAlign w:val="center"/>
            <w:hideMark/>
          </w:tcPr>
          <w:p w:rsidR="00D76639" w:rsidRPr="00D76639" w:rsidRDefault="00D76639" w:rsidP="00575A2C">
            <w:pPr>
              <w:rPr>
                <w:sz w:val="26"/>
                <w:szCs w:val="26"/>
              </w:rPr>
            </w:pPr>
            <w:r w:rsidRPr="00D76639">
              <w:rPr>
                <w:sz w:val="26"/>
                <w:szCs w:val="26"/>
              </w:rPr>
              <w:t>г. Стерлитамак, ул. Сакко и Ванцетти, д. 23</w:t>
            </w:r>
          </w:p>
        </w:tc>
        <w:tc>
          <w:tcPr>
            <w:tcW w:w="2835" w:type="dxa"/>
            <w:hideMark/>
          </w:tcPr>
          <w:p w:rsidR="00D76639" w:rsidRPr="00D76639" w:rsidRDefault="00D76639" w:rsidP="00575A2C">
            <w:pPr>
              <w:rPr>
                <w:sz w:val="26"/>
                <w:szCs w:val="26"/>
              </w:rPr>
            </w:pPr>
            <w:r w:rsidRPr="00D76639">
              <w:rPr>
                <w:sz w:val="26"/>
                <w:szCs w:val="26"/>
              </w:rPr>
              <w:t>Лифт пассажирский ПГП-366В</w:t>
            </w:r>
          </w:p>
        </w:tc>
        <w:tc>
          <w:tcPr>
            <w:tcW w:w="1134" w:type="dxa"/>
            <w:hideMark/>
          </w:tcPr>
          <w:p w:rsidR="00D76639" w:rsidRPr="00D76639" w:rsidRDefault="00D76639" w:rsidP="00575A2C">
            <w:pPr>
              <w:jc w:val="center"/>
              <w:rPr>
                <w:sz w:val="26"/>
                <w:szCs w:val="26"/>
              </w:rPr>
            </w:pPr>
            <w:r w:rsidRPr="00D76639">
              <w:rPr>
                <w:sz w:val="26"/>
                <w:szCs w:val="26"/>
              </w:rPr>
              <w:t>22196</w:t>
            </w:r>
          </w:p>
        </w:tc>
        <w:tc>
          <w:tcPr>
            <w:tcW w:w="1559" w:type="dxa"/>
            <w:hideMark/>
          </w:tcPr>
          <w:p w:rsidR="00D76639" w:rsidRPr="00D76639" w:rsidRDefault="00D76639" w:rsidP="00575A2C">
            <w:pPr>
              <w:jc w:val="center"/>
              <w:rPr>
                <w:sz w:val="26"/>
                <w:szCs w:val="26"/>
              </w:rPr>
            </w:pPr>
            <w:r w:rsidRPr="00D76639">
              <w:rPr>
                <w:sz w:val="26"/>
                <w:szCs w:val="26"/>
              </w:rPr>
              <w:t>500</w:t>
            </w:r>
          </w:p>
        </w:tc>
        <w:tc>
          <w:tcPr>
            <w:tcW w:w="1418" w:type="dxa"/>
            <w:hideMark/>
          </w:tcPr>
          <w:p w:rsidR="00D76639" w:rsidRPr="00D76639" w:rsidRDefault="00D76639" w:rsidP="00575A2C">
            <w:pPr>
              <w:jc w:val="center"/>
              <w:rPr>
                <w:sz w:val="26"/>
                <w:szCs w:val="26"/>
              </w:rPr>
            </w:pPr>
            <w:r w:rsidRPr="00D76639">
              <w:rPr>
                <w:sz w:val="26"/>
                <w:szCs w:val="26"/>
              </w:rPr>
              <w:t>4</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17</w:t>
            </w:r>
          </w:p>
        </w:tc>
        <w:tc>
          <w:tcPr>
            <w:tcW w:w="2126" w:type="dxa"/>
            <w:vAlign w:val="center"/>
            <w:hideMark/>
          </w:tcPr>
          <w:p w:rsidR="00D76639" w:rsidRPr="00D76639" w:rsidRDefault="00D76639" w:rsidP="00575A2C">
            <w:pPr>
              <w:ind w:right="-108"/>
              <w:rPr>
                <w:sz w:val="26"/>
                <w:szCs w:val="26"/>
              </w:rPr>
            </w:pPr>
            <w:r w:rsidRPr="00D76639">
              <w:rPr>
                <w:sz w:val="26"/>
                <w:szCs w:val="26"/>
              </w:rPr>
              <w:t>г. Салават, ул.</w:t>
            </w:r>
            <w:r>
              <w:rPr>
                <w:sz w:val="26"/>
                <w:szCs w:val="26"/>
              </w:rPr>
              <w:t xml:space="preserve"> </w:t>
            </w:r>
            <w:r w:rsidR="000079B6">
              <w:rPr>
                <w:sz w:val="26"/>
                <w:szCs w:val="26"/>
              </w:rPr>
              <w:t>Октябрьская, д.</w:t>
            </w:r>
            <w:r w:rsidRPr="00D76639">
              <w:rPr>
                <w:sz w:val="26"/>
                <w:szCs w:val="26"/>
              </w:rPr>
              <w:t>33</w:t>
            </w:r>
          </w:p>
        </w:tc>
        <w:tc>
          <w:tcPr>
            <w:tcW w:w="2835" w:type="dxa"/>
            <w:hideMark/>
          </w:tcPr>
          <w:p w:rsidR="00D76639" w:rsidRPr="00D76639" w:rsidRDefault="00D76639" w:rsidP="00575A2C">
            <w:pPr>
              <w:rPr>
                <w:sz w:val="26"/>
                <w:szCs w:val="26"/>
              </w:rPr>
            </w:pPr>
            <w:r w:rsidRPr="00D76639">
              <w:rPr>
                <w:sz w:val="26"/>
                <w:szCs w:val="26"/>
              </w:rPr>
              <w:t>Лифт пассажирский ЛП-</w:t>
            </w:r>
          </w:p>
        </w:tc>
        <w:tc>
          <w:tcPr>
            <w:tcW w:w="1134" w:type="dxa"/>
            <w:hideMark/>
          </w:tcPr>
          <w:p w:rsidR="00D76639" w:rsidRPr="00D76639" w:rsidRDefault="00D76639" w:rsidP="00575A2C">
            <w:pPr>
              <w:jc w:val="center"/>
              <w:rPr>
                <w:sz w:val="26"/>
                <w:szCs w:val="26"/>
              </w:rPr>
            </w:pPr>
            <w:r w:rsidRPr="00D76639">
              <w:rPr>
                <w:sz w:val="26"/>
                <w:szCs w:val="26"/>
              </w:rPr>
              <w:t>12762</w:t>
            </w:r>
          </w:p>
        </w:tc>
        <w:tc>
          <w:tcPr>
            <w:tcW w:w="1559" w:type="dxa"/>
            <w:hideMark/>
          </w:tcPr>
          <w:p w:rsidR="00D76639" w:rsidRPr="00D76639" w:rsidRDefault="00D76639" w:rsidP="00575A2C">
            <w:pPr>
              <w:jc w:val="center"/>
              <w:rPr>
                <w:sz w:val="26"/>
                <w:szCs w:val="26"/>
              </w:rPr>
            </w:pPr>
            <w:r w:rsidRPr="00D76639">
              <w:rPr>
                <w:sz w:val="26"/>
                <w:szCs w:val="26"/>
              </w:rPr>
              <w:t>500</w:t>
            </w:r>
          </w:p>
        </w:tc>
        <w:tc>
          <w:tcPr>
            <w:tcW w:w="1418" w:type="dxa"/>
            <w:hideMark/>
          </w:tcPr>
          <w:p w:rsidR="00D76639" w:rsidRPr="00D76639" w:rsidRDefault="00D76639" w:rsidP="00575A2C">
            <w:pPr>
              <w:jc w:val="center"/>
              <w:rPr>
                <w:sz w:val="26"/>
                <w:szCs w:val="26"/>
              </w:rPr>
            </w:pPr>
            <w:r w:rsidRPr="00D76639">
              <w:rPr>
                <w:sz w:val="26"/>
                <w:szCs w:val="26"/>
              </w:rPr>
              <w:t>5</w:t>
            </w:r>
          </w:p>
        </w:tc>
      </w:tr>
      <w:tr w:rsidR="00D76639" w:rsidRPr="00D76639" w:rsidTr="000079B6">
        <w:trPr>
          <w:trHeight w:val="675"/>
        </w:trPr>
        <w:tc>
          <w:tcPr>
            <w:tcW w:w="421" w:type="dxa"/>
            <w:hideMark/>
          </w:tcPr>
          <w:p w:rsidR="00D76639" w:rsidRPr="00D76639" w:rsidRDefault="00D76639" w:rsidP="00575A2C">
            <w:pPr>
              <w:jc w:val="both"/>
              <w:rPr>
                <w:sz w:val="26"/>
                <w:szCs w:val="26"/>
              </w:rPr>
            </w:pPr>
            <w:r w:rsidRPr="00D76639">
              <w:rPr>
                <w:sz w:val="26"/>
                <w:szCs w:val="26"/>
              </w:rPr>
              <w:t>18</w:t>
            </w:r>
          </w:p>
        </w:tc>
        <w:tc>
          <w:tcPr>
            <w:tcW w:w="2126" w:type="dxa"/>
            <w:vAlign w:val="center"/>
            <w:hideMark/>
          </w:tcPr>
          <w:p w:rsidR="00D76639" w:rsidRPr="00D76639" w:rsidRDefault="00D76639" w:rsidP="00575A2C">
            <w:pPr>
              <w:jc w:val="center"/>
              <w:rPr>
                <w:sz w:val="26"/>
                <w:szCs w:val="26"/>
              </w:rPr>
            </w:pPr>
            <w:r w:rsidRPr="00D76639">
              <w:rPr>
                <w:sz w:val="26"/>
                <w:szCs w:val="26"/>
              </w:rPr>
              <w:t>г. Ишимбай, ул.</w:t>
            </w:r>
            <w:r>
              <w:rPr>
                <w:sz w:val="26"/>
                <w:szCs w:val="26"/>
              </w:rPr>
              <w:t xml:space="preserve"> </w:t>
            </w:r>
            <w:r w:rsidRPr="00D76639">
              <w:rPr>
                <w:sz w:val="26"/>
                <w:szCs w:val="26"/>
              </w:rPr>
              <w:t>Советская, д.74</w:t>
            </w:r>
          </w:p>
        </w:tc>
        <w:tc>
          <w:tcPr>
            <w:tcW w:w="2835" w:type="dxa"/>
            <w:hideMark/>
          </w:tcPr>
          <w:p w:rsidR="00D76639" w:rsidRPr="00D76639" w:rsidRDefault="000079B6" w:rsidP="00575A2C">
            <w:pPr>
              <w:rPr>
                <w:sz w:val="26"/>
                <w:szCs w:val="26"/>
              </w:rPr>
            </w:pPr>
            <w:r>
              <w:rPr>
                <w:sz w:val="26"/>
                <w:szCs w:val="26"/>
              </w:rPr>
              <w:t xml:space="preserve">Лифт </w:t>
            </w:r>
            <w:r w:rsidR="00D76639" w:rsidRPr="00D76639">
              <w:rPr>
                <w:sz w:val="26"/>
                <w:szCs w:val="26"/>
              </w:rPr>
              <w:t>пассажирский ЛП-</w:t>
            </w:r>
          </w:p>
        </w:tc>
        <w:tc>
          <w:tcPr>
            <w:tcW w:w="1134" w:type="dxa"/>
            <w:hideMark/>
          </w:tcPr>
          <w:p w:rsidR="00D76639" w:rsidRPr="00D76639" w:rsidRDefault="00D76639" w:rsidP="00575A2C">
            <w:pPr>
              <w:jc w:val="center"/>
              <w:rPr>
                <w:sz w:val="26"/>
                <w:szCs w:val="26"/>
              </w:rPr>
            </w:pPr>
            <w:r w:rsidRPr="00D76639">
              <w:rPr>
                <w:sz w:val="26"/>
                <w:szCs w:val="26"/>
              </w:rPr>
              <w:t>12175</w:t>
            </w:r>
          </w:p>
        </w:tc>
        <w:tc>
          <w:tcPr>
            <w:tcW w:w="1559" w:type="dxa"/>
            <w:hideMark/>
          </w:tcPr>
          <w:p w:rsidR="00D76639" w:rsidRPr="00D76639" w:rsidRDefault="00D76639" w:rsidP="00575A2C">
            <w:pPr>
              <w:jc w:val="center"/>
              <w:rPr>
                <w:sz w:val="26"/>
                <w:szCs w:val="26"/>
              </w:rPr>
            </w:pPr>
            <w:r w:rsidRPr="00D76639">
              <w:rPr>
                <w:sz w:val="26"/>
                <w:szCs w:val="26"/>
              </w:rPr>
              <w:t>500</w:t>
            </w:r>
          </w:p>
        </w:tc>
        <w:tc>
          <w:tcPr>
            <w:tcW w:w="1418" w:type="dxa"/>
            <w:hideMark/>
          </w:tcPr>
          <w:p w:rsidR="00D76639" w:rsidRPr="00D76639" w:rsidRDefault="00D76639" w:rsidP="00575A2C">
            <w:pPr>
              <w:jc w:val="center"/>
              <w:rPr>
                <w:sz w:val="26"/>
                <w:szCs w:val="26"/>
              </w:rPr>
            </w:pPr>
            <w:r w:rsidRPr="00D76639">
              <w:rPr>
                <w:sz w:val="26"/>
                <w:szCs w:val="26"/>
              </w:rPr>
              <w:t>5</w:t>
            </w:r>
          </w:p>
        </w:tc>
      </w:tr>
    </w:tbl>
    <w:p w:rsidR="00D76639" w:rsidRPr="00D76639" w:rsidRDefault="00D76639" w:rsidP="00575A2C">
      <w:pPr>
        <w:jc w:val="center"/>
        <w:rPr>
          <w:b/>
          <w:sz w:val="26"/>
          <w:szCs w:val="26"/>
        </w:rPr>
      </w:pPr>
    </w:p>
    <w:p w:rsidR="00D76639" w:rsidRPr="00D76639" w:rsidRDefault="00D76639" w:rsidP="00575A2C">
      <w:pPr>
        <w:jc w:val="center"/>
        <w:rPr>
          <w:b/>
          <w:sz w:val="26"/>
          <w:szCs w:val="26"/>
        </w:rPr>
      </w:pPr>
      <w:r w:rsidRPr="00D76639">
        <w:rPr>
          <w:b/>
          <w:sz w:val="26"/>
          <w:szCs w:val="26"/>
        </w:rPr>
        <w:t xml:space="preserve">4. Стоимость Работ по техническому обслуживанию Оборудования </w:t>
      </w:r>
    </w:p>
    <w:p w:rsidR="00D76639" w:rsidRDefault="00D76639" w:rsidP="00575A2C">
      <w:pPr>
        <w:jc w:val="center"/>
        <w:rPr>
          <w:b/>
          <w:sz w:val="26"/>
          <w:szCs w:val="26"/>
        </w:rPr>
      </w:pPr>
      <w:r w:rsidRPr="00D76639">
        <w:rPr>
          <w:b/>
          <w:sz w:val="26"/>
          <w:szCs w:val="26"/>
        </w:rPr>
        <w:t>на объектах ПАО «Башинформсвязь»</w:t>
      </w:r>
      <w:r w:rsidR="000079B6">
        <w:rPr>
          <w:b/>
          <w:sz w:val="26"/>
          <w:szCs w:val="26"/>
        </w:rPr>
        <w:t xml:space="preserve"> </w:t>
      </w:r>
    </w:p>
    <w:p w:rsidR="000079B6" w:rsidRPr="00D76639" w:rsidRDefault="000079B6" w:rsidP="00575A2C">
      <w:pPr>
        <w:jc w:val="center"/>
        <w:rPr>
          <w:b/>
          <w:sz w:val="26"/>
          <w:szCs w:val="26"/>
        </w:rPr>
      </w:pP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3" w:type="dxa"/>
        </w:tblCellMar>
        <w:tblLook w:val="04A0" w:firstRow="1" w:lastRow="0" w:firstColumn="1" w:lastColumn="0" w:noHBand="0" w:noVBand="1"/>
      </w:tblPr>
      <w:tblGrid>
        <w:gridCol w:w="377"/>
        <w:gridCol w:w="3474"/>
        <w:gridCol w:w="1417"/>
        <w:gridCol w:w="1559"/>
        <w:gridCol w:w="1418"/>
        <w:gridCol w:w="1474"/>
      </w:tblGrid>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w:t>
            </w:r>
          </w:p>
        </w:tc>
        <w:tc>
          <w:tcPr>
            <w:tcW w:w="3474" w:type="dxa"/>
            <w:shd w:val="clear" w:color="auto" w:fill="auto"/>
          </w:tcPr>
          <w:p w:rsidR="00D76639" w:rsidRPr="00D76639" w:rsidRDefault="00D76639" w:rsidP="00575A2C">
            <w:pPr>
              <w:snapToGrid w:val="0"/>
              <w:jc w:val="center"/>
              <w:rPr>
                <w:b/>
                <w:color w:val="000000"/>
              </w:rPr>
            </w:pPr>
            <w:r w:rsidRPr="00D76639">
              <w:rPr>
                <w:b/>
                <w:color w:val="000000"/>
              </w:rPr>
              <w:t>Наименование оборудования</w:t>
            </w:r>
          </w:p>
        </w:tc>
        <w:tc>
          <w:tcPr>
            <w:tcW w:w="1417" w:type="dxa"/>
            <w:shd w:val="clear" w:color="auto" w:fill="auto"/>
          </w:tcPr>
          <w:p w:rsidR="00D76639" w:rsidRPr="00D76639" w:rsidRDefault="00D76639" w:rsidP="00575A2C">
            <w:pPr>
              <w:snapToGrid w:val="0"/>
              <w:jc w:val="center"/>
              <w:rPr>
                <w:b/>
                <w:color w:val="000000"/>
              </w:rPr>
            </w:pPr>
            <w:r w:rsidRPr="00D76639">
              <w:rPr>
                <w:b/>
                <w:color w:val="000000"/>
              </w:rPr>
              <w:t>Заводской номер</w:t>
            </w:r>
          </w:p>
        </w:tc>
        <w:tc>
          <w:tcPr>
            <w:tcW w:w="1559" w:type="dxa"/>
            <w:shd w:val="clear" w:color="auto" w:fill="auto"/>
          </w:tcPr>
          <w:p w:rsidR="00D76639" w:rsidRPr="00D76639" w:rsidRDefault="00D76639" w:rsidP="00575A2C">
            <w:pPr>
              <w:snapToGrid w:val="0"/>
              <w:jc w:val="center"/>
              <w:rPr>
                <w:b/>
                <w:color w:val="000000"/>
              </w:rPr>
            </w:pPr>
            <w:r w:rsidRPr="00D76639">
              <w:rPr>
                <w:b/>
                <w:color w:val="000000"/>
              </w:rPr>
              <w:t>Грузоподъемность, кг</w:t>
            </w:r>
          </w:p>
        </w:tc>
        <w:tc>
          <w:tcPr>
            <w:tcW w:w="1418" w:type="dxa"/>
            <w:shd w:val="clear" w:color="auto" w:fill="auto"/>
          </w:tcPr>
          <w:p w:rsidR="00D76639" w:rsidRPr="00D76639" w:rsidRDefault="00D76639" w:rsidP="00575A2C">
            <w:pPr>
              <w:snapToGrid w:val="0"/>
              <w:jc w:val="center"/>
              <w:rPr>
                <w:b/>
                <w:color w:val="000000"/>
              </w:rPr>
            </w:pPr>
            <w:r w:rsidRPr="00D76639">
              <w:rPr>
                <w:b/>
                <w:color w:val="000000"/>
              </w:rPr>
              <w:t>Количество остановок</w:t>
            </w:r>
          </w:p>
        </w:tc>
        <w:tc>
          <w:tcPr>
            <w:tcW w:w="1474" w:type="dxa"/>
            <w:shd w:val="clear" w:color="auto" w:fill="auto"/>
          </w:tcPr>
          <w:p w:rsidR="00D76639" w:rsidRPr="00D76639" w:rsidRDefault="00D76639" w:rsidP="00575A2C">
            <w:pPr>
              <w:snapToGrid w:val="0"/>
              <w:jc w:val="center"/>
              <w:rPr>
                <w:b/>
                <w:color w:val="000000"/>
              </w:rPr>
            </w:pPr>
            <w:r w:rsidRPr="00D76639">
              <w:rPr>
                <w:b/>
                <w:color w:val="000000"/>
              </w:rPr>
              <w:t>Стоимость руб./месяц</w:t>
            </w:r>
          </w:p>
        </w:tc>
      </w:tr>
      <w:tr w:rsidR="00D76639" w:rsidRPr="00D76639" w:rsidTr="00D76639">
        <w:tc>
          <w:tcPr>
            <w:tcW w:w="9719" w:type="dxa"/>
            <w:gridSpan w:val="6"/>
            <w:shd w:val="clear" w:color="auto" w:fill="auto"/>
          </w:tcPr>
          <w:p w:rsidR="00D76639" w:rsidRPr="00D76639" w:rsidRDefault="00D76639" w:rsidP="00575A2C">
            <w:pPr>
              <w:snapToGrid w:val="0"/>
              <w:jc w:val="center"/>
              <w:rPr>
                <w:b/>
                <w:color w:val="000000"/>
              </w:rPr>
            </w:pPr>
            <w:r w:rsidRPr="00D76639">
              <w:rPr>
                <w:b/>
                <w:color w:val="000000"/>
              </w:rPr>
              <w:t>г. Уфа, ул. Ленина, д. 30</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Лифт грузопассажирский ПП-1001Щ</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60132</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1000</w:t>
            </w:r>
          </w:p>
        </w:tc>
        <w:tc>
          <w:tcPr>
            <w:tcW w:w="1418" w:type="dxa"/>
            <w:shd w:val="clear" w:color="auto" w:fill="auto"/>
            <w:vAlign w:val="center"/>
          </w:tcPr>
          <w:p w:rsidR="00D76639" w:rsidRPr="00D76639" w:rsidRDefault="00D76639" w:rsidP="00575A2C">
            <w:pPr>
              <w:snapToGrid w:val="0"/>
              <w:spacing w:line="276" w:lineRule="auto"/>
              <w:jc w:val="center"/>
              <w:rPr>
                <w:color w:val="000000"/>
                <w:lang w:val="en-US"/>
              </w:rPr>
            </w:pPr>
            <w:r w:rsidRPr="00D76639">
              <w:rPr>
                <w:color w:val="000000"/>
                <w:lang w:val="en-US"/>
              </w:rPr>
              <w:t>6</w:t>
            </w:r>
          </w:p>
        </w:tc>
        <w:tc>
          <w:tcPr>
            <w:tcW w:w="1474" w:type="dxa"/>
            <w:shd w:val="clear" w:color="auto" w:fill="auto"/>
          </w:tcPr>
          <w:p w:rsidR="00D76639" w:rsidRPr="00D76639" w:rsidRDefault="00D76639" w:rsidP="00575A2C">
            <w:pPr>
              <w:suppressAutoHyphens/>
              <w:spacing w:line="276" w:lineRule="auto"/>
              <w:jc w:val="right"/>
              <w:rPr>
                <w:lang w:eastAsia="ar-SA"/>
              </w:rPr>
            </w:pPr>
            <w:r w:rsidRPr="00D76639">
              <w:rPr>
                <w:lang w:eastAsia="ar-SA"/>
              </w:rPr>
              <w:t>2900</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2</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ПП-0411Щ</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53176</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6</w:t>
            </w:r>
          </w:p>
        </w:tc>
        <w:tc>
          <w:tcPr>
            <w:tcW w:w="1474" w:type="dxa"/>
            <w:shd w:val="clear" w:color="auto" w:fill="auto"/>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napToGrid w:val="0"/>
              <w:spacing w:line="276" w:lineRule="auto"/>
              <w:jc w:val="center"/>
              <w:rPr>
                <w:b/>
                <w:color w:val="000000"/>
              </w:rPr>
            </w:pPr>
            <w:r w:rsidRPr="00D76639">
              <w:rPr>
                <w:b/>
                <w:color w:val="000000"/>
              </w:rPr>
              <w:t xml:space="preserve">  г. Уфа, ул. Ленина, д.30/1</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3</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 xml:space="preserve">Лифт пассажирский </w:t>
            </w:r>
            <w:r w:rsidRPr="00D76639">
              <w:rPr>
                <w:color w:val="000000"/>
                <w:lang w:val="en-US"/>
              </w:rPr>
              <w:t>D</w:t>
            </w:r>
            <w:r w:rsidRPr="00D76639">
              <w:rPr>
                <w:color w:val="000000"/>
              </w:rPr>
              <w:t xml:space="preserve"> </w:t>
            </w:r>
            <w:r w:rsidRPr="00D76639">
              <w:rPr>
                <w:color w:val="000000"/>
                <w:lang w:val="en-US"/>
              </w:rPr>
              <w:t>One</w:t>
            </w:r>
            <w:r w:rsidRPr="00D76639">
              <w:rPr>
                <w:color w:val="000000"/>
              </w:rPr>
              <w:t xml:space="preserve"> «Р8»</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106285</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480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4</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Лифт малогрузовой ПГ-0125М</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6B711B">
              <w:rPr>
                <w:color w:val="000000"/>
              </w:rPr>
              <w:t>10.166</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2</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2034</w:t>
            </w:r>
          </w:p>
        </w:tc>
      </w:tr>
      <w:tr w:rsidR="00D76639" w:rsidRPr="00D76639" w:rsidTr="00D76639">
        <w:tc>
          <w:tcPr>
            <w:tcW w:w="9719" w:type="dxa"/>
            <w:gridSpan w:val="6"/>
            <w:shd w:val="clear" w:color="auto" w:fill="auto"/>
          </w:tcPr>
          <w:p w:rsidR="00D76639" w:rsidRPr="00D76639" w:rsidRDefault="00D76639" w:rsidP="00575A2C">
            <w:pPr>
              <w:snapToGrid w:val="0"/>
              <w:spacing w:line="276" w:lineRule="auto"/>
              <w:rPr>
                <w:b/>
                <w:color w:val="000000"/>
              </w:rPr>
            </w:pPr>
            <w:r w:rsidRPr="00D76639">
              <w:rPr>
                <w:b/>
                <w:color w:val="000000"/>
              </w:rPr>
              <w:t xml:space="preserve">                                                          г. Уфа, ул. Ленина, д.32</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5</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ПП-0411Щ</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56354</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6</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ЛП-0601Б</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118053</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630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2800</w:t>
            </w:r>
          </w:p>
        </w:tc>
      </w:tr>
      <w:tr w:rsidR="00D76639" w:rsidRPr="00D76639" w:rsidTr="00D76639">
        <w:tc>
          <w:tcPr>
            <w:tcW w:w="9719" w:type="dxa"/>
            <w:gridSpan w:val="6"/>
            <w:shd w:val="clear" w:color="auto" w:fill="auto"/>
          </w:tcPr>
          <w:p w:rsidR="00D76639" w:rsidRPr="00D76639" w:rsidRDefault="00D76639" w:rsidP="00575A2C">
            <w:pPr>
              <w:snapToGrid w:val="0"/>
              <w:spacing w:line="276" w:lineRule="auto"/>
              <w:jc w:val="center"/>
              <w:rPr>
                <w:b/>
                <w:color w:val="000000"/>
              </w:rPr>
            </w:pPr>
            <w:r w:rsidRPr="00D76639">
              <w:rPr>
                <w:b/>
                <w:color w:val="000000"/>
              </w:rPr>
              <w:t>г. Уфа, ул. Ленина, д.32/1</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7</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Лифт пассажирский ПП-0411Щ</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50061</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8</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Лифт грузопассажирский ПГ-354</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1368</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1000</w:t>
            </w:r>
          </w:p>
        </w:tc>
        <w:tc>
          <w:tcPr>
            <w:tcW w:w="1418" w:type="dxa"/>
            <w:shd w:val="clear" w:color="auto" w:fill="auto"/>
            <w:vAlign w:val="center"/>
          </w:tcPr>
          <w:p w:rsidR="00D76639" w:rsidRPr="00D76639" w:rsidRDefault="00D76639" w:rsidP="00575A2C">
            <w:pPr>
              <w:snapToGrid w:val="0"/>
              <w:spacing w:line="276" w:lineRule="auto"/>
              <w:jc w:val="center"/>
              <w:rPr>
                <w:color w:val="000000"/>
                <w:lang w:val="en-US"/>
              </w:rPr>
            </w:pPr>
            <w:r w:rsidRPr="00D76639">
              <w:rPr>
                <w:color w:val="000000"/>
                <w:lang w:val="en-US"/>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2900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jc w:val="center"/>
              <w:rPr>
                <w:lang w:eastAsia="ar-SA"/>
              </w:rPr>
            </w:pPr>
            <w:r w:rsidRPr="00D76639">
              <w:rPr>
                <w:b/>
                <w:color w:val="000000"/>
              </w:rPr>
              <w:t xml:space="preserve">    г. Уфа, ул. Гагарина, д.39/2</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9</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Лифт пассажирский ПГП-366В</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28897</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630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2800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rPr>
                <w:lang w:eastAsia="ar-SA"/>
              </w:rPr>
            </w:pPr>
            <w:r w:rsidRPr="00D76639">
              <w:rPr>
                <w:b/>
                <w:color w:val="000000"/>
              </w:rPr>
              <w:t xml:space="preserve">                                                          г. Уфа, ул. Гоголя, д.59</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10</w:t>
            </w:r>
          </w:p>
        </w:tc>
        <w:tc>
          <w:tcPr>
            <w:tcW w:w="3474" w:type="dxa"/>
            <w:shd w:val="clear" w:color="auto" w:fill="auto"/>
          </w:tcPr>
          <w:p w:rsidR="00D76639" w:rsidRPr="00D76639" w:rsidRDefault="00D76639" w:rsidP="00575A2C">
            <w:pPr>
              <w:snapToGrid w:val="0"/>
              <w:spacing w:line="276" w:lineRule="auto"/>
              <w:rPr>
                <w:b/>
                <w:color w:val="000000"/>
              </w:rPr>
            </w:pPr>
            <w:r w:rsidRPr="00D76639">
              <w:rPr>
                <w:color w:val="000000"/>
              </w:rPr>
              <w:t>Лифт пассажирский ПГП-366В</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24702</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jc w:val="center"/>
              <w:rPr>
                <w:lang w:eastAsia="ar-SA"/>
              </w:rPr>
            </w:pPr>
            <w:r w:rsidRPr="00D76639">
              <w:rPr>
                <w:b/>
                <w:color w:val="000000"/>
              </w:rPr>
              <w:t>г. Уфа, ул. Кирова, д.105</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lang w:val="en-US"/>
              </w:rPr>
              <w:t>1</w:t>
            </w:r>
            <w:r w:rsidRPr="00D76639">
              <w:rPr>
                <w:b/>
                <w:color w:val="000000"/>
              </w:rPr>
              <w:t>1</w:t>
            </w:r>
          </w:p>
        </w:tc>
        <w:tc>
          <w:tcPr>
            <w:tcW w:w="3474" w:type="dxa"/>
            <w:shd w:val="clear" w:color="auto" w:fill="auto"/>
          </w:tcPr>
          <w:p w:rsidR="00D76639" w:rsidRPr="00D76639" w:rsidRDefault="00D76639" w:rsidP="00575A2C">
            <w:pPr>
              <w:snapToGrid w:val="0"/>
              <w:spacing w:line="276" w:lineRule="auto"/>
              <w:rPr>
                <w:color w:val="000000"/>
                <w:lang w:val="en-US"/>
              </w:rPr>
            </w:pPr>
            <w:r w:rsidRPr="00D76639">
              <w:rPr>
                <w:color w:val="000000"/>
              </w:rPr>
              <w:t>Лифт грузопассажирский ПГ-288</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1578</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lang w:val="en-US"/>
              </w:rPr>
              <w:t>100</w:t>
            </w:r>
            <w:r w:rsidRPr="00D76639">
              <w:rPr>
                <w:color w:val="000000"/>
              </w:rPr>
              <w:t>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6</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2900</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lang w:val="en-US"/>
              </w:rPr>
              <w:t>1</w:t>
            </w:r>
            <w:r w:rsidRPr="00D76639">
              <w:rPr>
                <w:b/>
                <w:color w:val="000000"/>
              </w:rPr>
              <w:t>2</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ПП-400А</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5540</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jc w:val="center"/>
              <w:rPr>
                <w:lang w:eastAsia="ar-SA"/>
              </w:rPr>
            </w:pPr>
            <w:r w:rsidRPr="00D76639">
              <w:rPr>
                <w:b/>
                <w:color w:val="000000"/>
              </w:rPr>
              <w:t>г. Уфа, ул. Правды, д.17</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13</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ЛП</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9525</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jc w:val="center"/>
              <w:rPr>
                <w:lang w:eastAsia="ar-SA"/>
              </w:rPr>
            </w:pPr>
            <w:r w:rsidRPr="00D76639">
              <w:rPr>
                <w:b/>
                <w:color w:val="000000"/>
              </w:rPr>
              <w:t xml:space="preserve">     г. Уфа, ул. Российская, д.19</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14</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ЛП-610БШ</w:t>
            </w:r>
          </w:p>
        </w:tc>
        <w:tc>
          <w:tcPr>
            <w:tcW w:w="1417" w:type="dxa"/>
            <w:shd w:val="clear" w:color="auto" w:fill="auto"/>
          </w:tcPr>
          <w:p w:rsidR="00D76639" w:rsidRPr="00D76639" w:rsidRDefault="00D76639" w:rsidP="00575A2C">
            <w:pPr>
              <w:snapToGrid w:val="0"/>
              <w:spacing w:line="276" w:lineRule="auto"/>
              <w:jc w:val="both"/>
              <w:rPr>
                <w:color w:val="000000"/>
              </w:rPr>
            </w:pPr>
            <w:r w:rsidRPr="00D76639">
              <w:rPr>
                <w:color w:val="000000"/>
              </w:rPr>
              <w:t xml:space="preserve">     184575</w:t>
            </w:r>
          </w:p>
        </w:tc>
        <w:tc>
          <w:tcPr>
            <w:tcW w:w="1559" w:type="dxa"/>
            <w:shd w:val="clear" w:color="auto" w:fill="auto"/>
          </w:tcPr>
          <w:p w:rsidR="00D76639" w:rsidRPr="00D76639" w:rsidRDefault="00D76639" w:rsidP="00575A2C">
            <w:pPr>
              <w:snapToGrid w:val="0"/>
              <w:spacing w:line="276" w:lineRule="auto"/>
              <w:jc w:val="both"/>
              <w:rPr>
                <w:color w:val="000000"/>
              </w:rPr>
            </w:pPr>
            <w:r w:rsidRPr="00D76639">
              <w:rPr>
                <w:b/>
                <w:color w:val="000000"/>
              </w:rPr>
              <w:t xml:space="preserve">         </w:t>
            </w:r>
            <w:r w:rsidRPr="00D76639">
              <w:rPr>
                <w:color w:val="000000"/>
              </w:rPr>
              <w:t>630</w:t>
            </w:r>
          </w:p>
        </w:tc>
        <w:tc>
          <w:tcPr>
            <w:tcW w:w="1418" w:type="dxa"/>
            <w:shd w:val="clear" w:color="auto" w:fill="auto"/>
          </w:tcPr>
          <w:p w:rsidR="00D76639" w:rsidRPr="00D76639" w:rsidRDefault="00D76639" w:rsidP="00575A2C">
            <w:pPr>
              <w:snapToGrid w:val="0"/>
              <w:spacing w:line="276" w:lineRule="auto"/>
              <w:jc w:val="both"/>
              <w:rPr>
                <w:color w:val="000000"/>
              </w:rPr>
            </w:pPr>
            <w:r w:rsidRPr="00D76639">
              <w:rPr>
                <w:color w:val="000000"/>
              </w:rPr>
              <w:t xml:space="preserve">           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2800</w:t>
            </w:r>
          </w:p>
        </w:tc>
      </w:tr>
      <w:tr w:rsidR="00D76639" w:rsidRPr="00D76639" w:rsidTr="00D76639">
        <w:tc>
          <w:tcPr>
            <w:tcW w:w="9719" w:type="dxa"/>
            <w:gridSpan w:val="6"/>
            <w:shd w:val="clear" w:color="auto" w:fill="auto"/>
          </w:tcPr>
          <w:p w:rsidR="00D76639" w:rsidRPr="00D76639" w:rsidRDefault="00D76639" w:rsidP="00575A2C">
            <w:pPr>
              <w:snapToGrid w:val="0"/>
              <w:spacing w:line="276" w:lineRule="auto"/>
              <w:jc w:val="center"/>
              <w:rPr>
                <w:b/>
                <w:color w:val="000000"/>
              </w:rPr>
            </w:pPr>
            <w:r w:rsidRPr="00D76639">
              <w:rPr>
                <w:b/>
                <w:color w:val="000000"/>
              </w:rPr>
              <w:t>г. Уфа, ул. Луганская, д.37а</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15</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ПГП-366В</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20769</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jc w:val="center"/>
              <w:rPr>
                <w:lang w:eastAsia="ar-SA"/>
              </w:rPr>
            </w:pPr>
            <w:r w:rsidRPr="00D76639">
              <w:rPr>
                <w:b/>
                <w:color w:val="000000"/>
              </w:rPr>
              <w:t>г. Стерлитамак, ул. Сакко и Ванцетти, д.23</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16</w:t>
            </w:r>
          </w:p>
        </w:tc>
        <w:tc>
          <w:tcPr>
            <w:tcW w:w="3474" w:type="dxa"/>
            <w:shd w:val="clear" w:color="auto" w:fill="auto"/>
          </w:tcPr>
          <w:p w:rsidR="00D76639" w:rsidRPr="00D76639" w:rsidRDefault="00D76639" w:rsidP="00575A2C">
            <w:pPr>
              <w:spacing w:line="276" w:lineRule="auto"/>
              <w:rPr>
                <w:color w:val="000000"/>
              </w:rPr>
            </w:pPr>
            <w:r w:rsidRPr="00D76639">
              <w:rPr>
                <w:color w:val="000000"/>
              </w:rPr>
              <w:t>Лифт пассажирский ПГП-366В</w:t>
            </w:r>
          </w:p>
        </w:tc>
        <w:tc>
          <w:tcPr>
            <w:tcW w:w="1417" w:type="dxa"/>
            <w:shd w:val="clear" w:color="auto" w:fill="auto"/>
            <w:vAlign w:val="center"/>
          </w:tcPr>
          <w:p w:rsidR="00D76639" w:rsidRPr="00D76639" w:rsidRDefault="00D76639" w:rsidP="00575A2C">
            <w:pPr>
              <w:spacing w:line="276" w:lineRule="auto"/>
              <w:jc w:val="center"/>
              <w:rPr>
                <w:color w:val="000000"/>
              </w:rPr>
            </w:pPr>
            <w:r w:rsidRPr="00D76639">
              <w:rPr>
                <w:color w:val="000000"/>
              </w:rPr>
              <w:t>22196</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4</w:t>
            </w:r>
          </w:p>
        </w:tc>
        <w:tc>
          <w:tcPr>
            <w:tcW w:w="1474" w:type="dxa"/>
            <w:shd w:val="clear" w:color="auto" w:fill="auto"/>
            <w:vAlign w:val="bottom"/>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napToGrid w:val="0"/>
              <w:spacing w:line="276" w:lineRule="auto"/>
              <w:jc w:val="center"/>
              <w:rPr>
                <w:b/>
                <w:color w:val="000000"/>
              </w:rPr>
            </w:pPr>
            <w:r w:rsidRPr="00D76639">
              <w:rPr>
                <w:b/>
                <w:color w:val="000000"/>
              </w:rPr>
              <w:t>г. Салават, ул. Октябрьская, д.33</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17</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ЛП</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12762</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9719" w:type="dxa"/>
            <w:gridSpan w:val="6"/>
            <w:shd w:val="clear" w:color="auto" w:fill="auto"/>
          </w:tcPr>
          <w:p w:rsidR="00D76639" w:rsidRPr="00D76639" w:rsidRDefault="00D76639" w:rsidP="00575A2C">
            <w:pPr>
              <w:suppressAutoHyphens/>
              <w:spacing w:line="276" w:lineRule="auto"/>
              <w:jc w:val="center"/>
              <w:rPr>
                <w:lang w:eastAsia="ar-SA"/>
              </w:rPr>
            </w:pPr>
            <w:r w:rsidRPr="00D76639">
              <w:rPr>
                <w:b/>
                <w:color w:val="000000"/>
              </w:rPr>
              <w:t>г. Ишимбай, ул. Советская, д.74</w:t>
            </w:r>
          </w:p>
        </w:tc>
      </w:tr>
      <w:tr w:rsidR="00D76639" w:rsidRPr="00D76639" w:rsidTr="00D76639">
        <w:tc>
          <w:tcPr>
            <w:tcW w:w="377" w:type="dxa"/>
            <w:shd w:val="clear" w:color="auto" w:fill="auto"/>
          </w:tcPr>
          <w:p w:rsidR="00D76639" w:rsidRPr="00D76639" w:rsidRDefault="00D76639" w:rsidP="00575A2C">
            <w:pPr>
              <w:snapToGrid w:val="0"/>
              <w:jc w:val="both"/>
              <w:rPr>
                <w:b/>
                <w:color w:val="000000"/>
              </w:rPr>
            </w:pPr>
            <w:r w:rsidRPr="00D76639">
              <w:rPr>
                <w:b/>
                <w:color w:val="000000"/>
              </w:rPr>
              <w:t>18</w:t>
            </w:r>
          </w:p>
        </w:tc>
        <w:tc>
          <w:tcPr>
            <w:tcW w:w="3474" w:type="dxa"/>
            <w:shd w:val="clear" w:color="auto" w:fill="auto"/>
          </w:tcPr>
          <w:p w:rsidR="00D76639" w:rsidRPr="00D76639" w:rsidRDefault="00D76639" w:rsidP="00575A2C">
            <w:pPr>
              <w:snapToGrid w:val="0"/>
              <w:spacing w:line="276" w:lineRule="auto"/>
              <w:rPr>
                <w:color w:val="000000"/>
              </w:rPr>
            </w:pPr>
            <w:r w:rsidRPr="00D76639">
              <w:rPr>
                <w:color w:val="000000"/>
              </w:rPr>
              <w:t>Лифт пассажирский ЛП</w:t>
            </w:r>
          </w:p>
        </w:tc>
        <w:tc>
          <w:tcPr>
            <w:tcW w:w="1417"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12175</w:t>
            </w:r>
          </w:p>
        </w:tc>
        <w:tc>
          <w:tcPr>
            <w:tcW w:w="1559"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500</w:t>
            </w:r>
          </w:p>
        </w:tc>
        <w:tc>
          <w:tcPr>
            <w:tcW w:w="1418" w:type="dxa"/>
            <w:shd w:val="clear" w:color="auto" w:fill="auto"/>
            <w:vAlign w:val="center"/>
          </w:tcPr>
          <w:p w:rsidR="00D76639" w:rsidRPr="00D76639" w:rsidRDefault="00D76639" w:rsidP="00575A2C">
            <w:pPr>
              <w:snapToGrid w:val="0"/>
              <w:spacing w:line="276" w:lineRule="auto"/>
              <w:jc w:val="center"/>
              <w:rPr>
                <w:color w:val="000000"/>
              </w:rPr>
            </w:pPr>
            <w:r w:rsidRPr="00D76639">
              <w:rPr>
                <w:color w:val="000000"/>
              </w:rPr>
              <w:t>5</w:t>
            </w:r>
          </w:p>
        </w:tc>
        <w:tc>
          <w:tcPr>
            <w:tcW w:w="1474" w:type="dxa"/>
            <w:shd w:val="clear" w:color="auto" w:fill="auto"/>
          </w:tcPr>
          <w:p w:rsidR="00D76639" w:rsidRPr="00D76639" w:rsidRDefault="00D76639" w:rsidP="00575A2C">
            <w:pPr>
              <w:suppressAutoHyphens/>
              <w:spacing w:line="276" w:lineRule="auto"/>
              <w:jc w:val="right"/>
              <w:rPr>
                <w:lang w:eastAsia="ar-SA"/>
              </w:rPr>
            </w:pPr>
            <w:r w:rsidRPr="00D76639">
              <w:rPr>
                <w:lang w:eastAsia="ar-SA"/>
              </w:rPr>
              <w:t>2700</w:t>
            </w:r>
          </w:p>
        </w:tc>
      </w:tr>
      <w:tr w:rsidR="00D76639" w:rsidRPr="00D76639" w:rsidTr="00D76639">
        <w:tc>
          <w:tcPr>
            <w:tcW w:w="8245" w:type="dxa"/>
            <w:gridSpan w:val="5"/>
            <w:shd w:val="clear" w:color="auto" w:fill="auto"/>
            <w:vAlign w:val="center"/>
          </w:tcPr>
          <w:p w:rsidR="00D76639" w:rsidRPr="00D76639" w:rsidRDefault="00D76639" w:rsidP="00575A2C">
            <w:pPr>
              <w:tabs>
                <w:tab w:val="left" w:pos="2709"/>
              </w:tabs>
              <w:snapToGrid w:val="0"/>
              <w:spacing w:line="276" w:lineRule="auto"/>
              <w:rPr>
                <w:b/>
              </w:rPr>
            </w:pPr>
            <w:r w:rsidRPr="00D76639">
              <w:rPr>
                <w:b/>
              </w:rPr>
              <w:t>Итого стоимость технического обслуживания в месяц, без учета НДС составляет:</w:t>
            </w:r>
          </w:p>
        </w:tc>
        <w:tc>
          <w:tcPr>
            <w:tcW w:w="1474" w:type="dxa"/>
            <w:shd w:val="clear" w:color="auto" w:fill="auto"/>
            <w:vAlign w:val="center"/>
          </w:tcPr>
          <w:p w:rsidR="00D76639" w:rsidRPr="00D76639" w:rsidRDefault="00D76639" w:rsidP="00575A2C">
            <w:pPr>
              <w:suppressAutoHyphens/>
              <w:spacing w:line="276" w:lineRule="auto"/>
              <w:jc w:val="right"/>
              <w:rPr>
                <w:b/>
                <w:bCs/>
                <w:lang w:eastAsia="ar-SA"/>
              </w:rPr>
            </w:pPr>
            <w:r w:rsidRPr="00D76639">
              <w:rPr>
                <w:b/>
                <w:bCs/>
                <w:lang w:eastAsia="ar-SA"/>
              </w:rPr>
              <w:t>48834</w:t>
            </w:r>
          </w:p>
        </w:tc>
      </w:tr>
      <w:tr w:rsidR="00D76639" w:rsidRPr="00D76639" w:rsidTr="00D76639">
        <w:tc>
          <w:tcPr>
            <w:tcW w:w="8245" w:type="dxa"/>
            <w:gridSpan w:val="5"/>
            <w:shd w:val="clear" w:color="auto" w:fill="auto"/>
            <w:vAlign w:val="center"/>
          </w:tcPr>
          <w:p w:rsidR="00D76639" w:rsidRPr="00D76639" w:rsidRDefault="00D76639" w:rsidP="00575A2C">
            <w:pPr>
              <w:tabs>
                <w:tab w:val="left" w:pos="2709"/>
              </w:tabs>
              <w:snapToGrid w:val="0"/>
              <w:spacing w:line="276" w:lineRule="auto"/>
              <w:rPr>
                <w:b/>
              </w:rPr>
            </w:pPr>
            <w:r w:rsidRPr="00D76639">
              <w:rPr>
                <w:b/>
              </w:rPr>
              <w:t>Итого стоимость технического обслуживания в год, без учета НДС составляет:</w:t>
            </w:r>
          </w:p>
        </w:tc>
        <w:tc>
          <w:tcPr>
            <w:tcW w:w="1474" w:type="dxa"/>
            <w:shd w:val="clear" w:color="auto" w:fill="auto"/>
            <w:vAlign w:val="center"/>
          </w:tcPr>
          <w:p w:rsidR="00D76639" w:rsidRPr="00D76639" w:rsidRDefault="00D76639" w:rsidP="00575A2C">
            <w:pPr>
              <w:suppressAutoHyphens/>
              <w:spacing w:line="276" w:lineRule="auto"/>
              <w:jc w:val="right"/>
              <w:rPr>
                <w:b/>
                <w:bCs/>
                <w:lang w:eastAsia="ar-SA"/>
              </w:rPr>
            </w:pPr>
            <w:r w:rsidRPr="00D76639">
              <w:rPr>
                <w:b/>
                <w:bCs/>
                <w:lang w:eastAsia="ar-SA"/>
              </w:rPr>
              <w:t>586008</w:t>
            </w:r>
          </w:p>
        </w:tc>
      </w:tr>
      <w:tr w:rsidR="00D76639" w:rsidRPr="00D76639" w:rsidTr="00D76639">
        <w:tc>
          <w:tcPr>
            <w:tcW w:w="8245" w:type="dxa"/>
            <w:gridSpan w:val="5"/>
            <w:shd w:val="clear" w:color="auto" w:fill="auto"/>
            <w:vAlign w:val="center"/>
          </w:tcPr>
          <w:p w:rsidR="00D76639" w:rsidRPr="000079B6" w:rsidRDefault="00D76639" w:rsidP="00575A2C">
            <w:pPr>
              <w:tabs>
                <w:tab w:val="left" w:pos="2709"/>
              </w:tabs>
              <w:snapToGrid w:val="0"/>
              <w:spacing w:line="276" w:lineRule="auto"/>
              <w:rPr>
                <w:b/>
              </w:rPr>
            </w:pPr>
            <w:r w:rsidRPr="000079B6">
              <w:rPr>
                <w:b/>
              </w:rPr>
              <w:t>Итого стоимость технического обслуживания в год, с учетом НДС составляет:</w:t>
            </w:r>
          </w:p>
        </w:tc>
        <w:tc>
          <w:tcPr>
            <w:tcW w:w="1474" w:type="dxa"/>
            <w:shd w:val="clear" w:color="auto" w:fill="auto"/>
            <w:vAlign w:val="center"/>
          </w:tcPr>
          <w:p w:rsidR="00D76639" w:rsidRPr="000079B6" w:rsidRDefault="00D76639" w:rsidP="00575A2C">
            <w:pPr>
              <w:suppressAutoHyphens/>
              <w:spacing w:line="276" w:lineRule="auto"/>
              <w:jc w:val="right"/>
              <w:rPr>
                <w:b/>
                <w:bCs/>
                <w:lang w:val="en-US" w:eastAsia="ar-SA"/>
              </w:rPr>
            </w:pPr>
            <w:r w:rsidRPr="000079B6">
              <w:rPr>
                <w:b/>
                <w:bCs/>
                <w:lang w:eastAsia="ar-SA"/>
              </w:rPr>
              <w:t>703 209</w:t>
            </w:r>
            <w:r w:rsidRPr="000079B6">
              <w:rPr>
                <w:b/>
                <w:bCs/>
                <w:lang w:val="en-US" w:eastAsia="ar-SA"/>
              </w:rPr>
              <w:t>,60</w:t>
            </w:r>
          </w:p>
        </w:tc>
      </w:tr>
    </w:tbl>
    <w:p w:rsidR="001161DF" w:rsidRDefault="001161DF" w:rsidP="00575A2C">
      <w:pPr>
        <w:shd w:val="clear" w:color="auto" w:fill="FFFFFF"/>
        <w:autoSpaceDE w:val="0"/>
        <w:autoSpaceDN w:val="0"/>
        <w:adjustRightInd w:val="0"/>
        <w:spacing w:line="276" w:lineRule="auto"/>
        <w:jc w:val="both"/>
        <w:rPr>
          <w:b/>
          <w:sz w:val="26"/>
          <w:szCs w:val="26"/>
          <w:lang w:eastAsia="en-US"/>
        </w:rPr>
      </w:pPr>
    </w:p>
    <w:p w:rsidR="00D76639" w:rsidRPr="00D76639" w:rsidRDefault="00D76639" w:rsidP="00575A2C">
      <w:pPr>
        <w:shd w:val="clear" w:color="auto" w:fill="FFFFFF"/>
        <w:autoSpaceDE w:val="0"/>
        <w:autoSpaceDN w:val="0"/>
        <w:adjustRightInd w:val="0"/>
        <w:spacing w:line="276" w:lineRule="auto"/>
        <w:jc w:val="both"/>
        <w:rPr>
          <w:b/>
          <w:sz w:val="26"/>
          <w:szCs w:val="26"/>
          <w:lang w:eastAsia="en-US"/>
        </w:rPr>
      </w:pPr>
      <w:r w:rsidRPr="00D76639">
        <w:rPr>
          <w:b/>
          <w:sz w:val="26"/>
          <w:szCs w:val="26"/>
          <w:lang w:eastAsia="en-US"/>
        </w:rPr>
        <w:t>4.1 Расходы, включающиеся в стоимость технического и эксплуатационного обслуживания лифтов.</w:t>
      </w:r>
    </w:p>
    <w:p w:rsidR="00D76639" w:rsidRPr="00D76639" w:rsidRDefault="00D76639" w:rsidP="00575A2C">
      <w:pPr>
        <w:shd w:val="clear" w:color="auto" w:fill="FFFFFF"/>
        <w:autoSpaceDE w:val="0"/>
        <w:autoSpaceDN w:val="0"/>
        <w:adjustRightInd w:val="0"/>
        <w:jc w:val="both"/>
        <w:rPr>
          <w:bCs/>
          <w:iCs/>
          <w:sz w:val="26"/>
          <w:szCs w:val="26"/>
          <w:lang w:eastAsia="en-US"/>
        </w:rPr>
      </w:pPr>
      <w:r w:rsidRPr="00D76639">
        <w:rPr>
          <w:sz w:val="26"/>
          <w:szCs w:val="26"/>
          <w:lang w:eastAsia="en-US"/>
        </w:rPr>
        <w:t xml:space="preserve">В расходы технического обслуживания лифтов входят: </w:t>
      </w:r>
      <w:r w:rsidRPr="00D76639">
        <w:rPr>
          <w:bCs/>
          <w:iCs/>
          <w:sz w:val="26"/>
          <w:szCs w:val="26"/>
          <w:lang w:eastAsia="en-US"/>
        </w:rPr>
        <w:t>стоимость услуг по техническому обслуживанию лифтов в течение срока действия договора</w:t>
      </w:r>
      <w:r w:rsidRPr="00D76639">
        <w:rPr>
          <w:sz w:val="26"/>
          <w:szCs w:val="26"/>
          <w:lang w:eastAsia="en-US"/>
        </w:rPr>
        <w:t>,</w:t>
      </w:r>
      <w:r w:rsidRPr="00D76639">
        <w:rPr>
          <w:bCs/>
          <w:iCs/>
          <w:sz w:val="26"/>
          <w:szCs w:val="26"/>
          <w:lang w:eastAsia="en-US"/>
        </w:rPr>
        <w:t xml:space="preserve"> а также стоимость ремонтных работ (за исключением перечисленных </w:t>
      </w:r>
      <w:r w:rsidRPr="00863C7B">
        <w:rPr>
          <w:bCs/>
          <w:iCs/>
          <w:sz w:val="26"/>
          <w:szCs w:val="26"/>
          <w:lang w:eastAsia="en-US"/>
        </w:rPr>
        <w:t>в п. 4.2</w:t>
      </w:r>
      <w:r w:rsidR="000079B6" w:rsidRPr="00863C7B">
        <w:rPr>
          <w:bCs/>
          <w:iCs/>
          <w:sz w:val="26"/>
          <w:szCs w:val="26"/>
          <w:lang w:eastAsia="en-US"/>
        </w:rPr>
        <w:t>.1</w:t>
      </w:r>
      <w:r w:rsidRPr="00D76639">
        <w:rPr>
          <w:bCs/>
          <w:iCs/>
          <w:sz w:val="26"/>
          <w:szCs w:val="26"/>
          <w:lang w:eastAsia="en-US"/>
        </w:rPr>
        <w:t xml:space="preserve"> Технического задания), транспортные расходы, налоги и иные обязательные платежи.</w:t>
      </w:r>
    </w:p>
    <w:p w:rsidR="00D76639" w:rsidRPr="00D76639" w:rsidRDefault="00D76639" w:rsidP="00575A2C">
      <w:pPr>
        <w:shd w:val="clear" w:color="auto" w:fill="FFFFFF"/>
        <w:autoSpaceDE w:val="0"/>
        <w:autoSpaceDN w:val="0"/>
        <w:adjustRightInd w:val="0"/>
        <w:jc w:val="both"/>
        <w:rPr>
          <w:bCs/>
          <w:iCs/>
          <w:sz w:val="26"/>
          <w:szCs w:val="26"/>
          <w:lang w:eastAsia="en-US"/>
        </w:rPr>
      </w:pPr>
    </w:p>
    <w:p w:rsidR="00D76639" w:rsidRPr="00D76639" w:rsidRDefault="00D76639" w:rsidP="00575A2C">
      <w:pPr>
        <w:shd w:val="clear" w:color="auto" w:fill="FFFFFF"/>
        <w:autoSpaceDE w:val="0"/>
        <w:autoSpaceDN w:val="0"/>
        <w:adjustRightInd w:val="0"/>
        <w:spacing w:line="276" w:lineRule="auto"/>
        <w:jc w:val="both"/>
        <w:rPr>
          <w:b/>
          <w:sz w:val="26"/>
          <w:szCs w:val="26"/>
          <w:lang w:eastAsia="en-US"/>
        </w:rPr>
      </w:pPr>
      <w:r w:rsidRPr="00D76639">
        <w:rPr>
          <w:b/>
          <w:sz w:val="26"/>
          <w:szCs w:val="26"/>
          <w:lang w:eastAsia="en-US"/>
        </w:rPr>
        <w:t>4.2     Дополнительные расходы</w:t>
      </w:r>
    </w:p>
    <w:p w:rsidR="00D76639" w:rsidRPr="00D76639" w:rsidRDefault="006B711B" w:rsidP="00575A2C">
      <w:pPr>
        <w:shd w:val="clear" w:color="auto" w:fill="FFFFFF"/>
        <w:autoSpaceDE w:val="0"/>
        <w:autoSpaceDN w:val="0"/>
        <w:adjustRightInd w:val="0"/>
        <w:spacing w:line="276" w:lineRule="auto"/>
        <w:jc w:val="both"/>
        <w:rPr>
          <w:bCs/>
          <w:iCs/>
          <w:sz w:val="26"/>
          <w:szCs w:val="26"/>
          <w:lang w:eastAsia="en-US"/>
        </w:rPr>
      </w:pPr>
      <w:r>
        <w:rPr>
          <w:sz w:val="26"/>
          <w:szCs w:val="26"/>
          <w:lang w:eastAsia="en-US"/>
        </w:rPr>
        <w:t xml:space="preserve">4.2.1   Ремонтные и </w:t>
      </w:r>
      <w:r w:rsidRPr="00863C7B">
        <w:rPr>
          <w:sz w:val="26"/>
          <w:szCs w:val="26"/>
          <w:lang w:eastAsia="en-US"/>
        </w:rPr>
        <w:t>аварий</w:t>
      </w:r>
      <w:r w:rsidR="00D76639" w:rsidRPr="00863C7B">
        <w:rPr>
          <w:sz w:val="26"/>
          <w:szCs w:val="26"/>
          <w:lang w:eastAsia="en-US"/>
        </w:rPr>
        <w:t>ные</w:t>
      </w:r>
      <w:r w:rsidR="00D76639" w:rsidRPr="00575A2C">
        <w:rPr>
          <w:sz w:val="26"/>
          <w:szCs w:val="26"/>
          <w:lang w:eastAsia="en-US"/>
        </w:rPr>
        <w:t xml:space="preserve"> работы и материалы:</w:t>
      </w:r>
    </w:p>
    <w:p w:rsidR="00D76639" w:rsidRPr="00863C7B" w:rsidRDefault="00D76639" w:rsidP="00575A2C">
      <w:pPr>
        <w:jc w:val="both"/>
        <w:rPr>
          <w:sz w:val="26"/>
          <w:szCs w:val="26"/>
          <w:lang w:eastAsia="ar-SA"/>
        </w:rPr>
      </w:pPr>
      <w:r w:rsidRPr="00D76639">
        <w:rPr>
          <w:b/>
          <w:sz w:val="26"/>
          <w:szCs w:val="26"/>
          <w:lang w:eastAsia="ar-SA"/>
        </w:rPr>
        <w:t xml:space="preserve">- </w:t>
      </w:r>
      <w:r w:rsidR="006B711B">
        <w:rPr>
          <w:b/>
          <w:sz w:val="26"/>
          <w:szCs w:val="26"/>
          <w:lang w:eastAsia="ar-SA"/>
        </w:rPr>
        <w:t xml:space="preserve"> </w:t>
      </w:r>
      <w:r w:rsidR="006B711B" w:rsidRPr="00863C7B">
        <w:rPr>
          <w:sz w:val="26"/>
          <w:szCs w:val="26"/>
          <w:lang w:eastAsia="ar-SA"/>
        </w:rPr>
        <w:t>Поставка и з</w:t>
      </w:r>
      <w:r w:rsidRPr="00863C7B">
        <w:rPr>
          <w:sz w:val="26"/>
          <w:szCs w:val="26"/>
          <w:lang w:eastAsia="ar-SA"/>
        </w:rPr>
        <w:t>амена электронных плат и электронных элементов лифта с последующей пуско-наладкой;</w:t>
      </w:r>
    </w:p>
    <w:p w:rsidR="00D76639" w:rsidRPr="00863C7B" w:rsidRDefault="00D76639" w:rsidP="00575A2C">
      <w:pPr>
        <w:jc w:val="both"/>
        <w:rPr>
          <w:sz w:val="26"/>
          <w:szCs w:val="26"/>
          <w:lang w:eastAsia="ar-SA"/>
        </w:rPr>
      </w:pPr>
      <w:r w:rsidRPr="00863C7B">
        <w:rPr>
          <w:sz w:val="26"/>
          <w:szCs w:val="26"/>
          <w:lang w:eastAsia="ar-SA"/>
        </w:rPr>
        <w:t xml:space="preserve">- </w:t>
      </w:r>
      <w:r w:rsidR="006B711B" w:rsidRPr="00863C7B">
        <w:rPr>
          <w:sz w:val="26"/>
          <w:szCs w:val="26"/>
          <w:lang w:eastAsia="ar-SA"/>
        </w:rPr>
        <w:t xml:space="preserve"> Поставка и з</w:t>
      </w:r>
      <w:r w:rsidRPr="00863C7B">
        <w:rPr>
          <w:sz w:val="26"/>
          <w:szCs w:val="26"/>
          <w:lang w:eastAsia="ar-SA"/>
        </w:rPr>
        <w:t>амена системы управления лифта;</w:t>
      </w:r>
    </w:p>
    <w:p w:rsidR="00D76639" w:rsidRPr="00863C7B" w:rsidRDefault="00D76639" w:rsidP="00575A2C">
      <w:pPr>
        <w:tabs>
          <w:tab w:val="left" w:pos="284"/>
        </w:tabs>
        <w:jc w:val="both"/>
        <w:rPr>
          <w:sz w:val="26"/>
          <w:szCs w:val="26"/>
        </w:rPr>
      </w:pPr>
      <w:r w:rsidRPr="00863C7B">
        <w:rPr>
          <w:sz w:val="26"/>
          <w:szCs w:val="26"/>
        </w:rPr>
        <w:t xml:space="preserve">- </w:t>
      </w:r>
      <w:r w:rsidR="006B711B" w:rsidRPr="00863C7B">
        <w:rPr>
          <w:sz w:val="26"/>
          <w:szCs w:val="26"/>
          <w:lang w:eastAsia="ar-SA"/>
        </w:rPr>
        <w:t>Поставка и з</w:t>
      </w:r>
      <w:r w:rsidRPr="00863C7B">
        <w:rPr>
          <w:sz w:val="26"/>
          <w:szCs w:val="26"/>
        </w:rPr>
        <w:t>амена устройств безопасности лифта (буфер кабины и противовеса, ограничитель скорости и его канат, ловители, электромагнитный тормоз, устройство крепления канатов);</w:t>
      </w:r>
    </w:p>
    <w:p w:rsidR="00D76639" w:rsidRPr="00863C7B" w:rsidRDefault="00D76639" w:rsidP="00575A2C">
      <w:pPr>
        <w:tabs>
          <w:tab w:val="left" w:pos="478"/>
        </w:tabs>
        <w:jc w:val="both"/>
        <w:rPr>
          <w:sz w:val="26"/>
          <w:szCs w:val="26"/>
        </w:rPr>
      </w:pPr>
      <w:r w:rsidRPr="00863C7B">
        <w:rPr>
          <w:sz w:val="26"/>
          <w:szCs w:val="26"/>
        </w:rPr>
        <w:t xml:space="preserve">- </w:t>
      </w:r>
      <w:r w:rsidR="006B711B" w:rsidRPr="00863C7B">
        <w:rPr>
          <w:sz w:val="26"/>
          <w:szCs w:val="26"/>
        </w:rPr>
        <w:t xml:space="preserve"> </w:t>
      </w:r>
      <w:r w:rsidR="006B711B" w:rsidRPr="00863C7B">
        <w:rPr>
          <w:sz w:val="26"/>
          <w:szCs w:val="26"/>
          <w:lang w:eastAsia="ar-SA"/>
        </w:rPr>
        <w:t>Поставка и з</w:t>
      </w:r>
      <w:r w:rsidRPr="00863C7B">
        <w:rPr>
          <w:sz w:val="26"/>
          <w:szCs w:val="26"/>
        </w:rPr>
        <w:t>амена подъемного механизма, тяговых элементов, канатоведущего шкива или барабана трения лифта с электрическим приводом (лебедка; тяговые канаты, канатоведущий шкив двигателя лифта);</w:t>
      </w:r>
    </w:p>
    <w:p w:rsidR="00D76639" w:rsidRPr="00863C7B" w:rsidRDefault="00D76639" w:rsidP="00575A2C">
      <w:pPr>
        <w:tabs>
          <w:tab w:val="left" w:pos="478"/>
        </w:tabs>
        <w:jc w:val="both"/>
        <w:rPr>
          <w:sz w:val="26"/>
          <w:szCs w:val="26"/>
        </w:rPr>
      </w:pPr>
      <w:r w:rsidRPr="00863C7B">
        <w:rPr>
          <w:sz w:val="26"/>
          <w:szCs w:val="26"/>
        </w:rPr>
        <w:t xml:space="preserve">- </w:t>
      </w:r>
      <w:r w:rsidR="006B711B" w:rsidRPr="00863C7B">
        <w:rPr>
          <w:sz w:val="26"/>
          <w:szCs w:val="26"/>
          <w:lang w:eastAsia="ar-SA"/>
        </w:rPr>
        <w:t>Поставка и з</w:t>
      </w:r>
      <w:r w:rsidRPr="00863C7B">
        <w:rPr>
          <w:sz w:val="26"/>
          <w:szCs w:val="26"/>
        </w:rPr>
        <w:t>амена гидроагрегата, гидроцилиндра, трубопроводов лифта с гидравлическим приводом;</w:t>
      </w:r>
    </w:p>
    <w:p w:rsidR="00D76639" w:rsidRPr="00863C7B" w:rsidRDefault="006B711B" w:rsidP="00575A2C">
      <w:pPr>
        <w:tabs>
          <w:tab w:val="left" w:pos="142"/>
        </w:tabs>
        <w:jc w:val="both"/>
        <w:rPr>
          <w:sz w:val="26"/>
          <w:szCs w:val="26"/>
        </w:rPr>
      </w:pPr>
      <w:r w:rsidRPr="00863C7B">
        <w:rPr>
          <w:sz w:val="26"/>
          <w:szCs w:val="26"/>
        </w:rPr>
        <w:t xml:space="preserve">- </w:t>
      </w:r>
      <w:r w:rsidRPr="00863C7B">
        <w:rPr>
          <w:sz w:val="26"/>
          <w:szCs w:val="26"/>
          <w:lang w:eastAsia="ar-SA"/>
        </w:rPr>
        <w:t>Поставка и з</w:t>
      </w:r>
      <w:r w:rsidR="00D76639" w:rsidRPr="00863C7B">
        <w:rPr>
          <w:sz w:val="26"/>
          <w:szCs w:val="26"/>
        </w:rPr>
        <w:t>амена несущих (ответственных) металлоконструкций кабины, противовеса, уравновешивающего устройства;</w:t>
      </w:r>
    </w:p>
    <w:p w:rsidR="00D76639" w:rsidRPr="00863C7B" w:rsidRDefault="00D76639" w:rsidP="00575A2C">
      <w:pPr>
        <w:suppressAutoHyphens/>
        <w:jc w:val="both"/>
        <w:rPr>
          <w:sz w:val="26"/>
          <w:szCs w:val="26"/>
          <w:lang w:eastAsia="ar-SA"/>
        </w:rPr>
      </w:pPr>
      <w:r w:rsidRPr="00863C7B">
        <w:rPr>
          <w:sz w:val="26"/>
          <w:szCs w:val="26"/>
          <w:lang w:eastAsia="ar-SA"/>
        </w:rPr>
        <w:t xml:space="preserve">- </w:t>
      </w:r>
      <w:r w:rsidR="006B711B" w:rsidRPr="00863C7B">
        <w:rPr>
          <w:sz w:val="26"/>
          <w:szCs w:val="26"/>
          <w:lang w:eastAsia="ar-SA"/>
        </w:rPr>
        <w:t xml:space="preserve">  Поставка и з</w:t>
      </w:r>
      <w:r w:rsidRPr="00863C7B">
        <w:rPr>
          <w:sz w:val="26"/>
          <w:szCs w:val="26"/>
          <w:lang w:eastAsia="ar-SA"/>
        </w:rPr>
        <w:t>амена купе кабины, стены купе кабины, напольное покрытие, потолок и другие декоративные элементы внутри кабины;</w:t>
      </w:r>
    </w:p>
    <w:p w:rsidR="00D76639" w:rsidRPr="00863C7B" w:rsidRDefault="00D76639" w:rsidP="00575A2C">
      <w:pPr>
        <w:suppressAutoHyphens/>
        <w:jc w:val="both"/>
        <w:rPr>
          <w:sz w:val="26"/>
          <w:szCs w:val="26"/>
          <w:lang w:eastAsia="ar-SA"/>
        </w:rPr>
      </w:pPr>
      <w:r w:rsidRPr="00863C7B">
        <w:rPr>
          <w:sz w:val="26"/>
          <w:szCs w:val="26"/>
          <w:lang w:eastAsia="ar-SA"/>
        </w:rPr>
        <w:t xml:space="preserve">- </w:t>
      </w:r>
      <w:r w:rsidR="006B711B" w:rsidRPr="00863C7B">
        <w:rPr>
          <w:sz w:val="26"/>
          <w:szCs w:val="26"/>
          <w:lang w:eastAsia="ar-SA"/>
        </w:rPr>
        <w:t xml:space="preserve">  Поставка и з</w:t>
      </w:r>
      <w:r w:rsidRPr="00863C7B">
        <w:rPr>
          <w:sz w:val="26"/>
          <w:szCs w:val="26"/>
          <w:lang w:eastAsia="ar-SA"/>
        </w:rPr>
        <w:t>амена створок дверей шахты и кабины и элементы порталов;</w:t>
      </w:r>
    </w:p>
    <w:p w:rsidR="00D76639" w:rsidRPr="00D76639" w:rsidRDefault="00D76639" w:rsidP="00575A2C">
      <w:pPr>
        <w:suppressAutoHyphens/>
        <w:jc w:val="both"/>
        <w:rPr>
          <w:sz w:val="26"/>
          <w:szCs w:val="26"/>
          <w:lang w:eastAsia="ar-SA"/>
        </w:rPr>
      </w:pPr>
      <w:r w:rsidRPr="00863C7B">
        <w:rPr>
          <w:sz w:val="26"/>
          <w:szCs w:val="26"/>
          <w:lang w:eastAsia="ar-SA"/>
        </w:rPr>
        <w:t>4.2.2. Все работы, перечисленные в п. 4.2</w:t>
      </w:r>
      <w:r w:rsidR="000079B6" w:rsidRPr="00863C7B">
        <w:rPr>
          <w:sz w:val="26"/>
          <w:szCs w:val="26"/>
          <w:lang w:eastAsia="ar-SA"/>
        </w:rPr>
        <w:t>.1</w:t>
      </w:r>
      <w:r w:rsidRPr="00863C7B">
        <w:rPr>
          <w:sz w:val="26"/>
          <w:szCs w:val="26"/>
          <w:lang w:eastAsia="ar-SA"/>
        </w:rPr>
        <w:t xml:space="preserve"> Технического задания оплачиваются по отдельным счетам и по всем Заявкам не может превышать 120 000 (сто двадцать тысяч) рублей с НДС</w:t>
      </w:r>
      <w:r w:rsidR="00575A2C" w:rsidRPr="00863C7B">
        <w:rPr>
          <w:sz w:val="26"/>
          <w:szCs w:val="26"/>
          <w:lang w:eastAsia="ar-SA"/>
        </w:rPr>
        <w:t xml:space="preserve"> 20%</w:t>
      </w:r>
      <w:r w:rsidRPr="00863C7B">
        <w:rPr>
          <w:sz w:val="26"/>
          <w:szCs w:val="26"/>
          <w:lang w:eastAsia="ar-SA"/>
        </w:rPr>
        <w:t>.</w:t>
      </w:r>
    </w:p>
    <w:p w:rsidR="00D76639" w:rsidRPr="00D76639" w:rsidRDefault="00D76639" w:rsidP="00575A2C">
      <w:pPr>
        <w:suppressAutoHyphens/>
        <w:jc w:val="both"/>
        <w:rPr>
          <w:sz w:val="26"/>
          <w:szCs w:val="26"/>
          <w:lang w:eastAsia="ar-SA"/>
        </w:rPr>
      </w:pPr>
    </w:p>
    <w:p w:rsidR="00D76639" w:rsidRPr="00D76639" w:rsidRDefault="00D76639" w:rsidP="00575A2C">
      <w:pPr>
        <w:jc w:val="both"/>
        <w:rPr>
          <w:sz w:val="26"/>
          <w:szCs w:val="26"/>
          <w:lang w:eastAsia="en-US"/>
        </w:rPr>
      </w:pPr>
    </w:p>
    <w:p w:rsidR="00D76639" w:rsidRPr="00D76639" w:rsidRDefault="00D76639" w:rsidP="00575A2C">
      <w:pPr>
        <w:shd w:val="clear" w:color="auto" w:fill="FFFFFF"/>
        <w:autoSpaceDE w:val="0"/>
        <w:autoSpaceDN w:val="0"/>
        <w:adjustRightInd w:val="0"/>
        <w:jc w:val="both"/>
        <w:rPr>
          <w:b/>
          <w:sz w:val="26"/>
          <w:szCs w:val="26"/>
          <w:lang w:eastAsia="en-US"/>
        </w:rPr>
      </w:pPr>
      <w:r w:rsidRPr="00D76639">
        <w:rPr>
          <w:b/>
          <w:sz w:val="26"/>
          <w:szCs w:val="26"/>
          <w:lang w:eastAsia="en-US"/>
        </w:rPr>
        <w:t>5. Требования к выполнению работ при обслуживании лифтов.</w:t>
      </w:r>
    </w:p>
    <w:p w:rsidR="00D76639" w:rsidRPr="00D76639" w:rsidRDefault="00D76639" w:rsidP="00575A2C">
      <w:pPr>
        <w:autoSpaceDE w:val="0"/>
        <w:autoSpaceDN w:val="0"/>
        <w:adjustRightInd w:val="0"/>
        <w:ind w:firstLine="284"/>
        <w:jc w:val="both"/>
        <w:rPr>
          <w:rFonts w:eastAsia="DejaVuSerif"/>
          <w:sz w:val="26"/>
          <w:szCs w:val="26"/>
          <w:lang w:eastAsia="en-US"/>
        </w:rPr>
      </w:pPr>
      <w:r w:rsidRPr="00D76639">
        <w:rPr>
          <w:sz w:val="26"/>
          <w:szCs w:val="26"/>
        </w:rPr>
        <w:t>Технический персонал Исполнителя</w:t>
      </w:r>
      <w:r w:rsidRPr="00D76639">
        <w:rPr>
          <w:rFonts w:eastAsia="DejaVuSerif"/>
          <w:sz w:val="26"/>
          <w:szCs w:val="26"/>
          <w:lang w:eastAsia="en-US"/>
        </w:rPr>
        <w:t xml:space="preserve">, выполняющий работы по техническому и эксплуатационному обслуживанию лифтов должен быть обеспечен: автотранспортом, такелажными приспособлениями, инструментом, защитными средствами, средствами связи, </w:t>
      </w:r>
      <w:r w:rsidRPr="00D76639">
        <w:rPr>
          <w:sz w:val="26"/>
          <w:szCs w:val="26"/>
        </w:rPr>
        <w:t xml:space="preserve">производственными и должностными инструкциями, инструкциями по технике безопасности. Технический персонал Исполнителя </w:t>
      </w:r>
      <w:r w:rsidRPr="00575A2C">
        <w:rPr>
          <w:sz w:val="26"/>
          <w:szCs w:val="26"/>
        </w:rPr>
        <w:t>должен быть аттестован, иметь</w:t>
      </w:r>
      <w:r w:rsidRPr="00D76639">
        <w:rPr>
          <w:sz w:val="26"/>
          <w:szCs w:val="26"/>
        </w:rPr>
        <w:t xml:space="preserve"> квалификационную группу по электробезопасности не ниже третьей до 1000 В и не иметь медицинских противопоказаний к указанной работе.</w:t>
      </w:r>
      <w:r w:rsidRPr="00D76639">
        <w:rPr>
          <w:rFonts w:eastAsia="DejaVuSerif"/>
          <w:sz w:val="26"/>
          <w:szCs w:val="26"/>
          <w:lang w:eastAsia="en-US"/>
        </w:rPr>
        <w:t xml:space="preserve"> </w:t>
      </w:r>
    </w:p>
    <w:p w:rsidR="00D76639" w:rsidRPr="00D76639" w:rsidRDefault="00D76639" w:rsidP="00575A2C">
      <w:pPr>
        <w:autoSpaceDE w:val="0"/>
        <w:autoSpaceDN w:val="0"/>
        <w:adjustRightInd w:val="0"/>
        <w:ind w:firstLine="284"/>
        <w:jc w:val="both"/>
        <w:rPr>
          <w:sz w:val="26"/>
          <w:szCs w:val="26"/>
          <w:lang w:eastAsia="en-US"/>
        </w:rPr>
      </w:pPr>
      <w:r w:rsidRPr="00D76639">
        <w:rPr>
          <w:rFonts w:eastAsia="DejaVuSerif"/>
          <w:sz w:val="26"/>
          <w:szCs w:val="26"/>
          <w:lang w:eastAsia="en-US"/>
        </w:rPr>
        <w:t>В</w:t>
      </w:r>
      <w:r w:rsidRPr="00D76639">
        <w:rPr>
          <w:sz w:val="26"/>
          <w:szCs w:val="26"/>
          <w:lang w:eastAsia="en-US"/>
        </w:rPr>
        <w:t>ыполнение работ заканчивается подписанием акта выполненных работ, в котором содержится информация о дате, месте проведения работ, наименовании обслуженного оборудования, а также Ф.И.О. и подпись специалиста проводившего работы.</w:t>
      </w:r>
    </w:p>
    <w:p w:rsidR="00D76639" w:rsidRPr="00D76639" w:rsidRDefault="00D76639" w:rsidP="00575A2C">
      <w:pPr>
        <w:autoSpaceDE w:val="0"/>
        <w:autoSpaceDN w:val="0"/>
        <w:adjustRightInd w:val="0"/>
        <w:jc w:val="both"/>
        <w:rPr>
          <w:sz w:val="26"/>
          <w:szCs w:val="26"/>
          <w:lang w:eastAsia="en-US"/>
        </w:rPr>
      </w:pPr>
    </w:p>
    <w:p w:rsidR="00D76639" w:rsidRPr="00D76639" w:rsidRDefault="00575A2C" w:rsidP="00575A2C">
      <w:pPr>
        <w:autoSpaceDE w:val="0"/>
        <w:autoSpaceDN w:val="0"/>
        <w:adjustRightInd w:val="0"/>
        <w:rPr>
          <w:b/>
          <w:sz w:val="26"/>
          <w:szCs w:val="26"/>
          <w:lang w:eastAsia="en-US"/>
        </w:rPr>
      </w:pPr>
      <w:r>
        <w:rPr>
          <w:b/>
          <w:sz w:val="26"/>
          <w:szCs w:val="26"/>
          <w:lang w:eastAsia="en-US"/>
        </w:rPr>
        <w:t xml:space="preserve"> </w:t>
      </w:r>
      <w:r w:rsidR="00D76639" w:rsidRPr="00D76639">
        <w:rPr>
          <w:b/>
          <w:sz w:val="26"/>
          <w:szCs w:val="26"/>
          <w:lang w:eastAsia="en-US"/>
        </w:rPr>
        <w:t>6. Гарантия.</w:t>
      </w:r>
    </w:p>
    <w:p w:rsidR="00D76639" w:rsidRPr="00D76639" w:rsidRDefault="00D76639" w:rsidP="00575A2C">
      <w:pPr>
        <w:ind w:firstLine="284"/>
        <w:contextualSpacing/>
        <w:jc w:val="both"/>
        <w:rPr>
          <w:sz w:val="26"/>
          <w:szCs w:val="26"/>
        </w:rPr>
      </w:pPr>
      <w:r w:rsidRPr="00D76639">
        <w:rPr>
          <w:sz w:val="26"/>
          <w:szCs w:val="26"/>
        </w:rPr>
        <w:t xml:space="preserve">Гарантия на произведенное техническое и эксплуатационное обслуживание, а также произведенные ремонтные и </w:t>
      </w:r>
      <w:r w:rsidRPr="00863C7B">
        <w:rPr>
          <w:sz w:val="26"/>
          <w:szCs w:val="26"/>
        </w:rPr>
        <w:t>аварийные</w:t>
      </w:r>
      <w:r w:rsidRPr="00D76639">
        <w:rPr>
          <w:sz w:val="26"/>
          <w:szCs w:val="26"/>
        </w:rPr>
        <w:t xml:space="preserve"> работы и поставленное оборудование (запчасти) должны соответствовать техническим требованиям, регламентам и быть сертифицированы, а также Исполнитель гарантирует отсутствие дефектов, возникающих из-за некачественно произведенных работ. </w:t>
      </w:r>
    </w:p>
    <w:p w:rsidR="00D76639" w:rsidRPr="00D76639" w:rsidRDefault="00D76639" w:rsidP="00575A2C">
      <w:pPr>
        <w:ind w:firstLine="284"/>
        <w:contextualSpacing/>
        <w:jc w:val="both"/>
        <w:rPr>
          <w:sz w:val="26"/>
          <w:szCs w:val="26"/>
        </w:rPr>
      </w:pPr>
      <w:r w:rsidRPr="00D76639">
        <w:rPr>
          <w:sz w:val="26"/>
          <w:szCs w:val="26"/>
        </w:rPr>
        <w:t>Исполнитель дает гарантию на поставленное им и использованное оборудование (запчасти) соответствующую гарантийным срокам завода изготовителя.</w:t>
      </w:r>
    </w:p>
    <w:p w:rsidR="00D76639" w:rsidRPr="00D76639" w:rsidRDefault="00D76639" w:rsidP="00575A2C">
      <w:pPr>
        <w:tabs>
          <w:tab w:val="left" w:pos="5730"/>
        </w:tabs>
        <w:ind w:firstLine="284"/>
        <w:jc w:val="both"/>
        <w:rPr>
          <w:b/>
          <w:bCs/>
          <w:sz w:val="26"/>
          <w:szCs w:val="26"/>
          <w:lang w:eastAsia="en-US"/>
        </w:rPr>
      </w:pPr>
      <w:r w:rsidRPr="00D76639">
        <w:rPr>
          <w:sz w:val="26"/>
          <w:szCs w:val="26"/>
        </w:rPr>
        <w:t xml:space="preserve">Исполнитель дает гарантию не менее 30 (Тридцати) календарных дней на произведенное им техническое и эксплуатационное обслуживание, а также 12 (двенадцать) месяцев на произведенные ремонтные и </w:t>
      </w:r>
      <w:r w:rsidRPr="00863C7B">
        <w:rPr>
          <w:sz w:val="26"/>
          <w:szCs w:val="26"/>
        </w:rPr>
        <w:t>аварийные</w:t>
      </w:r>
      <w:r w:rsidRPr="00D76639">
        <w:rPr>
          <w:sz w:val="26"/>
          <w:szCs w:val="26"/>
        </w:rPr>
        <w:t xml:space="preserve"> работы с момента подписания Сторонами акта выполненных работ.</w:t>
      </w:r>
    </w:p>
    <w:p w:rsidR="001161DF" w:rsidRDefault="001161DF">
      <w:pPr>
        <w:spacing w:after="160" w:line="259" w:lineRule="auto"/>
        <w:rPr>
          <w:sz w:val="26"/>
          <w:szCs w:val="26"/>
        </w:rPr>
      </w:pPr>
      <w:r>
        <w:rPr>
          <w:sz w:val="26"/>
          <w:szCs w:val="26"/>
        </w:rPr>
        <w:br w:type="page"/>
      </w: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РАЗДЕЛ_V._Проект"/>
      <w:bookmarkStart w:id="119" w:name="_Toc517185523"/>
      <w:bookmarkStart w:id="120" w:name="_Toc528591319"/>
      <w:bookmarkEnd w:id="118"/>
      <w:r w:rsidRPr="00B73AAF">
        <w:rPr>
          <w:rFonts w:ascii="Times New Roman" w:eastAsia="MS Mincho" w:hAnsi="Times New Roman"/>
          <w:color w:val="17365D"/>
          <w:kern w:val="32"/>
          <w:szCs w:val="24"/>
          <w:lang w:val="x-none" w:eastAsia="x-none"/>
        </w:rPr>
        <w:t>РАЗДЕЛ V. Проект договора</w:t>
      </w:r>
      <w:bookmarkEnd w:id="119"/>
      <w:bookmarkEnd w:id="120"/>
    </w:p>
    <w:p w:rsidR="001161DF" w:rsidRPr="005826A7" w:rsidRDefault="001161DF" w:rsidP="001161DF">
      <w:pPr>
        <w:keepNext/>
        <w:keepLines/>
        <w:widowControl w:val="0"/>
        <w:ind w:left="-709" w:firstLine="709"/>
        <w:contextualSpacing/>
        <w:jc w:val="center"/>
        <w:outlineLvl w:val="0"/>
        <w:rPr>
          <w:b/>
          <w:bCs/>
          <w:sz w:val="28"/>
          <w:szCs w:val="28"/>
        </w:rPr>
      </w:pPr>
      <w:r w:rsidRPr="005826A7">
        <w:rPr>
          <w:b/>
          <w:bCs/>
          <w:sz w:val="28"/>
          <w:szCs w:val="28"/>
        </w:rPr>
        <w:t>ДОГОВОР №_</w:t>
      </w:r>
      <w:r>
        <w:rPr>
          <w:b/>
          <w:bCs/>
          <w:sz w:val="28"/>
          <w:szCs w:val="28"/>
        </w:rPr>
        <w:t>_______</w:t>
      </w:r>
      <w:r w:rsidRPr="005826A7">
        <w:rPr>
          <w:b/>
          <w:bCs/>
          <w:sz w:val="28"/>
          <w:szCs w:val="28"/>
        </w:rPr>
        <w:t>_</w:t>
      </w:r>
    </w:p>
    <w:p w:rsidR="001161DF" w:rsidRPr="00240EBB" w:rsidRDefault="001161DF" w:rsidP="003553A4">
      <w:pPr>
        <w:autoSpaceDE w:val="0"/>
        <w:autoSpaceDN w:val="0"/>
        <w:adjustRightInd w:val="0"/>
        <w:spacing w:after="240"/>
        <w:ind w:left="-709" w:firstLine="709"/>
        <w:contextualSpacing/>
        <w:jc w:val="center"/>
        <w:rPr>
          <w:b/>
          <w:bCs/>
          <w:sz w:val="28"/>
          <w:szCs w:val="28"/>
        </w:rPr>
      </w:pPr>
      <w:r w:rsidRPr="005826A7">
        <w:rPr>
          <w:rFonts w:eastAsia="Calibri"/>
          <w:b/>
          <w:color w:val="000000"/>
          <w:sz w:val="28"/>
          <w:szCs w:val="28"/>
          <w:lang w:eastAsia="en-US"/>
        </w:rPr>
        <w:t xml:space="preserve">на техническое обслуживание лифтов </w:t>
      </w:r>
      <w:r w:rsidRPr="005826A7">
        <w:rPr>
          <w:rFonts w:eastAsia="Calibri"/>
          <w:b/>
          <w:color w:val="000000"/>
          <w:sz w:val="28"/>
          <w:szCs w:val="28"/>
          <w:lang w:eastAsia="en-US"/>
        </w:rPr>
        <w:br/>
      </w:r>
    </w:p>
    <w:p w:rsidR="001161DF" w:rsidRPr="005826A7" w:rsidRDefault="001161DF" w:rsidP="001161DF">
      <w:pPr>
        <w:widowControl w:val="0"/>
        <w:tabs>
          <w:tab w:val="left" w:pos="0"/>
          <w:tab w:val="left" w:pos="6804"/>
        </w:tabs>
        <w:spacing w:before="240" w:after="240"/>
        <w:ind w:left="-709" w:firstLine="709"/>
        <w:contextualSpacing/>
        <w:jc w:val="both"/>
        <w:rPr>
          <w:b/>
          <w:bCs/>
          <w:sz w:val="26"/>
          <w:szCs w:val="26"/>
        </w:rPr>
      </w:pPr>
      <w:r w:rsidRPr="005826A7">
        <w:rPr>
          <w:b/>
          <w:bCs/>
          <w:sz w:val="26"/>
          <w:szCs w:val="26"/>
        </w:rPr>
        <w:t xml:space="preserve">г. </w:t>
      </w:r>
      <w:r>
        <w:rPr>
          <w:b/>
          <w:bCs/>
          <w:sz w:val="26"/>
          <w:szCs w:val="26"/>
        </w:rPr>
        <w:t>Уфа</w:t>
      </w:r>
      <w:r w:rsidRPr="005826A7">
        <w:rPr>
          <w:b/>
          <w:bCs/>
          <w:sz w:val="26"/>
          <w:szCs w:val="26"/>
        </w:rPr>
        <w:tab/>
        <w:t xml:space="preserve"> «</w:t>
      </w:r>
      <w:r>
        <w:rPr>
          <w:b/>
          <w:bCs/>
          <w:sz w:val="26"/>
          <w:szCs w:val="26"/>
        </w:rPr>
        <w:t>___</w:t>
      </w:r>
      <w:r w:rsidRPr="005826A7">
        <w:rPr>
          <w:b/>
          <w:bCs/>
          <w:sz w:val="26"/>
          <w:szCs w:val="26"/>
        </w:rPr>
        <w:t xml:space="preserve">» </w:t>
      </w:r>
      <w:r>
        <w:rPr>
          <w:b/>
          <w:bCs/>
          <w:sz w:val="26"/>
          <w:szCs w:val="26"/>
        </w:rPr>
        <w:t>_________ 201</w:t>
      </w:r>
      <w:r w:rsidRPr="001161DF">
        <w:rPr>
          <w:b/>
          <w:bCs/>
          <w:sz w:val="26"/>
          <w:szCs w:val="26"/>
        </w:rPr>
        <w:t>9</w:t>
      </w:r>
      <w:r w:rsidRPr="005826A7">
        <w:rPr>
          <w:b/>
          <w:bCs/>
          <w:sz w:val="26"/>
          <w:szCs w:val="26"/>
        </w:rPr>
        <w:t xml:space="preserve"> г.</w:t>
      </w:r>
    </w:p>
    <w:p w:rsidR="001161DF" w:rsidRPr="001161DF" w:rsidRDefault="001161DF" w:rsidP="001161DF">
      <w:pPr>
        <w:pStyle w:val="10"/>
        <w:ind w:left="-709" w:firstLine="709"/>
        <w:jc w:val="both"/>
        <w:rPr>
          <w:rFonts w:ascii="Times New Roman" w:hAnsi="Times New Roman"/>
          <w:b w:val="0"/>
          <w:color w:val="auto"/>
          <w:sz w:val="26"/>
          <w:szCs w:val="26"/>
        </w:rPr>
      </w:pPr>
      <w:r w:rsidRPr="001161DF">
        <w:rPr>
          <w:rFonts w:ascii="Times New Roman" w:hAnsi="Times New Roman"/>
          <w:b w:val="0"/>
          <w:color w:val="auto"/>
          <w:sz w:val="26"/>
          <w:szCs w:val="26"/>
        </w:rPr>
        <w:t>Публичное акционерное общество «Башинформсвязь» (ПАО «Башинформсвязь»), именуемое в дальнейшем «Заказчик», в лице Генерального директора ПАО «Башинформсвязь» Долгоаршинных М.Г., действующий основании устава, с одной стороны, и _____________________________________, именуемое в дальнейшем «Исполнитель», в лице ___________________________________,  действующего на основании _______________, с другой стороны, совместно именуемые «Стороны», заключили настоящий договор на техническое и эксплуатационное обслуживание лифтов на объектах ПАО «Башинформсвязь» (далее – «Договор») о нижеследующем:</w:t>
      </w:r>
    </w:p>
    <w:p w:rsidR="001161DF" w:rsidRPr="00D85581" w:rsidRDefault="001161DF" w:rsidP="001161DF">
      <w:pPr>
        <w:ind w:left="-709" w:firstLine="709"/>
        <w:jc w:val="both"/>
        <w:rPr>
          <w:sz w:val="26"/>
          <w:szCs w:val="26"/>
        </w:rPr>
      </w:pPr>
    </w:p>
    <w:p w:rsidR="001161DF" w:rsidRPr="00DB2B38" w:rsidRDefault="001161DF" w:rsidP="00DB2B38">
      <w:pPr>
        <w:pStyle w:val="a4"/>
        <w:numPr>
          <w:ilvl w:val="0"/>
          <w:numId w:val="12"/>
        </w:numPr>
        <w:jc w:val="center"/>
        <w:rPr>
          <w:b/>
          <w:sz w:val="26"/>
          <w:szCs w:val="26"/>
        </w:rPr>
      </w:pPr>
      <w:r w:rsidRPr="00DB2B38">
        <w:rPr>
          <w:b/>
          <w:sz w:val="26"/>
          <w:szCs w:val="26"/>
        </w:rPr>
        <w:t>ПРЕДМЕТ ДОГОВОРА</w:t>
      </w:r>
    </w:p>
    <w:p w:rsidR="001161DF" w:rsidRDefault="001161DF" w:rsidP="001161DF">
      <w:pPr>
        <w:ind w:left="-709" w:firstLine="709"/>
        <w:contextualSpacing/>
        <w:jc w:val="both"/>
        <w:rPr>
          <w:sz w:val="26"/>
          <w:szCs w:val="26"/>
        </w:rPr>
      </w:pPr>
    </w:p>
    <w:p w:rsidR="001161DF" w:rsidRPr="00D529D1" w:rsidRDefault="001161DF" w:rsidP="001739D8">
      <w:pPr>
        <w:numPr>
          <w:ilvl w:val="1"/>
          <w:numId w:val="12"/>
        </w:numPr>
        <w:ind w:left="-709" w:firstLine="709"/>
        <w:contextualSpacing/>
        <w:jc w:val="both"/>
        <w:rPr>
          <w:sz w:val="26"/>
          <w:szCs w:val="26"/>
        </w:rPr>
      </w:pPr>
      <w:r w:rsidRPr="005826A7">
        <w:rPr>
          <w:sz w:val="26"/>
          <w:szCs w:val="26"/>
        </w:rPr>
        <w:t xml:space="preserve">По настоящему Договору Исполнитель принимает на себя обязательства по выполнению </w:t>
      </w:r>
      <w:r>
        <w:rPr>
          <w:sz w:val="26"/>
          <w:szCs w:val="26"/>
        </w:rPr>
        <w:t xml:space="preserve">следующих </w:t>
      </w:r>
      <w:r w:rsidRPr="005826A7">
        <w:rPr>
          <w:sz w:val="26"/>
          <w:szCs w:val="26"/>
        </w:rPr>
        <w:t>работ</w:t>
      </w:r>
      <w:r w:rsidRPr="00D529D1">
        <w:rPr>
          <w:sz w:val="26"/>
          <w:szCs w:val="26"/>
        </w:rPr>
        <w:t>:</w:t>
      </w:r>
    </w:p>
    <w:p w:rsidR="001161DF" w:rsidRDefault="001161DF" w:rsidP="001739D8">
      <w:pPr>
        <w:numPr>
          <w:ilvl w:val="0"/>
          <w:numId w:val="15"/>
        </w:numPr>
        <w:ind w:left="-709" w:firstLine="709"/>
        <w:contextualSpacing/>
        <w:jc w:val="both"/>
        <w:rPr>
          <w:sz w:val="26"/>
          <w:szCs w:val="26"/>
        </w:rPr>
      </w:pPr>
      <w:r>
        <w:rPr>
          <w:sz w:val="26"/>
          <w:szCs w:val="26"/>
        </w:rPr>
        <w:t>Работы</w:t>
      </w:r>
      <w:r w:rsidRPr="005826A7">
        <w:rPr>
          <w:sz w:val="26"/>
          <w:szCs w:val="26"/>
        </w:rPr>
        <w:t xml:space="preserve"> по техническому обслуживанию,</w:t>
      </w:r>
      <w:r>
        <w:rPr>
          <w:sz w:val="26"/>
          <w:szCs w:val="26"/>
        </w:rPr>
        <w:t xml:space="preserve"> в отношении 18 </w:t>
      </w:r>
      <w:r w:rsidRPr="005826A7">
        <w:rPr>
          <w:sz w:val="26"/>
          <w:szCs w:val="26"/>
        </w:rPr>
        <w:t>(</w:t>
      </w:r>
      <w:r>
        <w:rPr>
          <w:sz w:val="26"/>
          <w:szCs w:val="26"/>
        </w:rPr>
        <w:t xml:space="preserve">Восемнадцати) </w:t>
      </w:r>
      <w:r w:rsidRPr="005826A7">
        <w:rPr>
          <w:sz w:val="26"/>
          <w:szCs w:val="26"/>
        </w:rPr>
        <w:t>лифтов (далее – «Оборудование»)</w:t>
      </w:r>
      <w:r>
        <w:rPr>
          <w:sz w:val="26"/>
          <w:szCs w:val="26"/>
        </w:rPr>
        <w:t xml:space="preserve">, </w:t>
      </w:r>
      <w:r w:rsidRPr="005826A7">
        <w:rPr>
          <w:sz w:val="26"/>
          <w:szCs w:val="26"/>
        </w:rPr>
        <w:t>установленных на объектах Заказчика (далее – «Объекты»)</w:t>
      </w:r>
      <w:r>
        <w:rPr>
          <w:sz w:val="26"/>
          <w:szCs w:val="26"/>
        </w:rPr>
        <w:t>, адреса места нахождения которых</w:t>
      </w:r>
      <w:r w:rsidRPr="005826A7">
        <w:rPr>
          <w:sz w:val="26"/>
          <w:szCs w:val="26"/>
        </w:rPr>
        <w:t xml:space="preserve"> указаны в Приложении № 1 к Договору</w:t>
      </w:r>
      <w:r>
        <w:rPr>
          <w:sz w:val="26"/>
          <w:szCs w:val="26"/>
        </w:rPr>
        <w:t>. Работы</w:t>
      </w:r>
      <w:r w:rsidRPr="005826A7">
        <w:rPr>
          <w:sz w:val="26"/>
          <w:szCs w:val="26"/>
        </w:rPr>
        <w:t xml:space="preserve"> по техническому обслуживанию</w:t>
      </w:r>
      <w:r>
        <w:rPr>
          <w:sz w:val="26"/>
          <w:szCs w:val="26"/>
        </w:rPr>
        <w:t xml:space="preserve"> Оборудования должны осуществляться в соответствии с Техническим заданием, согласованным Сторонами в Приложении № 5 к настоящему Договору (далее – Работы</w:t>
      </w:r>
      <w:r w:rsidRPr="00793DB1">
        <w:rPr>
          <w:sz w:val="26"/>
          <w:szCs w:val="26"/>
        </w:rPr>
        <w:t xml:space="preserve"> </w:t>
      </w:r>
      <w:r w:rsidRPr="005826A7">
        <w:rPr>
          <w:sz w:val="26"/>
          <w:szCs w:val="26"/>
        </w:rPr>
        <w:t>по техническому</w:t>
      </w:r>
      <w:r>
        <w:rPr>
          <w:sz w:val="26"/>
          <w:szCs w:val="26"/>
        </w:rPr>
        <w:t xml:space="preserve"> </w:t>
      </w:r>
      <w:r w:rsidRPr="005826A7">
        <w:rPr>
          <w:sz w:val="26"/>
          <w:szCs w:val="26"/>
        </w:rPr>
        <w:t>обслуживанию</w:t>
      </w:r>
      <w:r>
        <w:rPr>
          <w:sz w:val="26"/>
          <w:szCs w:val="26"/>
        </w:rPr>
        <w:t xml:space="preserve"> </w:t>
      </w:r>
      <w:r w:rsidRPr="005826A7">
        <w:rPr>
          <w:sz w:val="26"/>
          <w:szCs w:val="26"/>
        </w:rPr>
        <w:t>Оборудования</w:t>
      </w:r>
      <w:r>
        <w:rPr>
          <w:sz w:val="26"/>
          <w:szCs w:val="26"/>
        </w:rPr>
        <w:t>)</w:t>
      </w:r>
      <w:r w:rsidRPr="00D529D1">
        <w:rPr>
          <w:sz w:val="26"/>
          <w:szCs w:val="26"/>
        </w:rPr>
        <w:t>;</w:t>
      </w:r>
    </w:p>
    <w:p w:rsidR="001161DF" w:rsidRDefault="001161DF" w:rsidP="001739D8">
      <w:pPr>
        <w:numPr>
          <w:ilvl w:val="0"/>
          <w:numId w:val="15"/>
        </w:numPr>
        <w:ind w:left="-709" w:firstLine="709"/>
        <w:contextualSpacing/>
        <w:jc w:val="both"/>
        <w:rPr>
          <w:sz w:val="26"/>
          <w:szCs w:val="26"/>
        </w:rPr>
      </w:pPr>
      <w:r>
        <w:rPr>
          <w:sz w:val="26"/>
          <w:szCs w:val="26"/>
        </w:rPr>
        <w:t>Ремонтных</w:t>
      </w:r>
      <w:r w:rsidRPr="00797901">
        <w:rPr>
          <w:sz w:val="26"/>
          <w:szCs w:val="26"/>
        </w:rPr>
        <w:t xml:space="preserve"> </w:t>
      </w:r>
      <w:r>
        <w:rPr>
          <w:sz w:val="26"/>
          <w:szCs w:val="26"/>
        </w:rPr>
        <w:t xml:space="preserve">и </w:t>
      </w:r>
      <w:r w:rsidRPr="00863C7B">
        <w:rPr>
          <w:sz w:val="26"/>
          <w:szCs w:val="26"/>
        </w:rPr>
        <w:t>аварийн</w:t>
      </w:r>
      <w:r w:rsidR="003553A4" w:rsidRPr="00863C7B">
        <w:rPr>
          <w:sz w:val="26"/>
          <w:szCs w:val="26"/>
        </w:rPr>
        <w:t>ых</w:t>
      </w:r>
      <w:r w:rsidRPr="00A0343F">
        <w:rPr>
          <w:sz w:val="26"/>
          <w:szCs w:val="26"/>
        </w:rPr>
        <w:t xml:space="preserve"> работ</w:t>
      </w:r>
      <w:r>
        <w:rPr>
          <w:sz w:val="26"/>
          <w:szCs w:val="26"/>
        </w:rPr>
        <w:t xml:space="preserve"> в отношении Оборудования</w:t>
      </w:r>
      <w:r w:rsidRPr="00A0343F">
        <w:rPr>
          <w:sz w:val="26"/>
          <w:szCs w:val="26"/>
        </w:rPr>
        <w:t xml:space="preserve">, </w:t>
      </w:r>
      <w:r>
        <w:rPr>
          <w:sz w:val="26"/>
          <w:szCs w:val="26"/>
        </w:rPr>
        <w:t xml:space="preserve">перечень которых согласован Сторонами </w:t>
      </w:r>
      <w:r w:rsidRPr="00A0343F">
        <w:rPr>
          <w:sz w:val="26"/>
          <w:szCs w:val="26"/>
        </w:rPr>
        <w:t xml:space="preserve">в Приложении № </w:t>
      </w:r>
      <w:r>
        <w:rPr>
          <w:sz w:val="26"/>
          <w:szCs w:val="26"/>
        </w:rPr>
        <w:t>2 (далее - Ремонтные</w:t>
      </w:r>
      <w:r w:rsidRPr="00A0343F">
        <w:rPr>
          <w:sz w:val="26"/>
          <w:szCs w:val="26"/>
        </w:rPr>
        <w:t xml:space="preserve">, </w:t>
      </w:r>
      <w:r w:rsidRPr="00863C7B">
        <w:rPr>
          <w:sz w:val="26"/>
          <w:szCs w:val="26"/>
        </w:rPr>
        <w:t>аварийн</w:t>
      </w:r>
      <w:r w:rsidR="003553A4" w:rsidRPr="00863C7B">
        <w:rPr>
          <w:sz w:val="26"/>
          <w:szCs w:val="26"/>
        </w:rPr>
        <w:t>ые</w:t>
      </w:r>
      <w:r w:rsidRPr="00A0343F">
        <w:rPr>
          <w:sz w:val="26"/>
          <w:szCs w:val="26"/>
        </w:rPr>
        <w:t xml:space="preserve"> работ</w:t>
      </w:r>
      <w:r>
        <w:rPr>
          <w:sz w:val="26"/>
          <w:szCs w:val="26"/>
        </w:rPr>
        <w:t>ы Оборудования)</w:t>
      </w:r>
      <w:r w:rsidRPr="00214574">
        <w:rPr>
          <w:sz w:val="26"/>
          <w:szCs w:val="26"/>
        </w:rPr>
        <w:t xml:space="preserve">, </w:t>
      </w:r>
    </w:p>
    <w:p w:rsidR="001161DF" w:rsidRPr="005C7111" w:rsidRDefault="001161DF" w:rsidP="001161DF">
      <w:pPr>
        <w:ind w:left="-709" w:firstLine="709"/>
        <w:contextualSpacing/>
        <w:jc w:val="both"/>
        <w:rPr>
          <w:sz w:val="26"/>
          <w:szCs w:val="26"/>
        </w:rPr>
      </w:pPr>
      <w:r w:rsidRPr="004E558F">
        <w:rPr>
          <w:sz w:val="26"/>
          <w:szCs w:val="26"/>
        </w:rPr>
        <w:t>а Заказчик обязуется оплатить выполненны</w:t>
      </w:r>
      <w:r w:rsidRPr="00214574">
        <w:rPr>
          <w:sz w:val="26"/>
          <w:szCs w:val="26"/>
        </w:rPr>
        <w:t>е работы в установленном настоящим Договором порядке</w:t>
      </w:r>
      <w:r w:rsidRPr="005C7111">
        <w:rPr>
          <w:sz w:val="26"/>
          <w:szCs w:val="26"/>
        </w:rPr>
        <w:t xml:space="preserve">. </w:t>
      </w:r>
    </w:p>
    <w:p w:rsidR="001161DF" w:rsidRPr="005826A7" w:rsidRDefault="001161DF" w:rsidP="001161DF">
      <w:pPr>
        <w:ind w:left="-709" w:firstLine="709"/>
        <w:contextualSpacing/>
        <w:jc w:val="both"/>
        <w:rPr>
          <w:sz w:val="26"/>
          <w:szCs w:val="26"/>
        </w:rPr>
      </w:pPr>
    </w:p>
    <w:p w:rsidR="001161DF" w:rsidRPr="005826A7" w:rsidRDefault="001161DF" w:rsidP="001161DF">
      <w:pPr>
        <w:ind w:left="-709" w:firstLine="709"/>
        <w:contextualSpacing/>
        <w:jc w:val="center"/>
        <w:rPr>
          <w:b/>
          <w:sz w:val="26"/>
          <w:szCs w:val="26"/>
        </w:rPr>
      </w:pPr>
      <w:r w:rsidRPr="005826A7">
        <w:rPr>
          <w:b/>
          <w:sz w:val="26"/>
          <w:szCs w:val="26"/>
        </w:rPr>
        <w:t>2. ПРАВА И ОБЯЗАННОСТИ СТОРОН</w:t>
      </w:r>
    </w:p>
    <w:p w:rsidR="001161DF" w:rsidRPr="005826A7" w:rsidRDefault="001161DF" w:rsidP="001161DF">
      <w:pPr>
        <w:ind w:left="-709" w:firstLine="709"/>
        <w:contextualSpacing/>
        <w:jc w:val="both"/>
        <w:rPr>
          <w:sz w:val="26"/>
          <w:szCs w:val="26"/>
        </w:rPr>
      </w:pPr>
    </w:p>
    <w:p w:rsidR="001161DF" w:rsidRDefault="001161DF" w:rsidP="001161DF">
      <w:pPr>
        <w:ind w:left="-709" w:firstLine="709"/>
        <w:contextualSpacing/>
        <w:jc w:val="both"/>
        <w:rPr>
          <w:b/>
          <w:i/>
          <w:sz w:val="26"/>
          <w:szCs w:val="26"/>
        </w:rPr>
      </w:pPr>
      <w:r w:rsidRPr="005826A7">
        <w:rPr>
          <w:b/>
          <w:i/>
          <w:sz w:val="26"/>
          <w:szCs w:val="26"/>
        </w:rPr>
        <w:t>2.1. Права и обязанности Исполнителя</w:t>
      </w:r>
      <w:r>
        <w:rPr>
          <w:b/>
          <w:i/>
          <w:sz w:val="26"/>
          <w:szCs w:val="26"/>
        </w:rPr>
        <w:t>.</w:t>
      </w:r>
    </w:p>
    <w:p w:rsidR="001161DF" w:rsidRPr="00793DB1" w:rsidRDefault="001161DF" w:rsidP="001161DF">
      <w:pPr>
        <w:ind w:left="-709" w:firstLine="709"/>
        <w:contextualSpacing/>
        <w:jc w:val="both"/>
        <w:rPr>
          <w:b/>
          <w:i/>
          <w:sz w:val="26"/>
          <w:szCs w:val="26"/>
        </w:rPr>
      </w:pPr>
      <w:r>
        <w:rPr>
          <w:sz w:val="26"/>
          <w:szCs w:val="26"/>
        </w:rPr>
        <w:t xml:space="preserve">2.1.1. </w:t>
      </w:r>
      <w:r w:rsidRPr="005826A7">
        <w:rPr>
          <w:sz w:val="26"/>
          <w:szCs w:val="26"/>
        </w:rPr>
        <w:t>В соответствии с настоящим Договором Исполнитель обязуется</w:t>
      </w:r>
      <w:r>
        <w:rPr>
          <w:sz w:val="26"/>
          <w:szCs w:val="26"/>
        </w:rPr>
        <w:t xml:space="preserve"> п</w:t>
      </w:r>
      <w:r w:rsidRPr="005826A7">
        <w:rPr>
          <w:sz w:val="26"/>
          <w:szCs w:val="26"/>
        </w:rPr>
        <w:t xml:space="preserve">ри выполнении </w:t>
      </w:r>
      <w:r>
        <w:rPr>
          <w:sz w:val="26"/>
          <w:szCs w:val="26"/>
        </w:rPr>
        <w:t>Р</w:t>
      </w:r>
      <w:r w:rsidRPr="00793DB1">
        <w:rPr>
          <w:sz w:val="26"/>
          <w:szCs w:val="26"/>
        </w:rPr>
        <w:t>абот</w:t>
      </w:r>
      <w:r w:rsidRPr="005826A7">
        <w:rPr>
          <w:sz w:val="26"/>
          <w:szCs w:val="26"/>
        </w:rPr>
        <w:t xml:space="preserve"> по техническому</w:t>
      </w:r>
      <w:r>
        <w:rPr>
          <w:sz w:val="26"/>
          <w:szCs w:val="26"/>
        </w:rPr>
        <w:t xml:space="preserve"> </w:t>
      </w:r>
      <w:r w:rsidRPr="005826A7">
        <w:rPr>
          <w:sz w:val="26"/>
          <w:szCs w:val="26"/>
        </w:rPr>
        <w:t>обслуживанию</w:t>
      </w:r>
      <w:r>
        <w:rPr>
          <w:sz w:val="26"/>
          <w:szCs w:val="26"/>
        </w:rPr>
        <w:t xml:space="preserve"> </w:t>
      </w:r>
      <w:r w:rsidRPr="005826A7">
        <w:rPr>
          <w:sz w:val="26"/>
          <w:szCs w:val="26"/>
        </w:rPr>
        <w:t>Оборудования</w:t>
      </w:r>
      <w:r w:rsidRPr="00DC362A">
        <w:rPr>
          <w:sz w:val="26"/>
          <w:szCs w:val="26"/>
        </w:rPr>
        <w:t>:</w:t>
      </w:r>
    </w:p>
    <w:p w:rsidR="001161DF" w:rsidRPr="005826A7" w:rsidRDefault="001161DF" w:rsidP="001161DF">
      <w:pPr>
        <w:ind w:left="-709" w:firstLine="709"/>
        <w:contextualSpacing/>
        <w:jc w:val="both"/>
        <w:rPr>
          <w:sz w:val="26"/>
          <w:szCs w:val="26"/>
        </w:rPr>
      </w:pPr>
      <w:r w:rsidRPr="005826A7">
        <w:rPr>
          <w:sz w:val="26"/>
          <w:szCs w:val="26"/>
        </w:rPr>
        <w:t>2.1.1.</w:t>
      </w:r>
      <w:r>
        <w:rPr>
          <w:sz w:val="26"/>
          <w:szCs w:val="26"/>
        </w:rPr>
        <w:t>1. О</w:t>
      </w:r>
      <w:r w:rsidRPr="005826A7">
        <w:rPr>
          <w:sz w:val="26"/>
          <w:szCs w:val="26"/>
        </w:rPr>
        <w:t>беспечивать порядок и объем выполнения работ, указанны</w:t>
      </w:r>
      <w:r>
        <w:rPr>
          <w:sz w:val="26"/>
          <w:szCs w:val="26"/>
        </w:rPr>
        <w:t xml:space="preserve">й </w:t>
      </w:r>
      <w:r w:rsidRPr="005826A7">
        <w:rPr>
          <w:sz w:val="26"/>
          <w:szCs w:val="26"/>
        </w:rPr>
        <w:t>в инструкции завода-изготовителя Оборудования, и руководствоваться требованиями нижеперечисленных документов, в том числе при устранении</w:t>
      </w:r>
      <w:r>
        <w:rPr>
          <w:sz w:val="26"/>
          <w:szCs w:val="26"/>
        </w:rPr>
        <w:t xml:space="preserve"> </w:t>
      </w:r>
      <w:r w:rsidRPr="005826A7">
        <w:rPr>
          <w:sz w:val="26"/>
          <w:szCs w:val="26"/>
        </w:rPr>
        <w:t>неисправностей, возникших</w:t>
      </w:r>
      <w:r>
        <w:rPr>
          <w:sz w:val="26"/>
          <w:szCs w:val="26"/>
        </w:rPr>
        <w:t xml:space="preserve"> </w:t>
      </w:r>
      <w:r w:rsidRPr="005826A7">
        <w:rPr>
          <w:sz w:val="26"/>
          <w:szCs w:val="26"/>
        </w:rPr>
        <w:t>в период эксплуатации Оборудования:</w:t>
      </w:r>
    </w:p>
    <w:p w:rsidR="001161DF" w:rsidRPr="005826A7" w:rsidRDefault="001161DF" w:rsidP="001161DF">
      <w:pPr>
        <w:ind w:left="-709" w:firstLine="709"/>
        <w:contextualSpacing/>
        <w:jc w:val="both"/>
        <w:rPr>
          <w:sz w:val="26"/>
          <w:szCs w:val="26"/>
        </w:rPr>
      </w:pPr>
      <w:r w:rsidRPr="005826A7">
        <w:rPr>
          <w:sz w:val="26"/>
          <w:szCs w:val="26"/>
        </w:rPr>
        <w:t>- Технического регламента таможенного союза «Безопасность лифтов» (ТР ТС 011/2011);</w:t>
      </w:r>
    </w:p>
    <w:p w:rsidR="001161DF" w:rsidRPr="005826A7" w:rsidRDefault="001161DF" w:rsidP="001161DF">
      <w:pPr>
        <w:ind w:left="-709" w:firstLine="709"/>
        <w:contextualSpacing/>
        <w:jc w:val="both"/>
        <w:rPr>
          <w:sz w:val="26"/>
          <w:szCs w:val="26"/>
        </w:rPr>
      </w:pPr>
      <w:r w:rsidRPr="005826A7">
        <w:rPr>
          <w:sz w:val="26"/>
          <w:szCs w:val="26"/>
        </w:rPr>
        <w:t xml:space="preserve">- ГОСТ Р 53780-2010 «Лифты. Общие требования безопасности к устройству и установке», </w:t>
      </w:r>
      <w:r w:rsidRPr="00F664DB">
        <w:rPr>
          <w:sz w:val="26"/>
          <w:szCs w:val="26"/>
        </w:rPr>
        <w:t>утвержден</w:t>
      </w:r>
      <w:r w:rsidRPr="005826A7">
        <w:rPr>
          <w:sz w:val="26"/>
          <w:szCs w:val="26"/>
        </w:rPr>
        <w:t xml:space="preserve"> и введен в действие приказом Федерального агентства по техническому регулированию и метрологии от 31 марта 2010 года № 41-ст.;</w:t>
      </w:r>
    </w:p>
    <w:p w:rsidR="001161DF" w:rsidRPr="005826A7" w:rsidRDefault="001161DF" w:rsidP="001161DF">
      <w:pPr>
        <w:ind w:left="-709" w:firstLine="709"/>
        <w:contextualSpacing/>
        <w:jc w:val="both"/>
        <w:rPr>
          <w:sz w:val="26"/>
          <w:szCs w:val="26"/>
        </w:rPr>
      </w:pPr>
      <w:r w:rsidRPr="005826A7">
        <w:rPr>
          <w:sz w:val="26"/>
          <w:szCs w:val="26"/>
        </w:rPr>
        <w:t>- ГОСТ Р 53782-2010 «Лифты. Правила и методы оценки соответствия лифтов при вводе в эксплуатацию», утвержден и введен в действие приказом Федерального агентства по техническому регулированию и метрологии от 31 марта 2010 года № 43-ст.;</w:t>
      </w:r>
    </w:p>
    <w:p w:rsidR="001161DF" w:rsidRPr="005826A7" w:rsidRDefault="001161DF" w:rsidP="001161DF">
      <w:pPr>
        <w:ind w:left="-709" w:firstLine="709"/>
        <w:contextualSpacing/>
        <w:jc w:val="both"/>
        <w:rPr>
          <w:sz w:val="26"/>
          <w:szCs w:val="26"/>
        </w:rPr>
      </w:pPr>
      <w:r w:rsidRPr="005826A7">
        <w:rPr>
          <w:sz w:val="26"/>
          <w:szCs w:val="26"/>
        </w:rPr>
        <w:t>- ГОСТ Р 53783-2010 «Лифты. Правила и методы оценки соответствия лифтов в период эксплуатации», утвержден и введен в действие приказом Федерального агентства по техническому регулированию и метрологии от 31 марта 2010 года № 44-ст;</w:t>
      </w:r>
    </w:p>
    <w:p w:rsidR="001161DF" w:rsidRPr="005826A7" w:rsidRDefault="001161DF" w:rsidP="001161DF">
      <w:pPr>
        <w:ind w:left="-709" w:firstLine="709"/>
        <w:contextualSpacing/>
        <w:jc w:val="both"/>
        <w:rPr>
          <w:sz w:val="26"/>
          <w:szCs w:val="26"/>
        </w:rPr>
      </w:pPr>
      <w:r w:rsidRPr="005826A7">
        <w:rPr>
          <w:sz w:val="26"/>
          <w:szCs w:val="26"/>
        </w:rPr>
        <w:t>- требованиями иных федеральных законов и нормативно-правовых актов РФ</w:t>
      </w:r>
      <w:r>
        <w:rPr>
          <w:sz w:val="26"/>
          <w:szCs w:val="26"/>
        </w:rPr>
        <w:t xml:space="preserve"> </w:t>
      </w:r>
      <w:r w:rsidRPr="005826A7">
        <w:rPr>
          <w:sz w:val="26"/>
          <w:szCs w:val="26"/>
        </w:rPr>
        <w:t>в области промышленной безопасности.</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2. Назнача</w:t>
      </w:r>
      <w:r>
        <w:rPr>
          <w:sz w:val="26"/>
          <w:szCs w:val="26"/>
        </w:rPr>
        <w:t>ть</w:t>
      </w:r>
      <w:r w:rsidRPr="005826A7">
        <w:rPr>
          <w:sz w:val="26"/>
          <w:szCs w:val="26"/>
        </w:rPr>
        <w:t xml:space="preserve"> квалифицированных и обученных электромехаников и машинистов по обслуживанию Оборудования, которые будут </w:t>
      </w:r>
      <w:r>
        <w:rPr>
          <w:sz w:val="26"/>
          <w:szCs w:val="26"/>
        </w:rPr>
        <w:t>вы</w:t>
      </w:r>
      <w:r w:rsidRPr="005826A7">
        <w:rPr>
          <w:sz w:val="26"/>
          <w:szCs w:val="26"/>
        </w:rPr>
        <w:t xml:space="preserve">полнять </w:t>
      </w:r>
      <w:r>
        <w:rPr>
          <w:sz w:val="26"/>
          <w:szCs w:val="26"/>
        </w:rPr>
        <w:t>Р</w:t>
      </w:r>
      <w:r w:rsidRPr="00793DB1">
        <w:rPr>
          <w:sz w:val="26"/>
          <w:szCs w:val="26"/>
        </w:rPr>
        <w:t>абот</w:t>
      </w:r>
      <w:r>
        <w:rPr>
          <w:sz w:val="26"/>
          <w:szCs w:val="26"/>
        </w:rPr>
        <w:t>ы</w:t>
      </w:r>
      <w:r w:rsidRPr="005826A7">
        <w:rPr>
          <w:sz w:val="26"/>
          <w:szCs w:val="26"/>
        </w:rPr>
        <w:t xml:space="preserve"> по </w:t>
      </w:r>
      <w:r w:rsidR="003553A4" w:rsidRPr="005826A7">
        <w:rPr>
          <w:sz w:val="26"/>
          <w:szCs w:val="26"/>
        </w:rPr>
        <w:t>техническому</w:t>
      </w:r>
      <w:r w:rsidR="003553A4">
        <w:rPr>
          <w:sz w:val="26"/>
          <w:szCs w:val="26"/>
        </w:rPr>
        <w:t xml:space="preserve"> </w:t>
      </w:r>
      <w:r w:rsidR="003553A4" w:rsidRPr="005826A7">
        <w:rPr>
          <w:sz w:val="26"/>
          <w:szCs w:val="26"/>
        </w:rPr>
        <w:t>обслуживанию</w:t>
      </w:r>
      <w:r>
        <w:rPr>
          <w:sz w:val="26"/>
          <w:szCs w:val="26"/>
        </w:rPr>
        <w:t xml:space="preserve"> </w:t>
      </w:r>
      <w:r w:rsidRPr="005826A7">
        <w:rPr>
          <w:sz w:val="26"/>
          <w:szCs w:val="26"/>
        </w:rPr>
        <w:t>Оборудования</w:t>
      </w:r>
      <w:r>
        <w:rPr>
          <w:sz w:val="26"/>
          <w:szCs w:val="26"/>
        </w:rPr>
        <w:t>, для</w:t>
      </w:r>
      <w:r w:rsidRPr="005826A7" w:rsidDel="00793DB1">
        <w:rPr>
          <w:sz w:val="26"/>
          <w:szCs w:val="26"/>
        </w:rPr>
        <w:t xml:space="preserve"> </w:t>
      </w:r>
      <w:r w:rsidRPr="005826A7">
        <w:rPr>
          <w:sz w:val="26"/>
          <w:szCs w:val="26"/>
        </w:rPr>
        <w:t>поддержани</w:t>
      </w:r>
      <w:r>
        <w:rPr>
          <w:sz w:val="26"/>
          <w:szCs w:val="26"/>
        </w:rPr>
        <w:t>я</w:t>
      </w:r>
      <w:r w:rsidRPr="005826A7">
        <w:rPr>
          <w:sz w:val="26"/>
          <w:szCs w:val="26"/>
        </w:rPr>
        <w:t xml:space="preserve"> Оборудования в безопасном рабочем состоянии</w:t>
      </w:r>
      <w:r>
        <w:rPr>
          <w:sz w:val="26"/>
          <w:szCs w:val="26"/>
        </w:rPr>
        <w:t>, а также его ремонта</w:t>
      </w:r>
      <w:r w:rsidRPr="005826A7">
        <w:rPr>
          <w:sz w:val="26"/>
          <w:szCs w:val="26"/>
        </w:rPr>
        <w:t>. Исполнитель следит за качеством технического обслуживания, эксплуатации и ремонтов Оборудования в целом и его составных частей.</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 xml:space="preserve">3. </w:t>
      </w:r>
      <w:r>
        <w:rPr>
          <w:sz w:val="26"/>
          <w:szCs w:val="26"/>
        </w:rPr>
        <w:t>П</w:t>
      </w:r>
      <w:r w:rsidRPr="005826A7">
        <w:rPr>
          <w:sz w:val="26"/>
          <w:szCs w:val="26"/>
        </w:rPr>
        <w:t>ринимать участие в проверках проводимых Федеральной службой по экологическому, технологическому и атомному надзору (далее - «Ростехнадзор») и специалистами сторонних организаций осуществляющих освидетельствование лифтов, а также иными уполномоченными на это организациями согласно законодательству РФ.</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4. Назнача</w:t>
      </w:r>
      <w:r>
        <w:rPr>
          <w:sz w:val="26"/>
          <w:szCs w:val="26"/>
        </w:rPr>
        <w:t>ть</w:t>
      </w:r>
      <w:r w:rsidRPr="005826A7">
        <w:rPr>
          <w:sz w:val="26"/>
          <w:szCs w:val="26"/>
        </w:rPr>
        <w:t xml:space="preserve"> приказом специалист</w:t>
      </w:r>
      <w:r>
        <w:rPr>
          <w:sz w:val="26"/>
          <w:szCs w:val="26"/>
        </w:rPr>
        <w:t>ов</w:t>
      </w:r>
      <w:r w:rsidRPr="005826A7">
        <w:rPr>
          <w:sz w:val="26"/>
          <w:szCs w:val="26"/>
        </w:rPr>
        <w:t>, имеющ</w:t>
      </w:r>
      <w:r>
        <w:rPr>
          <w:sz w:val="26"/>
          <w:szCs w:val="26"/>
        </w:rPr>
        <w:t>их</w:t>
      </w:r>
      <w:r w:rsidRPr="005826A7">
        <w:rPr>
          <w:sz w:val="26"/>
          <w:szCs w:val="26"/>
        </w:rPr>
        <w:t xml:space="preserve"> соответствующую квалификацию, ответственн</w:t>
      </w:r>
      <w:r>
        <w:rPr>
          <w:sz w:val="26"/>
          <w:szCs w:val="26"/>
        </w:rPr>
        <w:t>ы</w:t>
      </w:r>
      <w:r w:rsidRPr="00982ABC">
        <w:rPr>
          <w:sz w:val="26"/>
          <w:szCs w:val="26"/>
        </w:rPr>
        <w:t>ми</w:t>
      </w:r>
      <w:r w:rsidRPr="005826A7">
        <w:rPr>
          <w:sz w:val="26"/>
          <w:szCs w:val="26"/>
        </w:rPr>
        <w:t xml:space="preserve"> за организацию </w:t>
      </w:r>
      <w:r>
        <w:rPr>
          <w:sz w:val="26"/>
          <w:szCs w:val="26"/>
        </w:rPr>
        <w:t>Р</w:t>
      </w:r>
      <w:r w:rsidRPr="005826A7">
        <w:rPr>
          <w:sz w:val="26"/>
          <w:szCs w:val="26"/>
        </w:rPr>
        <w:t>абот по техническому обслуживанию</w:t>
      </w:r>
      <w:r>
        <w:rPr>
          <w:sz w:val="26"/>
          <w:szCs w:val="26"/>
        </w:rPr>
        <w:t xml:space="preserve"> Оборудования</w:t>
      </w:r>
      <w:r w:rsidRPr="005826A7">
        <w:rPr>
          <w:sz w:val="26"/>
          <w:szCs w:val="26"/>
        </w:rPr>
        <w:t>, эксплуатации и ремонту Оборудования</w:t>
      </w:r>
      <w:r>
        <w:rPr>
          <w:sz w:val="26"/>
          <w:szCs w:val="26"/>
        </w:rPr>
        <w:t xml:space="preserve">. </w:t>
      </w:r>
      <w:r w:rsidRPr="003553A4">
        <w:rPr>
          <w:sz w:val="26"/>
          <w:szCs w:val="26"/>
        </w:rPr>
        <w:t>Персонал должен быть аттестован, иметь</w:t>
      </w:r>
      <w:r w:rsidRPr="005826A7">
        <w:rPr>
          <w:sz w:val="26"/>
          <w:szCs w:val="26"/>
        </w:rPr>
        <w:t xml:space="preserve"> квалификационную группу по электробезопасности</w:t>
      </w:r>
      <w:r>
        <w:rPr>
          <w:sz w:val="26"/>
          <w:szCs w:val="26"/>
        </w:rPr>
        <w:t xml:space="preserve"> не ниже третьей до 1000 В</w:t>
      </w:r>
      <w:r w:rsidRPr="00073205">
        <w:rPr>
          <w:sz w:val="26"/>
          <w:szCs w:val="26"/>
        </w:rPr>
        <w:t xml:space="preserve"> </w:t>
      </w:r>
      <w:r w:rsidRPr="005826A7">
        <w:rPr>
          <w:sz w:val="26"/>
          <w:szCs w:val="26"/>
        </w:rPr>
        <w:t xml:space="preserve">и не иметь медицинских противопоказаний к </w:t>
      </w:r>
      <w:r>
        <w:rPr>
          <w:sz w:val="26"/>
          <w:szCs w:val="26"/>
        </w:rPr>
        <w:t>выполнению Р</w:t>
      </w:r>
      <w:r w:rsidRPr="005826A7">
        <w:rPr>
          <w:sz w:val="26"/>
          <w:szCs w:val="26"/>
        </w:rPr>
        <w:t>абот по техническому обслуживанию</w:t>
      </w:r>
      <w:r>
        <w:rPr>
          <w:sz w:val="26"/>
          <w:szCs w:val="26"/>
        </w:rPr>
        <w:t xml:space="preserve"> Оборудования</w:t>
      </w:r>
      <w:r w:rsidRPr="005826A7">
        <w:rPr>
          <w:sz w:val="26"/>
          <w:szCs w:val="26"/>
        </w:rPr>
        <w:t>.</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5. Назнача</w:t>
      </w:r>
      <w:r>
        <w:rPr>
          <w:sz w:val="26"/>
          <w:szCs w:val="26"/>
        </w:rPr>
        <w:t>ть</w:t>
      </w:r>
      <w:r w:rsidRPr="005826A7">
        <w:rPr>
          <w:sz w:val="26"/>
          <w:szCs w:val="26"/>
        </w:rPr>
        <w:t xml:space="preserve"> электромехаников, машинистов, ли</w:t>
      </w:r>
      <w:r>
        <w:rPr>
          <w:sz w:val="26"/>
          <w:szCs w:val="26"/>
        </w:rPr>
        <w:t xml:space="preserve">фтеров, диспетчеров, операторов </w:t>
      </w:r>
      <w:r w:rsidRPr="005826A7">
        <w:rPr>
          <w:sz w:val="26"/>
          <w:szCs w:val="26"/>
        </w:rPr>
        <w:t>наблюдения</w:t>
      </w:r>
      <w:r w:rsidRPr="00073205">
        <w:rPr>
          <w:sz w:val="26"/>
          <w:szCs w:val="26"/>
        </w:rPr>
        <w:t>,</w:t>
      </w:r>
      <w:r w:rsidRPr="005826A7">
        <w:rPr>
          <w:sz w:val="26"/>
          <w:szCs w:val="26"/>
        </w:rPr>
        <w:t xml:space="preserve"> прошедших соответствующее обучение и аттестацию и закрепить </w:t>
      </w:r>
      <w:r>
        <w:rPr>
          <w:sz w:val="26"/>
          <w:szCs w:val="26"/>
        </w:rPr>
        <w:t>их в качестве ответственных за работоспособность</w:t>
      </w:r>
      <w:r w:rsidRPr="005826A7">
        <w:rPr>
          <w:sz w:val="26"/>
          <w:szCs w:val="26"/>
        </w:rPr>
        <w:t xml:space="preserve"> Оборудовани</w:t>
      </w:r>
      <w:r>
        <w:rPr>
          <w:sz w:val="26"/>
          <w:szCs w:val="26"/>
        </w:rPr>
        <w:t>я</w:t>
      </w:r>
      <w:r w:rsidRPr="005826A7">
        <w:rPr>
          <w:sz w:val="26"/>
          <w:szCs w:val="26"/>
        </w:rPr>
        <w:t xml:space="preserve"> на </w:t>
      </w:r>
      <w:r>
        <w:rPr>
          <w:sz w:val="26"/>
          <w:szCs w:val="26"/>
        </w:rPr>
        <w:t>О</w:t>
      </w:r>
      <w:r w:rsidRPr="005826A7">
        <w:rPr>
          <w:sz w:val="26"/>
          <w:szCs w:val="26"/>
        </w:rPr>
        <w:t xml:space="preserve">бъектах Заказчика, с возложением на них ответственности за выполнение соответствующих </w:t>
      </w:r>
      <w:r>
        <w:rPr>
          <w:sz w:val="26"/>
          <w:szCs w:val="26"/>
        </w:rPr>
        <w:t>Р</w:t>
      </w:r>
      <w:r w:rsidRPr="005826A7">
        <w:rPr>
          <w:sz w:val="26"/>
          <w:szCs w:val="26"/>
        </w:rPr>
        <w:t>абот по техническому обслуживанию</w:t>
      </w:r>
      <w:r>
        <w:rPr>
          <w:sz w:val="26"/>
          <w:szCs w:val="26"/>
        </w:rPr>
        <w:t xml:space="preserve"> Оборудования</w:t>
      </w:r>
      <w:r w:rsidRPr="005826A7">
        <w:rPr>
          <w:sz w:val="26"/>
          <w:szCs w:val="26"/>
        </w:rPr>
        <w:t>.</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1161DF">
        <w:rPr>
          <w:sz w:val="26"/>
          <w:szCs w:val="26"/>
        </w:rPr>
        <w:t>6</w:t>
      </w:r>
      <w:r w:rsidRPr="005826A7">
        <w:rPr>
          <w:sz w:val="26"/>
          <w:szCs w:val="26"/>
        </w:rPr>
        <w:t>. Обеспечить свой персонал инструментом, расходными материалами (</w:t>
      </w:r>
      <w:bookmarkStart w:id="121" w:name="OLE_LINK1"/>
      <w:r w:rsidRPr="005826A7">
        <w:rPr>
          <w:sz w:val="26"/>
          <w:szCs w:val="26"/>
        </w:rPr>
        <w:t>ветошь, метизы</w:t>
      </w:r>
      <w:bookmarkEnd w:id="121"/>
      <w:r w:rsidRPr="005826A7">
        <w:rPr>
          <w:sz w:val="26"/>
          <w:szCs w:val="26"/>
        </w:rPr>
        <w:t xml:space="preserve">, консистентные и пластичные смазки, герметики, очищающие технические жидкости), необходимыми для проведения </w:t>
      </w:r>
      <w:r>
        <w:rPr>
          <w:sz w:val="26"/>
          <w:szCs w:val="26"/>
        </w:rPr>
        <w:t>Р</w:t>
      </w:r>
      <w:r w:rsidRPr="005826A7">
        <w:rPr>
          <w:sz w:val="26"/>
          <w:szCs w:val="26"/>
        </w:rPr>
        <w:t>абот по техническому обслуживанию</w:t>
      </w:r>
      <w:r>
        <w:rPr>
          <w:sz w:val="26"/>
          <w:szCs w:val="26"/>
        </w:rPr>
        <w:t xml:space="preserve"> Оборудования</w:t>
      </w:r>
      <w:r w:rsidRPr="005826A7">
        <w:rPr>
          <w:sz w:val="26"/>
          <w:szCs w:val="26"/>
        </w:rPr>
        <w:t>.</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073205">
        <w:rPr>
          <w:sz w:val="26"/>
          <w:szCs w:val="26"/>
        </w:rPr>
        <w:t>7</w:t>
      </w:r>
      <w:r w:rsidRPr="005826A7">
        <w:rPr>
          <w:sz w:val="26"/>
          <w:szCs w:val="26"/>
        </w:rPr>
        <w:t>.Обеспечить</w:t>
      </w:r>
      <w:r>
        <w:rPr>
          <w:sz w:val="26"/>
          <w:szCs w:val="26"/>
        </w:rPr>
        <w:t xml:space="preserve"> </w:t>
      </w:r>
      <w:r w:rsidRPr="005826A7">
        <w:rPr>
          <w:sz w:val="26"/>
          <w:szCs w:val="26"/>
        </w:rPr>
        <w:t>свой персонал производственными, должностными инструкциями и инструкциями по технике безопасности и нес</w:t>
      </w:r>
      <w:r>
        <w:rPr>
          <w:sz w:val="26"/>
          <w:szCs w:val="26"/>
        </w:rPr>
        <w:t xml:space="preserve">ти </w:t>
      </w:r>
      <w:r w:rsidRPr="005826A7">
        <w:rPr>
          <w:sz w:val="26"/>
          <w:szCs w:val="26"/>
        </w:rPr>
        <w:t xml:space="preserve">ответственность за соблюдение указанным персоналом вышеуказанных инструкций. </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1161DF">
        <w:rPr>
          <w:sz w:val="26"/>
          <w:szCs w:val="26"/>
        </w:rPr>
        <w:t>8</w:t>
      </w:r>
      <w:r w:rsidRPr="005826A7">
        <w:rPr>
          <w:sz w:val="26"/>
          <w:szCs w:val="26"/>
        </w:rPr>
        <w:t xml:space="preserve">. </w:t>
      </w:r>
      <w:r>
        <w:rPr>
          <w:sz w:val="26"/>
          <w:szCs w:val="26"/>
        </w:rPr>
        <w:t>П</w:t>
      </w:r>
      <w:r w:rsidRPr="005826A7">
        <w:rPr>
          <w:sz w:val="26"/>
          <w:szCs w:val="26"/>
        </w:rPr>
        <w:t>роизводить периодические осмотры Оборудования, наладочные и ремонтные работы в соответствии с техническим регламентом таможенного союза «Безопасность лифтов» (ТР ТС 011/2011), а также в соответствии с настоящим Договором и руководствами заводов-изготовителями Оборудования.</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1161DF">
        <w:rPr>
          <w:sz w:val="26"/>
          <w:szCs w:val="26"/>
        </w:rPr>
        <w:t>9</w:t>
      </w:r>
      <w:r w:rsidRPr="005826A7">
        <w:rPr>
          <w:sz w:val="26"/>
          <w:szCs w:val="26"/>
        </w:rPr>
        <w:t xml:space="preserve">. Обеспечивать содержание Оборудования в исправном состоянии путем организации и проведения технического обслуживания Оборудования в соответствии с инструкциями завода-изготовителя Оборудования согласно заранее утвержденного, </w:t>
      </w:r>
      <w:r w:rsidRPr="00982ABC">
        <w:rPr>
          <w:sz w:val="26"/>
          <w:szCs w:val="26"/>
        </w:rPr>
        <w:t>согласованного и подписанного Сторонами графика выполнения работ (Приложение №7),</w:t>
      </w:r>
      <w:r w:rsidRPr="005826A7">
        <w:rPr>
          <w:sz w:val="26"/>
          <w:szCs w:val="26"/>
        </w:rPr>
        <w:t xml:space="preserve"> входящих в техническое обслуживание Оборудования, в рамках настоящего Договора и осуществляет технический надзор за его эксплуатацией в соответствии с техническим регламентом таможенного союза «Безопасность лифтов» (ТР ТС 011/2011).</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1</w:t>
      </w:r>
      <w:r w:rsidRPr="001161DF">
        <w:rPr>
          <w:sz w:val="26"/>
          <w:szCs w:val="26"/>
        </w:rPr>
        <w:t>0</w:t>
      </w:r>
      <w:r w:rsidRPr="005826A7">
        <w:rPr>
          <w:sz w:val="26"/>
          <w:szCs w:val="26"/>
        </w:rPr>
        <w:t>.</w:t>
      </w:r>
      <w:r>
        <w:rPr>
          <w:sz w:val="26"/>
          <w:szCs w:val="26"/>
        </w:rPr>
        <w:t xml:space="preserve"> </w:t>
      </w:r>
      <w:r w:rsidRPr="005826A7">
        <w:rPr>
          <w:sz w:val="26"/>
          <w:szCs w:val="26"/>
        </w:rPr>
        <w:t xml:space="preserve">При производстве </w:t>
      </w:r>
      <w:r>
        <w:rPr>
          <w:sz w:val="26"/>
          <w:szCs w:val="26"/>
        </w:rPr>
        <w:t>Р</w:t>
      </w:r>
      <w:r w:rsidRPr="005826A7">
        <w:rPr>
          <w:sz w:val="26"/>
          <w:szCs w:val="26"/>
        </w:rPr>
        <w:t>абот по техническому обслуживанию</w:t>
      </w:r>
      <w:r>
        <w:rPr>
          <w:sz w:val="26"/>
          <w:szCs w:val="26"/>
        </w:rPr>
        <w:t xml:space="preserve"> Оборудования</w:t>
      </w:r>
      <w:r w:rsidRPr="005826A7">
        <w:rPr>
          <w:sz w:val="26"/>
          <w:szCs w:val="26"/>
        </w:rPr>
        <w:t xml:space="preserve"> содержать в чистоте лифт</w:t>
      </w:r>
      <w:r>
        <w:rPr>
          <w:sz w:val="26"/>
          <w:szCs w:val="26"/>
        </w:rPr>
        <w:t>ы, а именно</w:t>
      </w:r>
      <w:r w:rsidRPr="005826A7">
        <w:rPr>
          <w:sz w:val="26"/>
          <w:szCs w:val="26"/>
        </w:rPr>
        <w:t>: купе кабины, шахтные двери, пороги дверей кабины и шахты, площадки.</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1</w:t>
      </w:r>
      <w:r w:rsidRPr="001161DF">
        <w:rPr>
          <w:sz w:val="26"/>
          <w:szCs w:val="26"/>
        </w:rPr>
        <w:t>1</w:t>
      </w:r>
      <w:r w:rsidRPr="005826A7">
        <w:rPr>
          <w:sz w:val="26"/>
          <w:szCs w:val="26"/>
        </w:rPr>
        <w:t xml:space="preserve">. </w:t>
      </w:r>
      <w:r>
        <w:rPr>
          <w:sz w:val="26"/>
          <w:szCs w:val="26"/>
        </w:rPr>
        <w:t>В обязательном порядке</w:t>
      </w:r>
      <w:r w:rsidRPr="005826A7">
        <w:rPr>
          <w:sz w:val="26"/>
          <w:szCs w:val="26"/>
        </w:rPr>
        <w:t xml:space="preserve"> совместно с Заказчиком составлять</w:t>
      </w:r>
      <w:r>
        <w:rPr>
          <w:sz w:val="26"/>
          <w:szCs w:val="26"/>
        </w:rPr>
        <w:t xml:space="preserve"> в 2-ух экземплярах для каждой из сторон</w:t>
      </w:r>
      <w:r w:rsidRPr="005826A7">
        <w:rPr>
          <w:sz w:val="26"/>
          <w:szCs w:val="26"/>
        </w:rPr>
        <w:t xml:space="preserve"> </w:t>
      </w:r>
      <w:r>
        <w:rPr>
          <w:sz w:val="26"/>
          <w:szCs w:val="26"/>
        </w:rPr>
        <w:t>А</w:t>
      </w:r>
      <w:r w:rsidRPr="005826A7">
        <w:rPr>
          <w:sz w:val="26"/>
          <w:szCs w:val="26"/>
        </w:rPr>
        <w:t>кт о выходе Оборудования из строя</w:t>
      </w:r>
      <w:r>
        <w:rPr>
          <w:sz w:val="26"/>
          <w:szCs w:val="26"/>
        </w:rPr>
        <w:t xml:space="preserve"> (Приложение № 3)</w:t>
      </w:r>
      <w:r w:rsidRPr="005826A7">
        <w:rPr>
          <w:sz w:val="26"/>
          <w:szCs w:val="26"/>
        </w:rPr>
        <w:t>.</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1</w:t>
      </w:r>
      <w:r w:rsidRPr="001161DF">
        <w:rPr>
          <w:sz w:val="26"/>
          <w:szCs w:val="26"/>
        </w:rPr>
        <w:t>2</w:t>
      </w:r>
      <w:r w:rsidRPr="005826A7">
        <w:rPr>
          <w:sz w:val="26"/>
          <w:szCs w:val="26"/>
        </w:rPr>
        <w:t>.</w:t>
      </w:r>
      <w:r>
        <w:rPr>
          <w:sz w:val="26"/>
          <w:szCs w:val="26"/>
        </w:rPr>
        <w:t xml:space="preserve"> П</w:t>
      </w:r>
      <w:r w:rsidRPr="005826A7">
        <w:rPr>
          <w:sz w:val="26"/>
          <w:szCs w:val="26"/>
        </w:rPr>
        <w:t>риостановить</w:t>
      </w:r>
      <w:r>
        <w:rPr>
          <w:sz w:val="26"/>
          <w:szCs w:val="26"/>
        </w:rPr>
        <w:t xml:space="preserve"> </w:t>
      </w:r>
      <w:r w:rsidRPr="005826A7">
        <w:rPr>
          <w:sz w:val="26"/>
          <w:szCs w:val="26"/>
        </w:rPr>
        <w:t>работу Оборудования при нарушении Правил их безопасной эксплуатации (неисправность электропроводки и распределительного щита до главного рубильника, попадание влаги на аппаратуру и т.д.). В случае остановки</w:t>
      </w:r>
      <w:r>
        <w:rPr>
          <w:sz w:val="26"/>
          <w:szCs w:val="26"/>
        </w:rPr>
        <w:t xml:space="preserve"> </w:t>
      </w:r>
      <w:r w:rsidRPr="005826A7">
        <w:rPr>
          <w:sz w:val="26"/>
          <w:szCs w:val="26"/>
        </w:rPr>
        <w:t>Оборудования</w:t>
      </w:r>
      <w:r>
        <w:rPr>
          <w:sz w:val="26"/>
          <w:szCs w:val="26"/>
        </w:rPr>
        <w:t xml:space="preserve"> </w:t>
      </w:r>
      <w:r w:rsidRPr="005826A7">
        <w:rPr>
          <w:sz w:val="26"/>
          <w:szCs w:val="26"/>
        </w:rPr>
        <w:t>вследствие нарушения правил его</w:t>
      </w:r>
      <w:r>
        <w:rPr>
          <w:sz w:val="26"/>
          <w:szCs w:val="26"/>
        </w:rPr>
        <w:t xml:space="preserve"> </w:t>
      </w:r>
      <w:r w:rsidRPr="005826A7">
        <w:rPr>
          <w:sz w:val="26"/>
          <w:szCs w:val="26"/>
        </w:rPr>
        <w:t>безопасной эксплуатации,</w:t>
      </w:r>
      <w:r>
        <w:rPr>
          <w:sz w:val="26"/>
          <w:szCs w:val="26"/>
        </w:rPr>
        <w:t xml:space="preserve"> </w:t>
      </w:r>
      <w:r w:rsidRPr="005826A7">
        <w:rPr>
          <w:sz w:val="26"/>
          <w:szCs w:val="26"/>
        </w:rPr>
        <w:t>Исполнитель незамедлительно уведомляет об этом Заказчика. Остановленное по вышеуказанным</w:t>
      </w:r>
      <w:r>
        <w:rPr>
          <w:sz w:val="26"/>
          <w:szCs w:val="26"/>
        </w:rPr>
        <w:t xml:space="preserve"> </w:t>
      </w:r>
      <w:r w:rsidRPr="005826A7">
        <w:rPr>
          <w:sz w:val="26"/>
          <w:szCs w:val="26"/>
        </w:rPr>
        <w:t>причинам Оборудование может быть запущено в работу только после устранения Исполнителем всех нарушений правил безопасной эксплуатации данного Оборудования</w:t>
      </w:r>
      <w:r>
        <w:rPr>
          <w:sz w:val="26"/>
          <w:szCs w:val="26"/>
        </w:rPr>
        <w:t>, что фиксируется Актом восстановления работоспособности Оборудования в 2-ух экземплярах для каждой из сторон (Приложение № 4).</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1</w:t>
      </w:r>
      <w:r w:rsidRPr="001161DF">
        <w:rPr>
          <w:sz w:val="26"/>
          <w:szCs w:val="26"/>
        </w:rPr>
        <w:t>3</w:t>
      </w:r>
      <w:r w:rsidRPr="005826A7">
        <w:rPr>
          <w:sz w:val="26"/>
          <w:szCs w:val="26"/>
        </w:rPr>
        <w:t>. Подготавлива</w:t>
      </w:r>
      <w:r>
        <w:rPr>
          <w:sz w:val="26"/>
          <w:szCs w:val="26"/>
        </w:rPr>
        <w:t xml:space="preserve">ть </w:t>
      </w:r>
      <w:r w:rsidRPr="005826A7">
        <w:rPr>
          <w:sz w:val="26"/>
          <w:szCs w:val="26"/>
        </w:rPr>
        <w:t>Оборудование к проведению ежегодного технического освидетельствования и нес</w:t>
      </w:r>
      <w:r>
        <w:rPr>
          <w:sz w:val="26"/>
          <w:szCs w:val="26"/>
        </w:rPr>
        <w:t>ти</w:t>
      </w:r>
      <w:r w:rsidRPr="005826A7">
        <w:rPr>
          <w:sz w:val="26"/>
          <w:szCs w:val="26"/>
        </w:rPr>
        <w:t xml:space="preserve"> ответственность за качество освидетельствований.</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5826A7">
        <w:rPr>
          <w:sz w:val="26"/>
          <w:szCs w:val="26"/>
        </w:rPr>
        <w:t>1</w:t>
      </w:r>
      <w:r w:rsidRPr="001161DF">
        <w:rPr>
          <w:sz w:val="26"/>
          <w:szCs w:val="26"/>
        </w:rPr>
        <w:t>4</w:t>
      </w:r>
      <w:r w:rsidRPr="005826A7">
        <w:rPr>
          <w:sz w:val="26"/>
          <w:szCs w:val="26"/>
        </w:rPr>
        <w:t>.</w:t>
      </w:r>
      <w:r>
        <w:rPr>
          <w:sz w:val="26"/>
          <w:szCs w:val="26"/>
        </w:rPr>
        <w:t xml:space="preserve"> </w:t>
      </w:r>
      <w:r w:rsidRPr="005826A7">
        <w:rPr>
          <w:sz w:val="26"/>
          <w:szCs w:val="26"/>
        </w:rPr>
        <w:t>Предъявля</w:t>
      </w:r>
      <w:r>
        <w:rPr>
          <w:sz w:val="26"/>
          <w:szCs w:val="26"/>
        </w:rPr>
        <w:t xml:space="preserve">ть </w:t>
      </w:r>
      <w:r w:rsidRPr="005826A7">
        <w:rPr>
          <w:sz w:val="26"/>
          <w:szCs w:val="26"/>
        </w:rPr>
        <w:t xml:space="preserve">Оборудование уполномоченным сотрудникам </w:t>
      </w:r>
      <w:r w:rsidR="003553A4">
        <w:rPr>
          <w:sz w:val="26"/>
          <w:szCs w:val="26"/>
        </w:rPr>
        <w:t>«</w:t>
      </w:r>
      <w:proofErr w:type="spellStart"/>
      <w:r w:rsidRPr="005826A7">
        <w:rPr>
          <w:sz w:val="26"/>
          <w:szCs w:val="26"/>
        </w:rPr>
        <w:t>Ростехнадзора</w:t>
      </w:r>
      <w:proofErr w:type="spellEnd"/>
      <w:r w:rsidR="003553A4">
        <w:rPr>
          <w:sz w:val="26"/>
          <w:szCs w:val="26"/>
        </w:rPr>
        <w:t>»</w:t>
      </w:r>
      <w:r>
        <w:rPr>
          <w:sz w:val="26"/>
          <w:szCs w:val="26"/>
        </w:rPr>
        <w:t xml:space="preserve"> </w:t>
      </w:r>
      <w:r w:rsidRPr="005826A7">
        <w:rPr>
          <w:sz w:val="26"/>
          <w:szCs w:val="26"/>
        </w:rPr>
        <w:t>и сторонним организациям при проведении технического освидетельствования и контрольных проверках.</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1.1</w:t>
      </w:r>
      <w:r w:rsidRPr="001161DF">
        <w:rPr>
          <w:sz w:val="26"/>
          <w:szCs w:val="26"/>
        </w:rPr>
        <w:t>5</w:t>
      </w:r>
      <w:r w:rsidRPr="005826A7">
        <w:rPr>
          <w:sz w:val="26"/>
          <w:szCs w:val="26"/>
        </w:rPr>
        <w:t>.</w:t>
      </w:r>
      <w:r>
        <w:rPr>
          <w:sz w:val="26"/>
          <w:szCs w:val="26"/>
        </w:rPr>
        <w:t xml:space="preserve"> В</w:t>
      </w:r>
      <w:r w:rsidRPr="005826A7">
        <w:rPr>
          <w:sz w:val="26"/>
          <w:szCs w:val="26"/>
        </w:rPr>
        <w:t>ести</w:t>
      </w:r>
      <w:r>
        <w:rPr>
          <w:sz w:val="26"/>
          <w:szCs w:val="26"/>
        </w:rPr>
        <w:t xml:space="preserve"> </w:t>
      </w:r>
      <w:r w:rsidRPr="005826A7">
        <w:rPr>
          <w:sz w:val="26"/>
          <w:szCs w:val="26"/>
        </w:rPr>
        <w:t xml:space="preserve">журналы регистрации </w:t>
      </w:r>
      <w:r>
        <w:rPr>
          <w:sz w:val="26"/>
          <w:szCs w:val="26"/>
        </w:rPr>
        <w:t>Р</w:t>
      </w:r>
      <w:r w:rsidRPr="005826A7">
        <w:rPr>
          <w:sz w:val="26"/>
          <w:szCs w:val="26"/>
        </w:rPr>
        <w:t>абот по техническому обслуживанию Оборудования,</w:t>
      </w:r>
      <w:r>
        <w:rPr>
          <w:sz w:val="26"/>
          <w:szCs w:val="26"/>
        </w:rPr>
        <w:t xml:space="preserve"> </w:t>
      </w:r>
      <w:r w:rsidRPr="005826A7">
        <w:rPr>
          <w:sz w:val="26"/>
          <w:szCs w:val="26"/>
        </w:rPr>
        <w:t xml:space="preserve">которые должны храниться на объекте </w:t>
      </w:r>
      <w:r>
        <w:rPr>
          <w:sz w:val="26"/>
          <w:szCs w:val="26"/>
        </w:rPr>
        <w:t>Заказчика</w:t>
      </w:r>
      <w:r w:rsidRPr="005826A7">
        <w:rPr>
          <w:sz w:val="26"/>
          <w:szCs w:val="26"/>
        </w:rPr>
        <w:t>.</w:t>
      </w:r>
      <w:r>
        <w:rPr>
          <w:sz w:val="26"/>
          <w:szCs w:val="26"/>
        </w:rPr>
        <w:t xml:space="preserve"> Форма журнала должна соответствовать действующим нормативно-правовым актам РФ. </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1.1</w:t>
      </w:r>
      <w:r w:rsidRPr="001161DF">
        <w:rPr>
          <w:sz w:val="26"/>
          <w:szCs w:val="26"/>
        </w:rPr>
        <w:t>6</w:t>
      </w:r>
      <w:r w:rsidRPr="005826A7">
        <w:rPr>
          <w:sz w:val="26"/>
          <w:szCs w:val="26"/>
        </w:rPr>
        <w:t>. По запросу Заказчика предостав</w:t>
      </w:r>
      <w:r>
        <w:rPr>
          <w:sz w:val="26"/>
          <w:szCs w:val="26"/>
        </w:rPr>
        <w:t>лять</w:t>
      </w:r>
      <w:r w:rsidRPr="005826A7">
        <w:rPr>
          <w:sz w:val="26"/>
          <w:szCs w:val="26"/>
        </w:rPr>
        <w:t xml:space="preserve"> ему всю необходимую информацию о работе Оборудования, своевременно информировать</w:t>
      </w:r>
      <w:r>
        <w:rPr>
          <w:sz w:val="26"/>
          <w:szCs w:val="26"/>
        </w:rPr>
        <w:t xml:space="preserve"> </w:t>
      </w:r>
      <w:r w:rsidRPr="005826A7">
        <w:rPr>
          <w:sz w:val="26"/>
          <w:szCs w:val="26"/>
        </w:rPr>
        <w:t>о введении новых норм и правил, связанных с эксплуатацией Оборудования.</w:t>
      </w:r>
    </w:p>
    <w:p w:rsidR="001161DF" w:rsidRPr="005826A7" w:rsidRDefault="001161DF" w:rsidP="001161DF">
      <w:pPr>
        <w:ind w:left="-709" w:firstLine="709"/>
        <w:contextualSpacing/>
        <w:jc w:val="both"/>
        <w:rPr>
          <w:sz w:val="26"/>
          <w:szCs w:val="26"/>
        </w:rPr>
      </w:pPr>
      <w:r w:rsidRPr="005826A7">
        <w:rPr>
          <w:sz w:val="26"/>
          <w:szCs w:val="26"/>
        </w:rPr>
        <w:t>2.1.</w:t>
      </w:r>
      <w:r>
        <w:rPr>
          <w:sz w:val="26"/>
          <w:szCs w:val="26"/>
        </w:rPr>
        <w:t>1.</w:t>
      </w:r>
      <w:r w:rsidRPr="001161DF">
        <w:rPr>
          <w:sz w:val="26"/>
          <w:szCs w:val="26"/>
        </w:rPr>
        <w:t>17</w:t>
      </w:r>
      <w:r w:rsidRPr="005826A7">
        <w:rPr>
          <w:sz w:val="26"/>
          <w:szCs w:val="26"/>
        </w:rPr>
        <w:t>. Подготавлива</w:t>
      </w:r>
      <w:r>
        <w:rPr>
          <w:sz w:val="26"/>
          <w:szCs w:val="26"/>
        </w:rPr>
        <w:t>ть</w:t>
      </w:r>
      <w:r w:rsidRPr="005826A7">
        <w:rPr>
          <w:sz w:val="26"/>
          <w:szCs w:val="26"/>
        </w:rPr>
        <w:t xml:space="preserve"> для Заказчика рекомендации по повышению безопасной эксплуатации Оборудования и по согласованию с ним проводит их внедрение.</w:t>
      </w:r>
    </w:p>
    <w:p w:rsidR="001161DF" w:rsidRDefault="001161DF" w:rsidP="001161DF">
      <w:pPr>
        <w:ind w:left="-709" w:firstLine="709"/>
        <w:contextualSpacing/>
        <w:jc w:val="both"/>
        <w:rPr>
          <w:sz w:val="26"/>
          <w:szCs w:val="26"/>
        </w:rPr>
      </w:pPr>
      <w:r w:rsidRPr="005826A7">
        <w:rPr>
          <w:sz w:val="26"/>
          <w:szCs w:val="26"/>
        </w:rPr>
        <w:t>2.1.</w:t>
      </w:r>
      <w:r>
        <w:rPr>
          <w:sz w:val="26"/>
          <w:szCs w:val="26"/>
        </w:rPr>
        <w:t>1.</w:t>
      </w:r>
      <w:r w:rsidRPr="001161DF">
        <w:rPr>
          <w:sz w:val="26"/>
          <w:szCs w:val="26"/>
        </w:rPr>
        <w:t>18</w:t>
      </w:r>
      <w:r w:rsidRPr="005826A7">
        <w:rPr>
          <w:sz w:val="26"/>
          <w:szCs w:val="26"/>
        </w:rPr>
        <w:t xml:space="preserve">. При условии получения предварительного письменного согласия Заказчика </w:t>
      </w:r>
      <w:r>
        <w:rPr>
          <w:sz w:val="26"/>
          <w:szCs w:val="26"/>
        </w:rPr>
        <w:t xml:space="preserve">Исполнитель </w:t>
      </w:r>
      <w:r w:rsidRPr="005826A7">
        <w:rPr>
          <w:sz w:val="26"/>
          <w:szCs w:val="26"/>
        </w:rPr>
        <w:t>вправе привлекать для выполнения работ по настоящему Договору сторонние организации, при этом отвечая за их действия перед Заказчиком, как за свои собственные.</w:t>
      </w:r>
    </w:p>
    <w:p w:rsidR="001161DF" w:rsidRDefault="001161DF" w:rsidP="001161DF">
      <w:pPr>
        <w:ind w:left="-709" w:firstLine="709"/>
        <w:contextualSpacing/>
        <w:jc w:val="both"/>
        <w:rPr>
          <w:sz w:val="26"/>
          <w:szCs w:val="26"/>
        </w:rPr>
      </w:pPr>
      <w:r>
        <w:rPr>
          <w:sz w:val="26"/>
          <w:szCs w:val="26"/>
        </w:rPr>
        <w:t>2.1.1.</w:t>
      </w:r>
      <w:r w:rsidRPr="001161DF">
        <w:rPr>
          <w:sz w:val="26"/>
          <w:szCs w:val="26"/>
        </w:rPr>
        <w:t>19</w:t>
      </w:r>
      <w:r>
        <w:rPr>
          <w:sz w:val="26"/>
          <w:szCs w:val="26"/>
        </w:rPr>
        <w:t>. Выполнять требования раздела 3 Договора.</w:t>
      </w:r>
    </w:p>
    <w:p w:rsidR="001161DF" w:rsidRDefault="001161DF" w:rsidP="001161DF">
      <w:pPr>
        <w:ind w:left="-709" w:right="323" w:firstLine="709"/>
        <w:jc w:val="both"/>
        <w:rPr>
          <w:color w:val="000000"/>
          <w:sz w:val="26"/>
          <w:szCs w:val="26"/>
        </w:rPr>
      </w:pPr>
      <w:r w:rsidRPr="00982ABC">
        <w:rPr>
          <w:color w:val="000000"/>
          <w:sz w:val="26"/>
          <w:szCs w:val="26"/>
        </w:rPr>
        <w:t>2.1.1.2</w:t>
      </w:r>
      <w:r w:rsidRPr="00FC6FBF">
        <w:rPr>
          <w:color w:val="000000"/>
          <w:sz w:val="26"/>
          <w:szCs w:val="26"/>
        </w:rPr>
        <w:t>0</w:t>
      </w:r>
      <w:r w:rsidRPr="00982ABC">
        <w:rPr>
          <w:color w:val="000000"/>
          <w:sz w:val="26"/>
          <w:szCs w:val="26"/>
        </w:rPr>
        <w:t xml:space="preserve">.Исполнитель обязан до начала проведения соответствующих работ по техническому обслуживанию лифтов оформить </w:t>
      </w:r>
      <w:r w:rsidRPr="00982ABC">
        <w:rPr>
          <w:sz w:val="26"/>
          <w:szCs w:val="26"/>
        </w:rPr>
        <w:t>разовые</w:t>
      </w:r>
      <w:r w:rsidRPr="00982ABC">
        <w:rPr>
          <w:color w:val="000000"/>
          <w:sz w:val="26"/>
          <w:szCs w:val="26"/>
        </w:rPr>
        <w:t xml:space="preserve"> пропуска для допуска своих сотрудников на объекты Заказчика и все работы на объектах Заказчика производить только в присутствии представителя Заказчика. Предварительно, не позднее 2 рабочих</w:t>
      </w:r>
      <w:r>
        <w:rPr>
          <w:color w:val="000000"/>
          <w:sz w:val="26"/>
          <w:szCs w:val="26"/>
        </w:rPr>
        <w:t xml:space="preserve"> дней до даты проведения работ по техническому обслуживанию, Исполнитель обязуется уведомить Заказчика, путем направления уведомления на электронный адрес, указанный в разделе 10 Договора.</w:t>
      </w:r>
    </w:p>
    <w:p w:rsidR="001161DF" w:rsidRPr="00D529D1" w:rsidRDefault="001161DF" w:rsidP="001161DF">
      <w:pPr>
        <w:ind w:left="-709" w:firstLine="709"/>
        <w:contextualSpacing/>
        <w:jc w:val="both"/>
        <w:rPr>
          <w:sz w:val="26"/>
          <w:szCs w:val="26"/>
        </w:rPr>
      </w:pPr>
      <w:r>
        <w:rPr>
          <w:sz w:val="26"/>
          <w:szCs w:val="26"/>
        </w:rPr>
        <w:t xml:space="preserve">2.2. По заданию Заказчика, на основании Заявок Заказчика, составленных по форме, согласованной Сторонами в Приложении №6 Договора, Исполнитель обязуется </w:t>
      </w:r>
      <w:r w:rsidRPr="005826A7">
        <w:rPr>
          <w:sz w:val="26"/>
          <w:szCs w:val="26"/>
        </w:rPr>
        <w:t>проводит</w:t>
      </w:r>
      <w:r>
        <w:rPr>
          <w:sz w:val="26"/>
          <w:szCs w:val="26"/>
        </w:rPr>
        <w:t>ь Р</w:t>
      </w:r>
      <w:r w:rsidRPr="005826A7">
        <w:rPr>
          <w:sz w:val="26"/>
          <w:szCs w:val="26"/>
        </w:rPr>
        <w:t xml:space="preserve">емонтные, аварийные работы, </w:t>
      </w:r>
      <w:r>
        <w:rPr>
          <w:sz w:val="26"/>
          <w:szCs w:val="26"/>
        </w:rPr>
        <w:t>включая обеспечение запасными частями,</w:t>
      </w:r>
      <w:r w:rsidRPr="005C7111">
        <w:rPr>
          <w:sz w:val="26"/>
          <w:szCs w:val="26"/>
        </w:rPr>
        <w:t xml:space="preserve"> </w:t>
      </w:r>
      <w:r>
        <w:rPr>
          <w:sz w:val="26"/>
          <w:szCs w:val="26"/>
        </w:rPr>
        <w:t>узлами</w:t>
      </w:r>
      <w:r w:rsidRPr="005826A7">
        <w:rPr>
          <w:sz w:val="26"/>
          <w:szCs w:val="26"/>
        </w:rPr>
        <w:t xml:space="preserve"> лифтов и </w:t>
      </w:r>
      <w:r>
        <w:rPr>
          <w:sz w:val="26"/>
          <w:szCs w:val="26"/>
        </w:rPr>
        <w:t>другими деталями, необходимыми</w:t>
      </w:r>
      <w:r w:rsidRPr="005826A7">
        <w:rPr>
          <w:sz w:val="26"/>
          <w:szCs w:val="26"/>
        </w:rPr>
        <w:t xml:space="preserve"> для ремонта</w:t>
      </w:r>
      <w:r>
        <w:rPr>
          <w:sz w:val="26"/>
          <w:szCs w:val="26"/>
        </w:rPr>
        <w:t xml:space="preserve"> Оборудования (далее - ЗИП). При выполнении Ремонтных</w:t>
      </w:r>
      <w:r w:rsidRPr="005826A7">
        <w:rPr>
          <w:sz w:val="26"/>
          <w:szCs w:val="26"/>
        </w:rPr>
        <w:t>,</w:t>
      </w:r>
      <w:r>
        <w:rPr>
          <w:sz w:val="26"/>
          <w:szCs w:val="26"/>
        </w:rPr>
        <w:t xml:space="preserve"> аварийных</w:t>
      </w:r>
      <w:r w:rsidRPr="005826A7">
        <w:rPr>
          <w:sz w:val="26"/>
          <w:szCs w:val="26"/>
        </w:rPr>
        <w:t xml:space="preserve"> работ</w:t>
      </w:r>
      <w:r>
        <w:rPr>
          <w:sz w:val="26"/>
          <w:szCs w:val="26"/>
        </w:rPr>
        <w:t xml:space="preserve"> Исполнитель обязуется</w:t>
      </w:r>
      <w:r w:rsidRPr="00D529D1">
        <w:rPr>
          <w:sz w:val="26"/>
          <w:szCs w:val="26"/>
        </w:rPr>
        <w:t>:</w:t>
      </w:r>
    </w:p>
    <w:p w:rsidR="001161DF" w:rsidRDefault="001161DF" w:rsidP="001161DF">
      <w:pPr>
        <w:ind w:left="-709" w:firstLine="709"/>
        <w:contextualSpacing/>
        <w:jc w:val="both"/>
        <w:rPr>
          <w:sz w:val="26"/>
          <w:szCs w:val="26"/>
        </w:rPr>
      </w:pPr>
      <w:r>
        <w:rPr>
          <w:sz w:val="26"/>
          <w:szCs w:val="26"/>
        </w:rPr>
        <w:t xml:space="preserve">2.2.1. Своевременно обеспечивать выполнение </w:t>
      </w:r>
      <w:r w:rsidR="003553A4">
        <w:rPr>
          <w:sz w:val="26"/>
          <w:szCs w:val="26"/>
        </w:rPr>
        <w:t>р</w:t>
      </w:r>
      <w:r>
        <w:rPr>
          <w:sz w:val="26"/>
          <w:szCs w:val="26"/>
        </w:rPr>
        <w:t>емонтных</w:t>
      </w:r>
      <w:r w:rsidRPr="005826A7">
        <w:rPr>
          <w:sz w:val="26"/>
          <w:szCs w:val="26"/>
        </w:rPr>
        <w:t>,</w:t>
      </w:r>
      <w:r>
        <w:rPr>
          <w:sz w:val="26"/>
          <w:szCs w:val="26"/>
        </w:rPr>
        <w:t xml:space="preserve"> </w:t>
      </w:r>
      <w:r w:rsidRPr="00863C7B">
        <w:rPr>
          <w:sz w:val="26"/>
          <w:szCs w:val="26"/>
        </w:rPr>
        <w:t>аварийн</w:t>
      </w:r>
      <w:r w:rsidR="003553A4" w:rsidRPr="00863C7B">
        <w:rPr>
          <w:sz w:val="26"/>
          <w:szCs w:val="26"/>
        </w:rPr>
        <w:t>ых</w:t>
      </w:r>
      <w:r w:rsidRPr="005826A7">
        <w:rPr>
          <w:sz w:val="26"/>
          <w:szCs w:val="26"/>
        </w:rPr>
        <w:t xml:space="preserve"> </w:t>
      </w:r>
      <w:r w:rsidR="003553A4" w:rsidRPr="005826A7">
        <w:rPr>
          <w:sz w:val="26"/>
          <w:szCs w:val="26"/>
        </w:rPr>
        <w:t>работ</w:t>
      </w:r>
      <w:r w:rsidR="003553A4">
        <w:rPr>
          <w:sz w:val="26"/>
          <w:szCs w:val="26"/>
        </w:rPr>
        <w:t xml:space="preserve"> необходимыми</w:t>
      </w:r>
      <w:r>
        <w:rPr>
          <w:sz w:val="26"/>
          <w:szCs w:val="26"/>
        </w:rPr>
        <w:t xml:space="preserve"> ЗИП. Исполнитель обязан сообщить точные даты разгрузки ЗИП на соответствующий Объект не позднее чем за 1 (один) рабочий день до даты разгрузки.</w:t>
      </w:r>
    </w:p>
    <w:p w:rsidR="001161DF" w:rsidRDefault="001161DF" w:rsidP="001161DF">
      <w:pPr>
        <w:ind w:left="-709" w:firstLine="709"/>
        <w:contextualSpacing/>
        <w:jc w:val="both"/>
        <w:rPr>
          <w:sz w:val="26"/>
          <w:szCs w:val="26"/>
        </w:rPr>
      </w:pPr>
      <w:r>
        <w:rPr>
          <w:sz w:val="26"/>
          <w:szCs w:val="26"/>
        </w:rPr>
        <w:t>2.2.2 Осуществлять монтаж только сертифицированных ЗИП, деталей и узлов, характеристик, технических данных, соответствующих паспорту завода-</w:t>
      </w:r>
      <w:r w:rsidR="00224066">
        <w:rPr>
          <w:sz w:val="26"/>
          <w:szCs w:val="26"/>
        </w:rPr>
        <w:t>изготовителя лифта</w:t>
      </w:r>
      <w:r>
        <w:rPr>
          <w:sz w:val="26"/>
          <w:szCs w:val="26"/>
        </w:rPr>
        <w:t xml:space="preserve">, с привлечением </w:t>
      </w:r>
      <w:r w:rsidRPr="005826A7">
        <w:rPr>
          <w:sz w:val="26"/>
          <w:szCs w:val="26"/>
        </w:rPr>
        <w:t>квалифицированн</w:t>
      </w:r>
      <w:r>
        <w:rPr>
          <w:sz w:val="26"/>
          <w:szCs w:val="26"/>
        </w:rPr>
        <w:t xml:space="preserve">ого персонала по ремонту </w:t>
      </w:r>
    </w:p>
    <w:p w:rsidR="001161DF" w:rsidRDefault="001161DF" w:rsidP="001161DF">
      <w:pPr>
        <w:ind w:left="-709" w:firstLine="709"/>
        <w:contextualSpacing/>
        <w:jc w:val="both"/>
        <w:rPr>
          <w:sz w:val="26"/>
          <w:szCs w:val="26"/>
        </w:rPr>
      </w:pPr>
      <w:r>
        <w:rPr>
          <w:sz w:val="26"/>
          <w:szCs w:val="26"/>
        </w:rPr>
        <w:t>2.2.3 Предъявить Заказчику по окончании ремонта лифт для частичного технического освидетельствования в соответствии с Техническим регламентом ТР ТС 011/2011.</w:t>
      </w:r>
    </w:p>
    <w:p w:rsidR="001161DF" w:rsidRDefault="001161DF" w:rsidP="001161DF">
      <w:pPr>
        <w:ind w:left="-709" w:right="323" w:firstLine="709"/>
        <w:jc w:val="both"/>
        <w:rPr>
          <w:color w:val="000000"/>
          <w:sz w:val="26"/>
          <w:szCs w:val="26"/>
        </w:rPr>
      </w:pPr>
      <w:r>
        <w:rPr>
          <w:sz w:val="26"/>
          <w:szCs w:val="26"/>
        </w:rPr>
        <w:t xml:space="preserve">2.2.4. </w:t>
      </w:r>
      <w:r w:rsidRPr="00982ABC">
        <w:rPr>
          <w:color w:val="000000"/>
          <w:sz w:val="26"/>
          <w:szCs w:val="26"/>
        </w:rPr>
        <w:t xml:space="preserve">Исполнитель обязан до начала проведения соответствующих работ по ремонту лифтов оформить </w:t>
      </w:r>
      <w:r w:rsidRPr="00982ABC">
        <w:rPr>
          <w:sz w:val="26"/>
          <w:szCs w:val="26"/>
        </w:rPr>
        <w:t>разовые</w:t>
      </w:r>
      <w:r w:rsidRPr="00982ABC">
        <w:rPr>
          <w:color w:val="000000"/>
          <w:sz w:val="26"/>
          <w:szCs w:val="26"/>
        </w:rPr>
        <w:t xml:space="preserve"> пропуска для допуска своих сотрудников на объекты Заказчика и все работы на объектах Заказчика производить только в присутствии представителя Заказчика. Предварительно, не позднее 2 рабочих дней до даты</w:t>
      </w:r>
      <w:r>
        <w:rPr>
          <w:color w:val="000000"/>
          <w:sz w:val="26"/>
          <w:szCs w:val="26"/>
        </w:rPr>
        <w:t xml:space="preserve"> проведения работ по ремонту, Исполнитель обязуется уведомить Заказчика, путем направления уведомления на электронный адрес, указанный в разделе 10 Договора.</w:t>
      </w:r>
    </w:p>
    <w:p w:rsidR="001161DF" w:rsidRPr="005826A7" w:rsidRDefault="001161DF" w:rsidP="001161DF">
      <w:pPr>
        <w:ind w:left="-709" w:firstLine="709"/>
        <w:contextualSpacing/>
        <w:jc w:val="both"/>
        <w:rPr>
          <w:sz w:val="26"/>
          <w:szCs w:val="26"/>
        </w:rPr>
      </w:pPr>
    </w:p>
    <w:p w:rsidR="001161DF" w:rsidRDefault="001161DF" w:rsidP="001161DF">
      <w:pPr>
        <w:ind w:left="-709" w:firstLine="709"/>
        <w:contextualSpacing/>
        <w:jc w:val="both"/>
        <w:rPr>
          <w:b/>
          <w:i/>
          <w:sz w:val="26"/>
          <w:szCs w:val="26"/>
        </w:rPr>
      </w:pPr>
      <w:r w:rsidRPr="005826A7">
        <w:rPr>
          <w:b/>
          <w:i/>
          <w:sz w:val="26"/>
          <w:szCs w:val="26"/>
        </w:rPr>
        <w:t>2.</w:t>
      </w:r>
      <w:r>
        <w:rPr>
          <w:b/>
          <w:i/>
          <w:sz w:val="26"/>
          <w:szCs w:val="26"/>
        </w:rPr>
        <w:t>3</w:t>
      </w:r>
      <w:r w:rsidRPr="005826A7">
        <w:rPr>
          <w:b/>
          <w:i/>
          <w:sz w:val="26"/>
          <w:szCs w:val="26"/>
        </w:rPr>
        <w:t>. Права и</w:t>
      </w:r>
      <w:r>
        <w:rPr>
          <w:b/>
          <w:i/>
          <w:sz w:val="26"/>
          <w:szCs w:val="26"/>
        </w:rPr>
        <w:t xml:space="preserve"> </w:t>
      </w:r>
      <w:r w:rsidRPr="005826A7">
        <w:rPr>
          <w:b/>
          <w:i/>
          <w:sz w:val="26"/>
          <w:szCs w:val="26"/>
        </w:rPr>
        <w:t>обязанности Заказчика</w:t>
      </w:r>
      <w:r>
        <w:rPr>
          <w:b/>
          <w:i/>
          <w:sz w:val="26"/>
          <w:szCs w:val="26"/>
        </w:rPr>
        <w:t>.</w:t>
      </w:r>
    </w:p>
    <w:p w:rsidR="001161DF" w:rsidRPr="005826A7" w:rsidRDefault="001161DF" w:rsidP="001161DF">
      <w:pPr>
        <w:ind w:left="-709" w:firstLine="709"/>
        <w:contextualSpacing/>
        <w:jc w:val="both"/>
        <w:rPr>
          <w:b/>
          <w:i/>
          <w:sz w:val="26"/>
          <w:szCs w:val="26"/>
        </w:rPr>
      </w:pPr>
      <w:r w:rsidRPr="005826A7">
        <w:rPr>
          <w:sz w:val="26"/>
          <w:szCs w:val="26"/>
        </w:rPr>
        <w:t xml:space="preserve">В соответствии с настоящим Договором </w:t>
      </w:r>
      <w:r>
        <w:rPr>
          <w:sz w:val="26"/>
          <w:szCs w:val="26"/>
        </w:rPr>
        <w:t xml:space="preserve">Заказчик </w:t>
      </w:r>
      <w:r w:rsidRPr="005826A7">
        <w:rPr>
          <w:sz w:val="26"/>
          <w:szCs w:val="26"/>
        </w:rPr>
        <w:t>обязуется</w:t>
      </w:r>
      <w:r w:rsidRPr="006D5891">
        <w:rPr>
          <w:sz w:val="26"/>
          <w:szCs w:val="26"/>
        </w:rPr>
        <w:t>:</w:t>
      </w:r>
    </w:p>
    <w:p w:rsidR="001161DF" w:rsidRPr="005826A7" w:rsidRDefault="001161DF" w:rsidP="001161DF">
      <w:pPr>
        <w:ind w:left="-709" w:firstLine="709"/>
        <w:contextualSpacing/>
        <w:jc w:val="both"/>
        <w:rPr>
          <w:sz w:val="26"/>
          <w:szCs w:val="26"/>
        </w:rPr>
      </w:pPr>
      <w:r w:rsidRPr="005826A7">
        <w:rPr>
          <w:sz w:val="26"/>
          <w:szCs w:val="26"/>
        </w:rPr>
        <w:t>2.</w:t>
      </w:r>
      <w:r>
        <w:rPr>
          <w:sz w:val="26"/>
          <w:szCs w:val="26"/>
        </w:rPr>
        <w:t>3</w:t>
      </w:r>
      <w:r w:rsidRPr="005826A7">
        <w:rPr>
          <w:sz w:val="26"/>
          <w:szCs w:val="26"/>
        </w:rPr>
        <w:t>.1. Информировать Исполнителя обо всех обнаруженных неисправностях Оборудования, в том числе любых повреждениях Оборудования или изменении условий эксплуатации Оборудования, которые могут повлиять на работоспособность Оборудования.</w:t>
      </w:r>
    </w:p>
    <w:p w:rsidR="001161DF" w:rsidRPr="005826A7" w:rsidRDefault="001161DF" w:rsidP="001161DF">
      <w:pPr>
        <w:ind w:left="-709" w:firstLine="709"/>
        <w:contextualSpacing/>
        <w:jc w:val="both"/>
        <w:rPr>
          <w:sz w:val="26"/>
          <w:szCs w:val="26"/>
        </w:rPr>
      </w:pPr>
      <w:r w:rsidRPr="005826A7">
        <w:rPr>
          <w:sz w:val="26"/>
          <w:szCs w:val="26"/>
        </w:rPr>
        <w:t>2.</w:t>
      </w:r>
      <w:r>
        <w:rPr>
          <w:sz w:val="26"/>
          <w:szCs w:val="26"/>
        </w:rPr>
        <w:t>3</w:t>
      </w:r>
      <w:r w:rsidRPr="005826A7">
        <w:rPr>
          <w:sz w:val="26"/>
          <w:szCs w:val="26"/>
        </w:rPr>
        <w:t>.2.</w:t>
      </w:r>
      <w:r>
        <w:rPr>
          <w:sz w:val="26"/>
          <w:szCs w:val="26"/>
        </w:rPr>
        <w:t xml:space="preserve"> </w:t>
      </w:r>
      <w:r w:rsidRPr="005826A7">
        <w:rPr>
          <w:sz w:val="26"/>
          <w:szCs w:val="26"/>
        </w:rPr>
        <w:t xml:space="preserve">Назначить специалистов или дежурный персонал на </w:t>
      </w:r>
      <w:r>
        <w:rPr>
          <w:sz w:val="26"/>
          <w:szCs w:val="26"/>
        </w:rPr>
        <w:t>О</w:t>
      </w:r>
      <w:r w:rsidRPr="005826A7">
        <w:rPr>
          <w:sz w:val="26"/>
          <w:szCs w:val="26"/>
        </w:rPr>
        <w:t xml:space="preserve">бъектах, ответственных </w:t>
      </w:r>
      <w:r>
        <w:rPr>
          <w:sz w:val="26"/>
          <w:szCs w:val="26"/>
        </w:rPr>
        <w:t xml:space="preserve">и осуществляющих </w:t>
      </w:r>
      <w:r w:rsidRPr="005826A7">
        <w:rPr>
          <w:sz w:val="26"/>
          <w:szCs w:val="26"/>
        </w:rPr>
        <w:t xml:space="preserve">контроль </w:t>
      </w:r>
      <w:r>
        <w:rPr>
          <w:sz w:val="26"/>
          <w:szCs w:val="26"/>
        </w:rPr>
        <w:t>за работами</w:t>
      </w:r>
      <w:r w:rsidRPr="005826A7">
        <w:rPr>
          <w:sz w:val="26"/>
          <w:szCs w:val="26"/>
        </w:rPr>
        <w:t xml:space="preserve"> Исполнителя </w:t>
      </w:r>
      <w:r>
        <w:rPr>
          <w:sz w:val="26"/>
          <w:szCs w:val="26"/>
        </w:rPr>
        <w:t xml:space="preserve">по эксплуатации </w:t>
      </w:r>
      <w:r w:rsidRPr="005826A7">
        <w:rPr>
          <w:sz w:val="26"/>
          <w:szCs w:val="26"/>
        </w:rPr>
        <w:t>Оборудования.</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.3.</w:t>
      </w:r>
      <w:r>
        <w:rPr>
          <w:sz w:val="26"/>
          <w:szCs w:val="26"/>
        </w:rPr>
        <w:t xml:space="preserve"> </w:t>
      </w:r>
      <w:r w:rsidRPr="005826A7">
        <w:rPr>
          <w:sz w:val="26"/>
          <w:szCs w:val="26"/>
        </w:rPr>
        <w:t>Осуществлять ежесменные осмотры Оборудования в соответствии с «Производственной инструкцией лифтера», утвержденной организацией Заказчика.</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.4.</w:t>
      </w:r>
      <w:r>
        <w:rPr>
          <w:sz w:val="26"/>
          <w:szCs w:val="26"/>
        </w:rPr>
        <w:t xml:space="preserve"> </w:t>
      </w:r>
      <w:r w:rsidRPr="005826A7">
        <w:rPr>
          <w:sz w:val="26"/>
          <w:szCs w:val="26"/>
        </w:rPr>
        <w:t xml:space="preserve">Своевременно принимать и оплачивать </w:t>
      </w:r>
      <w:r>
        <w:rPr>
          <w:sz w:val="26"/>
          <w:szCs w:val="26"/>
        </w:rPr>
        <w:t>Р</w:t>
      </w:r>
      <w:r w:rsidRPr="005826A7">
        <w:rPr>
          <w:sz w:val="26"/>
          <w:szCs w:val="26"/>
        </w:rPr>
        <w:t>абот</w:t>
      </w:r>
      <w:r>
        <w:rPr>
          <w:sz w:val="26"/>
          <w:szCs w:val="26"/>
        </w:rPr>
        <w:t>ы</w:t>
      </w:r>
      <w:r w:rsidRPr="005826A7">
        <w:rPr>
          <w:sz w:val="26"/>
          <w:szCs w:val="26"/>
        </w:rPr>
        <w:t xml:space="preserve"> по техническому обслуживанию</w:t>
      </w:r>
      <w:r>
        <w:rPr>
          <w:sz w:val="26"/>
          <w:szCs w:val="26"/>
        </w:rPr>
        <w:t xml:space="preserve"> Оборудования</w:t>
      </w:r>
      <w:r w:rsidRPr="005826A7">
        <w:rPr>
          <w:sz w:val="26"/>
          <w:szCs w:val="26"/>
        </w:rPr>
        <w:t>, выполняемые Исполнителем по настоящему Договору.</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.5. Обеспечивать надежное электроснабжение Оборудования и содержать в полной исправности электрическую проводку, предохранительные устройства до главного рубильника Оборудования. Содержать в полной исправности кабели лифтовой связи и диспетчеризации.</w:t>
      </w:r>
    </w:p>
    <w:p w:rsidR="001161DF" w:rsidRPr="00982ABC" w:rsidRDefault="001161DF" w:rsidP="001161DF">
      <w:pPr>
        <w:ind w:left="-709" w:firstLine="709"/>
        <w:contextualSpacing/>
        <w:jc w:val="both"/>
        <w:rPr>
          <w:sz w:val="26"/>
          <w:szCs w:val="26"/>
        </w:rPr>
      </w:pPr>
      <w:r>
        <w:rPr>
          <w:sz w:val="26"/>
          <w:szCs w:val="26"/>
        </w:rPr>
        <w:t>2.3</w:t>
      </w:r>
      <w:r w:rsidRPr="005826A7">
        <w:rPr>
          <w:sz w:val="26"/>
          <w:szCs w:val="26"/>
        </w:rPr>
        <w:t>.6. Обеспечивать свободные подходы к Оборудованию и к дверям машинного помещения. Обеспечивать соответствующую освещенность подходов к машинным помещениям и этажных площадок перед каждой дверью шахты лифта в любое время суток на всех этажах объекта Заказчика.</w:t>
      </w:r>
      <w:r>
        <w:rPr>
          <w:sz w:val="26"/>
          <w:szCs w:val="26"/>
        </w:rPr>
        <w:t xml:space="preserve"> </w:t>
      </w:r>
      <w:r w:rsidRPr="00982ABC">
        <w:rPr>
          <w:color w:val="000000"/>
          <w:sz w:val="26"/>
          <w:szCs w:val="26"/>
        </w:rPr>
        <w:t xml:space="preserve">Доступ и подходы в здание и машинное помещение обслуживающему лифты персоналу и персоналу аварийной службы предоставляется на основании оформленного в соответствии с п.2.1.1.23. Договора </w:t>
      </w:r>
      <w:r w:rsidRPr="00982ABC">
        <w:rPr>
          <w:sz w:val="26"/>
          <w:szCs w:val="26"/>
        </w:rPr>
        <w:t>разового</w:t>
      </w:r>
      <w:r w:rsidRPr="00982ABC">
        <w:rPr>
          <w:color w:val="000000"/>
          <w:sz w:val="26"/>
          <w:szCs w:val="26"/>
        </w:rPr>
        <w:t xml:space="preserve"> пропуска.</w:t>
      </w:r>
    </w:p>
    <w:p w:rsidR="001161DF" w:rsidRPr="005826A7" w:rsidRDefault="001161DF" w:rsidP="001161DF">
      <w:pPr>
        <w:ind w:left="-709" w:firstLine="709"/>
        <w:contextualSpacing/>
        <w:jc w:val="both"/>
        <w:rPr>
          <w:sz w:val="26"/>
          <w:szCs w:val="26"/>
        </w:rPr>
      </w:pPr>
      <w:r w:rsidRPr="00982ABC">
        <w:rPr>
          <w:sz w:val="26"/>
          <w:szCs w:val="26"/>
        </w:rPr>
        <w:t>2.3.7. Обеспечить своевременное проведение ремонта машинных помещений</w:t>
      </w:r>
      <w:r w:rsidRPr="005826A7">
        <w:rPr>
          <w:sz w:val="26"/>
          <w:szCs w:val="26"/>
        </w:rPr>
        <w:t xml:space="preserve">, строительной части шахт и машинных помещений лифтов (Оборудования). </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 xml:space="preserve">.8. Уведомлять Исполнителя письменно или по телефону, не менее чем за </w:t>
      </w:r>
      <w:r>
        <w:rPr>
          <w:sz w:val="26"/>
          <w:szCs w:val="26"/>
        </w:rPr>
        <w:br/>
      </w:r>
      <w:r w:rsidRPr="005826A7">
        <w:rPr>
          <w:sz w:val="26"/>
          <w:szCs w:val="26"/>
        </w:rPr>
        <w:t>3 (Три) рабочих дня, о проведении всех видов работ, которые могут влиять на работоспособность Оборудования.</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.9. Обеспечить температурный режим в машинных, блочных помещениях и шахтах лифтов в соответствии с нормативно-технической документацией завода – изготовителя.</w:t>
      </w:r>
    </w:p>
    <w:p w:rsidR="001161DF" w:rsidRPr="005826A7" w:rsidRDefault="001161DF" w:rsidP="001161DF">
      <w:pPr>
        <w:ind w:left="-709" w:firstLine="709"/>
        <w:contextualSpacing/>
        <w:jc w:val="both"/>
        <w:rPr>
          <w:sz w:val="26"/>
          <w:szCs w:val="26"/>
        </w:rPr>
      </w:pPr>
      <w:r w:rsidRPr="005826A7">
        <w:rPr>
          <w:sz w:val="26"/>
          <w:szCs w:val="26"/>
        </w:rPr>
        <w:t>2.</w:t>
      </w:r>
      <w:r>
        <w:rPr>
          <w:sz w:val="26"/>
          <w:szCs w:val="26"/>
        </w:rPr>
        <w:t>3</w:t>
      </w:r>
      <w:r w:rsidRPr="005826A7">
        <w:rPr>
          <w:sz w:val="26"/>
          <w:szCs w:val="26"/>
        </w:rPr>
        <w:t>.10. Обеспечивать постоянное надежное закрывание замков дверей машинных помещений или шкафов управления, где они имеются, а также обеспечить хранение ключей</w:t>
      </w:r>
      <w:r>
        <w:rPr>
          <w:sz w:val="26"/>
          <w:szCs w:val="26"/>
        </w:rPr>
        <w:t xml:space="preserve"> в соответствии с требованиями </w:t>
      </w:r>
      <w:r w:rsidRPr="005826A7">
        <w:rPr>
          <w:sz w:val="26"/>
          <w:szCs w:val="26"/>
        </w:rPr>
        <w:t>Федеральной службой по экологическому, технологическому и атомному надзору. Вести журнал выдачи ключей от машинных помещений или шкафов управления.</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.11. Не допускать посторонних лиц в машинное помещение лифта. При необходимости такого посещения, оно должно согласовываться с Исполнителем.</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.12. Обеспечивать возможность доступа обслуживающего персонала Исполнителя ко всем составным частям Оборудования.</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.13. Организовывать проведение ежегодного технического освидетельствования Оборудования.</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.14. Постоянно содержать в чистоте купе кабины, шахтные двери, пороги дверей кабины, поручни и площадки.</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 xml:space="preserve">.15. Утвердить список сотрудников Исполнителя и обеспечивать их доступ для </w:t>
      </w:r>
      <w:r>
        <w:rPr>
          <w:sz w:val="26"/>
          <w:szCs w:val="26"/>
        </w:rPr>
        <w:t>выполнения Р</w:t>
      </w:r>
      <w:r w:rsidRPr="005826A7">
        <w:rPr>
          <w:sz w:val="26"/>
          <w:szCs w:val="26"/>
        </w:rPr>
        <w:t>абот по техническому обслуживани</w:t>
      </w:r>
      <w:r>
        <w:rPr>
          <w:sz w:val="26"/>
          <w:szCs w:val="26"/>
        </w:rPr>
        <w:t>ю</w:t>
      </w:r>
      <w:r w:rsidRPr="005826A7">
        <w:rPr>
          <w:sz w:val="26"/>
          <w:szCs w:val="26"/>
        </w:rPr>
        <w:t xml:space="preserve"> Оборудования в соответствии с графиком.</w:t>
      </w:r>
    </w:p>
    <w:p w:rsidR="001161DF" w:rsidRPr="005826A7" w:rsidRDefault="001161DF" w:rsidP="001161DF">
      <w:pPr>
        <w:ind w:left="-709" w:firstLine="709"/>
        <w:contextualSpacing/>
        <w:jc w:val="both"/>
        <w:rPr>
          <w:sz w:val="26"/>
          <w:szCs w:val="26"/>
        </w:rPr>
      </w:pPr>
      <w:r>
        <w:rPr>
          <w:sz w:val="26"/>
          <w:szCs w:val="26"/>
        </w:rPr>
        <w:t>2.3</w:t>
      </w:r>
      <w:r w:rsidRPr="005826A7">
        <w:rPr>
          <w:sz w:val="26"/>
          <w:szCs w:val="26"/>
        </w:rPr>
        <w:t>.16. Производить страхование гражданской ответственности как владелец опасного объекта за причинение вреда в результате аварии на опасном объекте в соответствии с требованиями, установленными законодательством РФ.</w:t>
      </w:r>
    </w:p>
    <w:p w:rsidR="001161DF" w:rsidRDefault="001161DF" w:rsidP="001161DF">
      <w:pPr>
        <w:ind w:left="-709" w:firstLine="709"/>
        <w:contextualSpacing/>
        <w:jc w:val="both"/>
        <w:rPr>
          <w:sz w:val="26"/>
          <w:szCs w:val="26"/>
        </w:rPr>
      </w:pPr>
      <w:r>
        <w:rPr>
          <w:sz w:val="26"/>
          <w:szCs w:val="26"/>
        </w:rPr>
        <w:t>2.3</w:t>
      </w:r>
      <w:r w:rsidRPr="005826A7">
        <w:rPr>
          <w:sz w:val="26"/>
          <w:szCs w:val="26"/>
        </w:rPr>
        <w:t>.17. Обеспечить выполнение требований противопожарной безопасности, правил техники безопасности и охраны труда.</w:t>
      </w:r>
    </w:p>
    <w:p w:rsidR="001161DF" w:rsidRPr="005826A7" w:rsidRDefault="001161DF" w:rsidP="001161DF">
      <w:pPr>
        <w:ind w:left="-709" w:firstLine="709"/>
        <w:contextualSpacing/>
        <w:jc w:val="both"/>
        <w:rPr>
          <w:sz w:val="26"/>
          <w:szCs w:val="26"/>
        </w:rPr>
      </w:pPr>
      <w:r w:rsidRPr="005826A7">
        <w:rPr>
          <w:sz w:val="26"/>
          <w:szCs w:val="26"/>
        </w:rPr>
        <w:t xml:space="preserve">В соответствии с настоящим Договором </w:t>
      </w:r>
      <w:r>
        <w:rPr>
          <w:sz w:val="26"/>
          <w:szCs w:val="26"/>
        </w:rPr>
        <w:t>Заказчик вправе</w:t>
      </w:r>
      <w:r w:rsidRPr="006D5891">
        <w:rPr>
          <w:sz w:val="26"/>
          <w:szCs w:val="26"/>
        </w:rPr>
        <w:t>:</w:t>
      </w:r>
    </w:p>
    <w:p w:rsidR="001161DF" w:rsidRDefault="001161DF" w:rsidP="001161DF">
      <w:pPr>
        <w:ind w:left="-709" w:firstLine="709"/>
        <w:contextualSpacing/>
        <w:jc w:val="both"/>
        <w:rPr>
          <w:sz w:val="26"/>
          <w:szCs w:val="26"/>
        </w:rPr>
      </w:pPr>
      <w:r>
        <w:rPr>
          <w:sz w:val="26"/>
          <w:szCs w:val="26"/>
        </w:rPr>
        <w:t>2.3</w:t>
      </w:r>
      <w:r w:rsidRPr="005826A7">
        <w:rPr>
          <w:sz w:val="26"/>
          <w:szCs w:val="26"/>
        </w:rPr>
        <w:t xml:space="preserve">.18. </w:t>
      </w:r>
      <w:r>
        <w:rPr>
          <w:sz w:val="26"/>
          <w:szCs w:val="26"/>
        </w:rPr>
        <w:t>К</w:t>
      </w:r>
      <w:r w:rsidRPr="005826A7">
        <w:rPr>
          <w:sz w:val="26"/>
          <w:szCs w:val="26"/>
        </w:rPr>
        <w:t>онтролировать работу Исполнителя.</w:t>
      </w:r>
    </w:p>
    <w:p w:rsidR="001161DF" w:rsidRDefault="001161DF" w:rsidP="001161DF">
      <w:pPr>
        <w:ind w:left="-709" w:firstLine="709"/>
        <w:contextualSpacing/>
        <w:jc w:val="both"/>
        <w:rPr>
          <w:sz w:val="26"/>
          <w:szCs w:val="26"/>
        </w:rPr>
      </w:pPr>
      <w:r>
        <w:rPr>
          <w:sz w:val="26"/>
          <w:szCs w:val="26"/>
        </w:rPr>
        <w:t xml:space="preserve">2.3.19. В случае отсутствия необходимости в обслуживании лифтов, Заказчик вправе в одностороннем порядке отказаться от обслуживания и исключить соответствующий лифт из обслуживания по настоящему Договору, путем направления уведомления Исполнителю за 10 дней до такого исключения. Цена договора при этом подлежит соразмерному уменьшению. </w:t>
      </w:r>
    </w:p>
    <w:p w:rsidR="00DB2B38" w:rsidRDefault="00DB2B38" w:rsidP="00DB2B38">
      <w:pPr>
        <w:rPr>
          <w:sz w:val="26"/>
          <w:szCs w:val="26"/>
        </w:rPr>
      </w:pPr>
    </w:p>
    <w:p w:rsidR="001161DF" w:rsidRPr="00DB2B38" w:rsidRDefault="001161DF" w:rsidP="00DB2B38">
      <w:pPr>
        <w:pStyle w:val="a4"/>
        <w:numPr>
          <w:ilvl w:val="0"/>
          <w:numId w:val="18"/>
        </w:numPr>
        <w:rPr>
          <w:b/>
          <w:sz w:val="26"/>
          <w:szCs w:val="26"/>
        </w:rPr>
      </w:pPr>
      <w:r w:rsidRPr="00DB2B38">
        <w:rPr>
          <w:b/>
          <w:sz w:val="26"/>
          <w:szCs w:val="26"/>
        </w:rPr>
        <w:t>СПЕЦИАЛЬНЫЕ ТРЕБОВАНИЯ К ВЫПОЛНЕНИЮ РАБОТ ПО ТЕХНИЧЕСКОМУ ОБСЛУЖИВАНИЮ ОБОРУДОВАНИЯ</w:t>
      </w:r>
    </w:p>
    <w:p w:rsidR="00DB2B38" w:rsidRPr="00DB2B38" w:rsidRDefault="00DB2B38" w:rsidP="00DB2B38">
      <w:pPr>
        <w:pStyle w:val="a4"/>
        <w:rPr>
          <w:b/>
          <w:sz w:val="26"/>
          <w:szCs w:val="26"/>
        </w:rPr>
      </w:pPr>
    </w:p>
    <w:p w:rsidR="001161DF" w:rsidRDefault="001161DF" w:rsidP="001161DF">
      <w:pPr>
        <w:ind w:left="-709" w:firstLine="709"/>
        <w:contextualSpacing/>
        <w:jc w:val="both"/>
        <w:rPr>
          <w:sz w:val="26"/>
          <w:szCs w:val="26"/>
        </w:rPr>
      </w:pPr>
      <w:r>
        <w:rPr>
          <w:sz w:val="26"/>
          <w:szCs w:val="26"/>
        </w:rPr>
        <w:t xml:space="preserve">3.1. </w:t>
      </w:r>
      <w:r w:rsidRPr="00A717CA">
        <w:rPr>
          <w:sz w:val="26"/>
          <w:szCs w:val="26"/>
        </w:rPr>
        <w:t xml:space="preserve">Проведение </w:t>
      </w:r>
      <w:r>
        <w:rPr>
          <w:sz w:val="26"/>
          <w:szCs w:val="26"/>
        </w:rPr>
        <w:t>Р</w:t>
      </w:r>
      <w:r w:rsidRPr="005826A7">
        <w:rPr>
          <w:sz w:val="26"/>
          <w:szCs w:val="26"/>
        </w:rPr>
        <w:t xml:space="preserve">абот по </w:t>
      </w:r>
      <w:r w:rsidRPr="00A717CA">
        <w:rPr>
          <w:sz w:val="26"/>
          <w:szCs w:val="26"/>
        </w:rPr>
        <w:t>техническо</w:t>
      </w:r>
      <w:r>
        <w:rPr>
          <w:sz w:val="26"/>
          <w:szCs w:val="26"/>
        </w:rPr>
        <w:t>му</w:t>
      </w:r>
      <w:r w:rsidRPr="00A717CA">
        <w:rPr>
          <w:sz w:val="26"/>
          <w:szCs w:val="26"/>
        </w:rPr>
        <w:t xml:space="preserve"> обслуживани</w:t>
      </w:r>
      <w:r>
        <w:rPr>
          <w:sz w:val="26"/>
          <w:szCs w:val="26"/>
        </w:rPr>
        <w:t>ю</w:t>
      </w:r>
      <w:r w:rsidRPr="00A717CA">
        <w:rPr>
          <w:sz w:val="26"/>
          <w:szCs w:val="26"/>
        </w:rPr>
        <w:t xml:space="preserve"> Оборудования</w:t>
      </w:r>
      <w:r w:rsidRPr="00D529D1">
        <w:rPr>
          <w:sz w:val="26"/>
          <w:szCs w:val="26"/>
        </w:rPr>
        <w:t>:</w:t>
      </w:r>
    </w:p>
    <w:p w:rsidR="001161DF" w:rsidRPr="00A717CA" w:rsidRDefault="001161DF" w:rsidP="001161DF">
      <w:pPr>
        <w:ind w:left="-709" w:firstLine="709"/>
        <w:contextualSpacing/>
        <w:jc w:val="both"/>
        <w:rPr>
          <w:sz w:val="26"/>
          <w:szCs w:val="26"/>
        </w:rPr>
      </w:pPr>
      <w:r>
        <w:rPr>
          <w:sz w:val="26"/>
          <w:szCs w:val="26"/>
        </w:rPr>
        <w:t>3.1.1.</w:t>
      </w:r>
      <w:r w:rsidRPr="00A717CA">
        <w:rPr>
          <w:sz w:val="26"/>
          <w:szCs w:val="26"/>
        </w:rPr>
        <w:t xml:space="preserve"> </w:t>
      </w:r>
      <w:r>
        <w:rPr>
          <w:sz w:val="26"/>
          <w:szCs w:val="26"/>
        </w:rPr>
        <w:t>Р</w:t>
      </w:r>
      <w:r w:rsidRPr="005826A7">
        <w:rPr>
          <w:sz w:val="26"/>
          <w:szCs w:val="26"/>
        </w:rPr>
        <w:t>абот</w:t>
      </w:r>
      <w:r>
        <w:rPr>
          <w:sz w:val="26"/>
          <w:szCs w:val="26"/>
        </w:rPr>
        <w:t>ы</w:t>
      </w:r>
      <w:r w:rsidRPr="005826A7">
        <w:rPr>
          <w:sz w:val="26"/>
          <w:szCs w:val="26"/>
        </w:rPr>
        <w:t xml:space="preserve"> по </w:t>
      </w:r>
      <w:r w:rsidRPr="00A717CA">
        <w:rPr>
          <w:sz w:val="26"/>
          <w:szCs w:val="26"/>
        </w:rPr>
        <w:t>техническо</w:t>
      </w:r>
      <w:r>
        <w:rPr>
          <w:sz w:val="26"/>
          <w:szCs w:val="26"/>
        </w:rPr>
        <w:t>му</w:t>
      </w:r>
      <w:r w:rsidRPr="00A717CA">
        <w:rPr>
          <w:sz w:val="26"/>
          <w:szCs w:val="26"/>
        </w:rPr>
        <w:t xml:space="preserve"> обслуживани</w:t>
      </w:r>
      <w:r>
        <w:rPr>
          <w:sz w:val="26"/>
          <w:szCs w:val="26"/>
        </w:rPr>
        <w:t>ю</w:t>
      </w:r>
      <w:r w:rsidRPr="00A717CA">
        <w:rPr>
          <w:sz w:val="26"/>
          <w:szCs w:val="26"/>
        </w:rPr>
        <w:t xml:space="preserve"> Оборудования </w:t>
      </w:r>
      <w:r>
        <w:rPr>
          <w:sz w:val="26"/>
          <w:szCs w:val="26"/>
        </w:rPr>
        <w:t>в</w:t>
      </w:r>
      <w:r w:rsidRPr="00A717CA">
        <w:rPr>
          <w:sz w:val="26"/>
          <w:szCs w:val="26"/>
        </w:rPr>
        <w:t xml:space="preserve"> период действия Договора осуществля</w:t>
      </w:r>
      <w:r>
        <w:rPr>
          <w:sz w:val="26"/>
          <w:szCs w:val="26"/>
        </w:rPr>
        <w:t>ю</w:t>
      </w:r>
      <w:r w:rsidRPr="00A717CA">
        <w:rPr>
          <w:sz w:val="26"/>
          <w:szCs w:val="26"/>
        </w:rPr>
        <w:t xml:space="preserve">тся по </w:t>
      </w:r>
      <w:r w:rsidRPr="00E67118">
        <w:rPr>
          <w:sz w:val="26"/>
          <w:szCs w:val="26"/>
        </w:rPr>
        <w:t>графику</w:t>
      </w:r>
      <w:r>
        <w:rPr>
          <w:sz w:val="26"/>
          <w:szCs w:val="26"/>
        </w:rPr>
        <w:t xml:space="preserve"> </w:t>
      </w:r>
      <w:r w:rsidRPr="00E67118">
        <w:rPr>
          <w:sz w:val="26"/>
          <w:szCs w:val="26"/>
        </w:rPr>
        <w:t>согласованн</w:t>
      </w:r>
      <w:r>
        <w:rPr>
          <w:sz w:val="26"/>
          <w:szCs w:val="26"/>
        </w:rPr>
        <w:t>ому</w:t>
      </w:r>
      <w:r w:rsidRPr="00E67118">
        <w:rPr>
          <w:sz w:val="26"/>
          <w:szCs w:val="26"/>
        </w:rPr>
        <w:t xml:space="preserve"> </w:t>
      </w:r>
      <w:r>
        <w:rPr>
          <w:sz w:val="26"/>
          <w:szCs w:val="26"/>
        </w:rPr>
        <w:t xml:space="preserve">Сторонами (Приложение № 7 к настоящему договору). </w:t>
      </w:r>
      <w:r w:rsidRPr="00A717CA">
        <w:rPr>
          <w:sz w:val="26"/>
          <w:szCs w:val="26"/>
        </w:rPr>
        <w:t>При этом допускается одновременная остановка для проведения работ не более чем одной единицы Оборудования на объекте</w:t>
      </w:r>
      <w:r>
        <w:rPr>
          <w:sz w:val="26"/>
          <w:szCs w:val="26"/>
        </w:rPr>
        <w:t xml:space="preserve"> Заказчика</w:t>
      </w:r>
      <w:r w:rsidRPr="00A717CA">
        <w:rPr>
          <w:sz w:val="26"/>
          <w:szCs w:val="26"/>
        </w:rPr>
        <w:t xml:space="preserve">. Проведение </w:t>
      </w:r>
      <w:r>
        <w:rPr>
          <w:sz w:val="26"/>
          <w:szCs w:val="26"/>
        </w:rPr>
        <w:t>Р</w:t>
      </w:r>
      <w:r w:rsidRPr="005826A7">
        <w:rPr>
          <w:sz w:val="26"/>
          <w:szCs w:val="26"/>
        </w:rPr>
        <w:t xml:space="preserve">абот по </w:t>
      </w:r>
      <w:r w:rsidRPr="00A717CA">
        <w:rPr>
          <w:sz w:val="26"/>
          <w:szCs w:val="26"/>
        </w:rPr>
        <w:t>техническо</w:t>
      </w:r>
      <w:r>
        <w:rPr>
          <w:sz w:val="26"/>
          <w:szCs w:val="26"/>
        </w:rPr>
        <w:t>му</w:t>
      </w:r>
      <w:r w:rsidRPr="00A717CA">
        <w:rPr>
          <w:sz w:val="26"/>
          <w:szCs w:val="26"/>
        </w:rPr>
        <w:t xml:space="preserve"> обслуживани</w:t>
      </w:r>
      <w:r>
        <w:rPr>
          <w:sz w:val="26"/>
          <w:szCs w:val="26"/>
        </w:rPr>
        <w:t>ю</w:t>
      </w:r>
      <w:r w:rsidRPr="00A717CA">
        <w:rPr>
          <w:sz w:val="26"/>
          <w:szCs w:val="26"/>
        </w:rPr>
        <w:t xml:space="preserve"> Оборудования не должно препятствовать работе персонала и посетителей </w:t>
      </w:r>
      <w:r>
        <w:rPr>
          <w:sz w:val="26"/>
          <w:szCs w:val="26"/>
        </w:rPr>
        <w:t xml:space="preserve">Заказчика </w:t>
      </w:r>
      <w:r w:rsidRPr="00A717CA">
        <w:rPr>
          <w:sz w:val="26"/>
          <w:szCs w:val="26"/>
        </w:rPr>
        <w:t xml:space="preserve">на </w:t>
      </w:r>
      <w:r>
        <w:rPr>
          <w:sz w:val="26"/>
          <w:szCs w:val="26"/>
        </w:rPr>
        <w:t>О</w:t>
      </w:r>
      <w:r w:rsidRPr="00A717CA">
        <w:rPr>
          <w:sz w:val="26"/>
          <w:szCs w:val="26"/>
        </w:rPr>
        <w:t>бъекте.</w:t>
      </w:r>
    </w:p>
    <w:p w:rsidR="001161DF" w:rsidRPr="00A717CA" w:rsidRDefault="001161DF" w:rsidP="001161DF">
      <w:pPr>
        <w:ind w:left="-709" w:firstLine="709"/>
        <w:contextualSpacing/>
        <w:jc w:val="both"/>
        <w:rPr>
          <w:sz w:val="26"/>
          <w:szCs w:val="26"/>
        </w:rPr>
      </w:pPr>
      <w:r>
        <w:rPr>
          <w:sz w:val="26"/>
          <w:szCs w:val="26"/>
        </w:rPr>
        <w:t>3</w:t>
      </w:r>
      <w:r w:rsidRPr="00A717CA">
        <w:rPr>
          <w:sz w:val="26"/>
          <w:szCs w:val="26"/>
        </w:rPr>
        <w:t>.</w:t>
      </w:r>
      <w:r>
        <w:rPr>
          <w:sz w:val="26"/>
          <w:szCs w:val="26"/>
        </w:rPr>
        <w:t>1.2</w:t>
      </w:r>
      <w:r w:rsidRPr="00A717CA">
        <w:rPr>
          <w:sz w:val="26"/>
          <w:szCs w:val="26"/>
        </w:rPr>
        <w:t>. В случае остановки Оборудования:</w:t>
      </w:r>
    </w:p>
    <w:p w:rsidR="001161DF" w:rsidRPr="00A717CA" w:rsidRDefault="001161DF" w:rsidP="001161DF">
      <w:pPr>
        <w:ind w:left="-709" w:firstLine="709"/>
        <w:contextualSpacing/>
        <w:jc w:val="both"/>
        <w:rPr>
          <w:sz w:val="26"/>
          <w:szCs w:val="26"/>
        </w:rPr>
      </w:pPr>
      <w:r>
        <w:rPr>
          <w:sz w:val="26"/>
          <w:szCs w:val="26"/>
        </w:rPr>
        <w:t>3</w:t>
      </w:r>
      <w:r w:rsidRPr="00A717CA">
        <w:rPr>
          <w:sz w:val="26"/>
          <w:szCs w:val="26"/>
        </w:rPr>
        <w:t>.</w:t>
      </w:r>
      <w:r>
        <w:rPr>
          <w:sz w:val="26"/>
          <w:szCs w:val="26"/>
        </w:rPr>
        <w:t>1.2</w:t>
      </w:r>
      <w:r w:rsidRPr="00A717CA">
        <w:rPr>
          <w:sz w:val="26"/>
          <w:szCs w:val="26"/>
        </w:rPr>
        <w:t>.1. с пассажирами в кабине:</w:t>
      </w:r>
    </w:p>
    <w:p w:rsidR="001161DF" w:rsidRPr="00A717CA" w:rsidRDefault="001161DF" w:rsidP="001161DF">
      <w:pPr>
        <w:ind w:left="-709" w:firstLine="709"/>
        <w:contextualSpacing/>
        <w:jc w:val="both"/>
        <w:rPr>
          <w:sz w:val="26"/>
          <w:szCs w:val="26"/>
        </w:rPr>
      </w:pPr>
      <w:r w:rsidRPr="00A717CA">
        <w:rPr>
          <w:sz w:val="26"/>
          <w:szCs w:val="26"/>
        </w:rPr>
        <w:t>Исполнитель обеспечивает высвобождение людей в течение 30 (</w:t>
      </w:r>
      <w:r>
        <w:rPr>
          <w:sz w:val="26"/>
          <w:szCs w:val="26"/>
        </w:rPr>
        <w:t>Т</w:t>
      </w:r>
      <w:r w:rsidRPr="00A717CA">
        <w:rPr>
          <w:sz w:val="26"/>
          <w:szCs w:val="26"/>
        </w:rPr>
        <w:t>ридцати) минут после поступления сообщения от дежурного лифтера группы эксплуатации по телефон</w:t>
      </w:r>
      <w:r>
        <w:rPr>
          <w:sz w:val="26"/>
          <w:szCs w:val="26"/>
        </w:rPr>
        <w:t>ам Исполнителя 8 (_) ____, 8(_) ____</w:t>
      </w:r>
      <w:r w:rsidRPr="00A717CA">
        <w:rPr>
          <w:sz w:val="26"/>
          <w:szCs w:val="26"/>
        </w:rPr>
        <w:t>.</w:t>
      </w:r>
    </w:p>
    <w:p w:rsidR="001161DF" w:rsidRPr="00A717CA" w:rsidRDefault="001161DF" w:rsidP="001161DF">
      <w:pPr>
        <w:ind w:left="-709" w:firstLine="709"/>
        <w:contextualSpacing/>
        <w:jc w:val="both"/>
        <w:rPr>
          <w:sz w:val="26"/>
          <w:szCs w:val="26"/>
        </w:rPr>
      </w:pPr>
      <w:r>
        <w:rPr>
          <w:sz w:val="26"/>
          <w:szCs w:val="26"/>
        </w:rPr>
        <w:t>3</w:t>
      </w:r>
      <w:r w:rsidRPr="00A717CA">
        <w:rPr>
          <w:sz w:val="26"/>
          <w:szCs w:val="26"/>
        </w:rPr>
        <w:t>.</w:t>
      </w:r>
      <w:r>
        <w:rPr>
          <w:sz w:val="26"/>
          <w:szCs w:val="26"/>
        </w:rPr>
        <w:t>1.2</w:t>
      </w:r>
      <w:r w:rsidRPr="00A717CA">
        <w:rPr>
          <w:sz w:val="26"/>
          <w:szCs w:val="26"/>
        </w:rPr>
        <w:t>.2. без пассажиров в кабине:</w:t>
      </w:r>
    </w:p>
    <w:p w:rsidR="001161DF" w:rsidRDefault="001161DF" w:rsidP="001161DF">
      <w:pPr>
        <w:ind w:left="-709" w:firstLine="709"/>
        <w:contextualSpacing/>
        <w:jc w:val="both"/>
        <w:rPr>
          <w:sz w:val="26"/>
          <w:szCs w:val="26"/>
        </w:rPr>
      </w:pPr>
      <w:r w:rsidRPr="00A717CA">
        <w:rPr>
          <w:sz w:val="26"/>
          <w:szCs w:val="26"/>
        </w:rPr>
        <w:t>Исполнитель обеспечивает прибытие аварийной службы в течение 30 (</w:t>
      </w:r>
      <w:r>
        <w:rPr>
          <w:sz w:val="26"/>
          <w:szCs w:val="26"/>
        </w:rPr>
        <w:t>Т</w:t>
      </w:r>
      <w:r w:rsidRPr="00A717CA">
        <w:rPr>
          <w:sz w:val="26"/>
          <w:szCs w:val="26"/>
        </w:rPr>
        <w:t>ридцати) минут после поступления сообщения</w:t>
      </w:r>
      <w:r w:rsidRPr="00E67118">
        <w:rPr>
          <w:sz w:val="26"/>
          <w:szCs w:val="26"/>
        </w:rPr>
        <w:t xml:space="preserve"> </w:t>
      </w:r>
      <w:r w:rsidRPr="00A717CA">
        <w:rPr>
          <w:sz w:val="26"/>
          <w:szCs w:val="26"/>
        </w:rPr>
        <w:t xml:space="preserve">от дежурного лифтера группы эксплуатации.  </w:t>
      </w:r>
    </w:p>
    <w:p w:rsidR="001161DF" w:rsidRPr="009151AA" w:rsidRDefault="001161DF" w:rsidP="001161DF">
      <w:pPr>
        <w:ind w:left="-709" w:firstLine="709"/>
        <w:contextualSpacing/>
        <w:jc w:val="center"/>
        <w:rPr>
          <w:sz w:val="26"/>
          <w:szCs w:val="26"/>
        </w:rPr>
      </w:pPr>
    </w:p>
    <w:p w:rsidR="001161DF" w:rsidRPr="00DB2B38" w:rsidRDefault="001161DF" w:rsidP="00DB2B38">
      <w:pPr>
        <w:pStyle w:val="a4"/>
        <w:numPr>
          <w:ilvl w:val="0"/>
          <w:numId w:val="18"/>
        </w:numPr>
        <w:jc w:val="center"/>
        <w:rPr>
          <w:b/>
          <w:sz w:val="26"/>
          <w:szCs w:val="26"/>
        </w:rPr>
      </w:pPr>
      <w:r w:rsidRPr="00DB2B38">
        <w:rPr>
          <w:b/>
          <w:sz w:val="26"/>
          <w:szCs w:val="26"/>
        </w:rPr>
        <w:t>СТОИМОСТЬ ДОГОВОРА</w:t>
      </w:r>
    </w:p>
    <w:p w:rsidR="00DB2B38" w:rsidRPr="00DB2B38" w:rsidRDefault="00DB2B38" w:rsidP="00DB2B38">
      <w:pPr>
        <w:pStyle w:val="a4"/>
        <w:rPr>
          <w:b/>
          <w:sz w:val="26"/>
          <w:szCs w:val="26"/>
        </w:rPr>
      </w:pPr>
    </w:p>
    <w:p w:rsidR="001161DF" w:rsidRPr="00017FE6" w:rsidRDefault="001161DF" w:rsidP="001161DF">
      <w:pPr>
        <w:ind w:left="-709" w:firstLine="709"/>
        <w:contextualSpacing/>
        <w:jc w:val="both"/>
        <w:rPr>
          <w:sz w:val="26"/>
          <w:szCs w:val="26"/>
        </w:rPr>
      </w:pPr>
      <w:r>
        <w:rPr>
          <w:sz w:val="26"/>
          <w:szCs w:val="26"/>
        </w:rPr>
        <w:t>4</w:t>
      </w:r>
      <w:r w:rsidRPr="009151AA">
        <w:rPr>
          <w:sz w:val="26"/>
          <w:szCs w:val="26"/>
        </w:rPr>
        <w:t xml:space="preserve">.1. Общая цена </w:t>
      </w:r>
      <w:r>
        <w:rPr>
          <w:sz w:val="26"/>
          <w:szCs w:val="26"/>
        </w:rPr>
        <w:t xml:space="preserve">на весь период действия </w:t>
      </w:r>
      <w:r w:rsidRPr="00A0343F">
        <w:rPr>
          <w:sz w:val="26"/>
          <w:szCs w:val="26"/>
        </w:rPr>
        <w:t xml:space="preserve">Договора </w:t>
      </w:r>
      <w:r>
        <w:rPr>
          <w:sz w:val="26"/>
          <w:szCs w:val="26"/>
        </w:rPr>
        <w:t>не может превышать</w:t>
      </w:r>
      <w:r w:rsidRPr="00A0343F">
        <w:rPr>
          <w:sz w:val="26"/>
          <w:szCs w:val="26"/>
        </w:rPr>
        <w:t xml:space="preserve"> </w:t>
      </w:r>
      <w:r>
        <w:rPr>
          <w:sz w:val="26"/>
          <w:szCs w:val="26"/>
        </w:rPr>
        <w:t>________________________________________</w:t>
      </w:r>
      <w:r w:rsidRPr="00A0343F">
        <w:rPr>
          <w:sz w:val="26"/>
          <w:szCs w:val="26"/>
        </w:rPr>
        <w:t xml:space="preserve"> </w:t>
      </w:r>
      <w:r>
        <w:rPr>
          <w:sz w:val="26"/>
          <w:szCs w:val="26"/>
        </w:rPr>
        <w:t>рублей ___</w:t>
      </w:r>
      <w:r w:rsidRPr="00A0343F">
        <w:rPr>
          <w:sz w:val="26"/>
          <w:szCs w:val="26"/>
        </w:rPr>
        <w:t xml:space="preserve"> копе</w:t>
      </w:r>
      <w:r>
        <w:rPr>
          <w:sz w:val="26"/>
          <w:szCs w:val="26"/>
        </w:rPr>
        <w:t>ек</w:t>
      </w:r>
      <w:r w:rsidRPr="00A0343F">
        <w:rPr>
          <w:sz w:val="26"/>
          <w:szCs w:val="26"/>
        </w:rPr>
        <w:t>,</w:t>
      </w:r>
      <w:r w:rsidRPr="004915EF">
        <w:rPr>
          <w:sz w:val="26"/>
          <w:szCs w:val="26"/>
        </w:rPr>
        <w:t xml:space="preserve"> </w:t>
      </w:r>
      <w:r>
        <w:rPr>
          <w:sz w:val="26"/>
          <w:szCs w:val="26"/>
        </w:rPr>
        <w:t>кроме того НДС</w:t>
      </w:r>
      <w:r w:rsidRPr="00772D1A">
        <w:rPr>
          <w:sz w:val="26"/>
          <w:szCs w:val="26"/>
        </w:rPr>
        <w:t>,</w:t>
      </w:r>
      <w:r>
        <w:rPr>
          <w:sz w:val="26"/>
          <w:szCs w:val="26"/>
        </w:rPr>
        <w:t xml:space="preserve"> предусмотренный действующим законодательством РФ, </w:t>
      </w:r>
      <w:r w:rsidRPr="00017FE6">
        <w:rPr>
          <w:sz w:val="26"/>
          <w:szCs w:val="26"/>
        </w:rPr>
        <w:t>и состоит из:</w:t>
      </w:r>
    </w:p>
    <w:p w:rsidR="001161DF" w:rsidRPr="00602E4C" w:rsidRDefault="001161DF" w:rsidP="001161DF">
      <w:pPr>
        <w:ind w:left="-709" w:firstLine="709"/>
        <w:contextualSpacing/>
        <w:jc w:val="both"/>
        <w:rPr>
          <w:sz w:val="26"/>
          <w:szCs w:val="26"/>
        </w:rPr>
      </w:pPr>
      <w:r w:rsidRPr="00602E4C">
        <w:rPr>
          <w:sz w:val="26"/>
          <w:szCs w:val="26"/>
        </w:rPr>
        <w:t xml:space="preserve">4.1.1. Стоимость Работ по техническому обслуживанию Оборудования составляет   _______________________________________ рублей ___ копеек, </w:t>
      </w:r>
      <w:r>
        <w:rPr>
          <w:sz w:val="26"/>
          <w:szCs w:val="26"/>
        </w:rPr>
        <w:t>кроме того НДС</w:t>
      </w:r>
      <w:r w:rsidRPr="00772D1A">
        <w:rPr>
          <w:sz w:val="26"/>
          <w:szCs w:val="26"/>
        </w:rPr>
        <w:t>,</w:t>
      </w:r>
      <w:r>
        <w:rPr>
          <w:sz w:val="26"/>
          <w:szCs w:val="26"/>
        </w:rPr>
        <w:t xml:space="preserve"> предусмотренны</w:t>
      </w:r>
      <w:r w:rsidR="00224066">
        <w:rPr>
          <w:sz w:val="26"/>
          <w:szCs w:val="26"/>
        </w:rPr>
        <w:t xml:space="preserve">й действующим законодательством </w:t>
      </w:r>
      <w:proofErr w:type="gramStart"/>
      <w:r w:rsidR="00224066">
        <w:rPr>
          <w:sz w:val="26"/>
          <w:szCs w:val="26"/>
        </w:rPr>
        <w:t>РФ</w:t>
      </w:r>
      <w:r w:rsidR="00224066" w:rsidRPr="00772D1A">
        <w:rPr>
          <w:sz w:val="26"/>
          <w:szCs w:val="26"/>
        </w:rPr>
        <w:t>,</w:t>
      </w:r>
      <w:r w:rsidR="00224066">
        <w:rPr>
          <w:sz w:val="26"/>
          <w:szCs w:val="26"/>
        </w:rPr>
        <w:t xml:space="preserve"> </w:t>
      </w:r>
      <w:r w:rsidR="00224066" w:rsidRPr="00772D1A">
        <w:rPr>
          <w:sz w:val="26"/>
          <w:szCs w:val="26"/>
        </w:rPr>
        <w:t xml:space="preserve"> </w:t>
      </w:r>
      <w:r>
        <w:rPr>
          <w:sz w:val="26"/>
          <w:szCs w:val="26"/>
        </w:rPr>
        <w:t xml:space="preserve"> </w:t>
      </w:r>
      <w:proofErr w:type="gramEnd"/>
      <w:r>
        <w:rPr>
          <w:sz w:val="26"/>
          <w:szCs w:val="26"/>
        </w:rPr>
        <w:t xml:space="preserve"> </w:t>
      </w:r>
      <w:r w:rsidRPr="00602E4C">
        <w:rPr>
          <w:sz w:val="26"/>
          <w:szCs w:val="26"/>
        </w:rPr>
        <w:t xml:space="preserve"> ___________</w:t>
      </w:r>
      <w:r w:rsidR="00224066">
        <w:rPr>
          <w:sz w:val="26"/>
          <w:szCs w:val="26"/>
        </w:rPr>
        <w:t>___________________________</w:t>
      </w:r>
      <w:r w:rsidRPr="00602E4C">
        <w:rPr>
          <w:sz w:val="26"/>
          <w:szCs w:val="26"/>
        </w:rPr>
        <w:t>_ рублей ___ копеек в год и состоит из стоимости выполнения Работ по техническому обслуживанию Оборудования, указанной в Приложении №1 к настоящему Договору.</w:t>
      </w:r>
    </w:p>
    <w:p w:rsidR="001161DF" w:rsidRPr="00FB23E0" w:rsidRDefault="001161DF" w:rsidP="001161DF">
      <w:pPr>
        <w:pStyle w:val="affd"/>
        <w:ind w:left="-709" w:firstLine="709"/>
        <w:jc w:val="both"/>
        <w:rPr>
          <w:iCs/>
        </w:rPr>
      </w:pPr>
      <w:r w:rsidRPr="00602E4C">
        <w:t xml:space="preserve">4.1.2. </w:t>
      </w:r>
      <w:r>
        <w:t>Предельная с</w:t>
      </w:r>
      <w:r w:rsidRPr="00602E4C">
        <w:t xml:space="preserve">тоимость Ремонтных, </w:t>
      </w:r>
      <w:r w:rsidRPr="00863C7B">
        <w:t>аварийн</w:t>
      </w:r>
      <w:r w:rsidR="00224066" w:rsidRPr="00863C7B">
        <w:t>ых</w:t>
      </w:r>
      <w:r w:rsidRPr="00602E4C">
        <w:t xml:space="preserve"> работ Оборудования, указанных в Приложении № </w:t>
      </w:r>
      <w:r>
        <w:t>2</w:t>
      </w:r>
      <w:r w:rsidRPr="00602E4C">
        <w:t xml:space="preserve"> к настоящему Договору, выполняемых Исполнителем, а также заказываемых, в случае необходимости проведения указанных работ,</w:t>
      </w:r>
      <w:r>
        <w:t xml:space="preserve"> включая обеспечение </w:t>
      </w:r>
      <w:r w:rsidRPr="00602E4C">
        <w:t>запасн</w:t>
      </w:r>
      <w:r>
        <w:t>ыми</w:t>
      </w:r>
      <w:r w:rsidRPr="00602E4C">
        <w:t xml:space="preserve"> част</w:t>
      </w:r>
      <w:r>
        <w:t>ями</w:t>
      </w:r>
      <w:r w:rsidRPr="00602E4C">
        <w:t>, узл</w:t>
      </w:r>
      <w:r>
        <w:t>ами</w:t>
      </w:r>
      <w:r w:rsidRPr="00602E4C">
        <w:t xml:space="preserve"> лифтов и </w:t>
      </w:r>
      <w:r w:rsidRPr="00863C7B">
        <w:t>детал</w:t>
      </w:r>
      <w:r w:rsidR="00224066" w:rsidRPr="00863C7B">
        <w:t>ями</w:t>
      </w:r>
      <w:r w:rsidRPr="00602E4C">
        <w:t xml:space="preserve">, </w:t>
      </w:r>
      <w:r>
        <w:t xml:space="preserve">по всем Заявкам не может </w:t>
      </w:r>
      <w:r w:rsidRPr="00982ABC">
        <w:t>превышать    100</w:t>
      </w:r>
      <w:r w:rsidR="00224066">
        <w:t xml:space="preserve"> </w:t>
      </w:r>
      <w:r w:rsidRPr="00982ABC">
        <w:t xml:space="preserve">000 (сто тысяч) рублей 00 копеек, кроме того НДС, предусмотренный действующим законодательством РФ. При этом </w:t>
      </w:r>
      <w:r w:rsidRPr="00982ABC">
        <w:rPr>
          <w:iCs/>
        </w:rPr>
        <w:t xml:space="preserve">установление указанной предельной цены на выполнение </w:t>
      </w:r>
      <w:r w:rsidRPr="00982ABC">
        <w:t xml:space="preserve">Ремонтных, </w:t>
      </w:r>
      <w:r w:rsidRPr="00863C7B">
        <w:t>аварийн</w:t>
      </w:r>
      <w:r w:rsidR="00224066" w:rsidRPr="00863C7B">
        <w:t>ых</w:t>
      </w:r>
      <w:r w:rsidRPr="00982ABC">
        <w:t xml:space="preserve"> работ Оборудования</w:t>
      </w:r>
      <w:r w:rsidRPr="00982ABC">
        <w:rPr>
          <w:iCs/>
        </w:rPr>
        <w:t xml:space="preserve"> не налагает на Заказчика обязательств по приобретению </w:t>
      </w:r>
      <w:r w:rsidRPr="00982ABC">
        <w:t xml:space="preserve">Ремонтных, </w:t>
      </w:r>
      <w:r w:rsidR="00224066" w:rsidRPr="00863C7B">
        <w:t>аварийных</w:t>
      </w:r>
      <w:r w:rsidRPr="00982ABC">
        <w:t xml:space="preserve"> работ Оборудования</w:t>
      </w:r>
      <w:r w:rsidRPr="00982ABC">
        <w:rPr>
          <w:iCs/>
        </w:rPr>
        <w:t xml:space="preserve"> в объеме, соответствующем указанной сумме.</w:t>
      </w:r>
    </w:p>
    <w:p w:rsidR="001161DF" w:rsidRDefault="001161DF" w:rsidP="001161DF">
      <w:pPr>
        <w:ind w:left="-709" w:firstLine="709"/>
        <w:contextualSpacing/>
        <w:jc w:val="both"/>
        <w:rPr>
          <w:sz w:val="26"/>
          <w:szCs w:val="26"/>
        </w:rPr>
      </w:pPr>
    </w:p>
    <w:p w:rsidR="001161DF" w:rsidRPr="00A77997" w:rsidRDefault="001161DF" w:rsidP="001161DF">
      <w:pPr>
        <w:ind w:left="-709" w:firstLine="709"/>
        <w:contextualSpacing/>
        <w:jc w:val="center"/>
        <w:rPr>
          <w:b/>
          <w:sz w:val="26"/>
          <w:szCs w:val="26"/>
        </w:rPr>
      </w:pPr>
      <w:r>
        <w:rPr>
          <w:b/>
          <w:sz w:val="26"/>
          <w:szCs w:val="26"/>
        </w:rPr>
        <w:t>5</w:t>
      </w:r>
      <w:r w:rsidRPr="00A77997">
        <w:rPr>
          <w:b/>
          <w:sz w:val="26"/>
          <w:szCs w:val="26"/>
        </w:rPr>
        <w:t>. ПОРЯДОК РАСЧЕТ</w:t>
      </w:r>
      <w:r>
        <w:rPr>
          <w:b/>
          <w:sz w:val="26"/>
          <w:szCs w:val="26"/>
        </w:rPr>
        <w:t xml:space="preserve">ОВ </w:t>
      </w:r>
      <w:r w:rsidRPr="00A77997">
        <w:rPr>
          <w:b/>
          <w:sz w:val="26"/>
          <w:szCs w:val="26"/>
        </w:rPr>
        <w:t xml:space="preserve">И </w:t>
      </w:r>
      <w:r>
        <w:rPr>
          <w:b/>
          <w:sz w:val="26"/>
          <w:szCs w:val="26"/>
        </w:rPr>
        <w:t>СДАЧИ-</w:t>
      </w:r>
      <w:r w:rsidRPr="00A77997">
        <w:rPr>
          <w:b/>
          <w:sz w:val="26"/>
          <w:szCs w:val="26"/>
        </w:rPr>
        <w:t>ПРИЕМ</w:t>
      </w:r>
      <w:r>
        <w:rPr>
          <w:b/>
          <w:sz w:val="26"/>
          <w:szCs w:val="26"/>
        </w:rPr>
        <w:t xml:space="preserve">КИ </w:t>
      </w:r>
      <w:r w:rsidRPr="00A77997">
        <w:rPr>
          <w:b/>
          <w:sz w:val="26"/>
          <w:szCs w:val="26"/>
        </w:rPr>
        <w:t>РАБОТ</w:t>
      </w:r>
    </w:p>
    <w:p w:rsidR="001161DF" w:rsidRDefault="001161DF" w:rsidP="001161DF">
      <w:pPr>
        <w:ind w:left="-709" w:firstLine="709"/>
        <w:contextualSpacing/>
        <w:jc w:val="both"/>
        <w:rPr>
          <w:sz w:val="26"/>
          <w:szCs w:val="26"/>
        </w:rPr>
      </w:pPr>
    </w:p>
    <w:p w:rsidR="001161DF" w:rsidRDefault="001161DF" w:rsidP="001161DF">
      <w:pPr>
        <w:ind w:left="-709" w:firstLine="709"/>
        <w:contextualSpacing/>
        <w:jc w:val="both"/>
        <w:rPr>
          <w:sz w:val="26"/>
          <w:szCs w:val="26"/>
        </w:rPr>
      </w:pPr>
      <w:r>
        <w:rPr>
          <w:sz w:val="26"/>
          <w:szCs w:val="26"/>
        </w:rPr>
        <w:t xml:space="preserve">5.1. </w:t>
      </w:r>
      <w:r w:rsidRPr="009151AA">
        <w:rPr>
          <w:sz w:val="26"/>
          <w:szCs w:val="26"/>
        </w:rPr>
        <w:t>Все расчеты по настоящему Договору между Заказчиком и Исполнителем осуществляются в безналичной форме платежными поручениями в российских рублях в порядке и в сроки, предусмотренные настоящим Договором.</w:t>
      </w:r>
    </w:p>
    <w:p w:rsidR="001161DF" w:rsidRPr="009151AA" w:rsidRDefault="001161DF" w:rsidP="001161DF">
      <w:pPr>
        <w:ind w:left="-709" w:firstLine="709"/>
        <w:contextualSpacing/>
        <w:jc w:val="both"/>
        <w:rPr>
          <w:sz w:val="26"/>
          <w:szCs w:val="26"/>
        </w:rPr>
      </w:pPr>
      <w:r>
        <w:rPr>
          <w:sz w:val="26"/>
          <w:szCs w:val="26"/>
        </w:rPr>
        <w:t xml:space="preserve">5.2. Оплата выполняемых Исполнителем работ производится Заказчиком </w:t>
      </w:r>
      <w:r w:rsidRPr="009151AA">
        <w:rPr>
          <w:sz w:val="26"/>
          <w:szCs w:val="26"/>
        </w:rPr>
        <w:t xml:space="preserve">путем перечисления денежных средств на расчетный счет Исполнителя. </w:t>
      </w:r>
    </w:p>
    <w:p w:rsidR="001161DF" w:rsidRDefault="001161DF" w:rsidP="001161DF">
      <w:pPr>
        <w:ind w:left="-709" w:firstLine="709"/>
        <w:contextualSpacing/>
        <w:jc w:val="both"/>
        <w:rPr>
          <w:sz w:val="26"/>
          <w:szCs w:val="26"/>
        </w:rPr>
      </w:pPr>
      <w:r>
        <w:rPr>
          <w:sz w:val="26"/>
          <w:szCs w:val="26"/>
        </w:rPr>
        <w:t>5</w:t>
      </w:r>
      <w:r w:rsidRPr="009151AA">
        <w:rPr>
          <w:sz w:val="26"/>
          <w:szCs w:val="26"/>
        </w:rPr>
        <w:t>.</w:t>
      </w:r>
      <w:r>
        <w:rPr>
          <w:sz w:val="26"/>
          <w:szCs w:val="26"/>
        </w:rPr>
        <w:t>3</w:t>
      </w:r>
      <w:r w:rsidRPr="009151AA">
        <w:rPr>
          <w:sz w:val="26"/>
          <w:szCs w:val="26"/>
        </w:rPr>
        <w:t xml:space="preserve">. Обязательства по оплате всех сумм считаются исполненными Заказчиком с момента списания денежных средств с расчетного счета Заказчика. </w:t>
      </w:r>
    </w:p>
    <w:p w:rsidR="001161DF" w:rsidRDefault="001161DF" w:rsidP="001161DF">
      <w:pPr>
        <w:ind w:left="-709" w:firstLine="709"/>
        <w:contextualSpacing/>
        <w:jc w:val="both"/>
        <w:rPr>
          <w:b/>
          <w:sz w:val="26"/>
          <w:szCs w:val="26"/>
        </w:rPr>
      </w:pPr>
    </w:p>
    <w:p w:rsidR="001161DF" w:rsidRPr="00382F1E" w:rsidRDefault="001161DF" w:rsidP="001161DF">
      <w:pPr>
        <w:ind w:left="-709" w:firstLine="709"/>
        <w:contextualSpacing/>
        <w:jc w:val="both"/>
        <w:rPr>
          <w:b/>
          <w:sz w:val="26"/>
          <w:szCs w:val="26"/>
        </w:rPr>
      </w:pPr>
      <w:r w:rsidRPr="00DB2B38">
        <w:rPr>
          <w:sz w:val="26"/>
          <w:szCs w:val="26"/>
        </w:rPr>
        <w:t>5.4.</w:t>
      </w:r>
      <w:r w:rsidRPr="00382F1E">
        <w:rPr>
          <w:b/>
          <w:sz w:val="26"/>
          <w:szCs w:val="26"/>
        </w:rPr>
        <w:t xml:space="preserve"> </w:t>
      </w:r>
      <w:r w:rsidRPr="00DB2B38">
        <w:rPr>
          <w:b/>
          <w:sz w:val="26"/>
          <w:szCs w:val="26"/>
        </w:rPr>
        <w:t>Порядок оплаты и сдачи-приемки Работ по техническому обслуживанию Оборудования:</w:t>
      </w:r>
    </w:p>
    <w:p w:rsidR="001161DF" w:rsidRPr="00812602" w:rsidRDefault="001161DF" w:rsidP="001161DF">
      <w:pPr>
        <w:ind w:left="-709" w:firstLine="709"/>
        <w:contextualSpacing/>
        <w:jc w:val="both"/>
        <w:rPr>
          <w:sz w:val="26"/>
          <w:szCs w:val="26"/>
        </w:rPr>
      </w:pPr>
      <w:r>
        <w:rPr>
          <w:sz w:val="26"/>
          <w:szCs w:val="26"/>
        </w:rPr>
        <w:t xml:space="preserve">5.4.1. </w:t>
      </w:r>
      <w:r w:rsidRPr="009151AA">
        <w:rPr>
          <w:sz w:val="26"/>
          <w:szCs w:val="26"/>
        </w:rPr>
        <w:t>Работы</w:t>
      </w:r>
      <w:r>
        <w:rPr>
          <w:sz w:val="26"/>
          <w:szCs w:val="26"/>
        </w:rPr>
        <w:t xml:space="preserve"> </w:t>
      </w:r>
      <w:r w:rsidRPr="009151AA">
        <w:rPr>
          <w:sz w:val="26"/>
          <w:szCs w:val="26"/>
        </w:rPr>
        <w:t xml:space="preserve">по техническому обслуживанию </w:t>
      </w:r>
      <w:r>
        <w:rPr>
          <w:sz w:val="26"/>
          <w:szCs w:val="26"/>
        </w:rPr>
        <w:t>Оборудования</w:t>
      </w:r>
      <w:r w:rsidRPr="009151AA">
        <w:rPr>
          <w:sz w:val="26"/>
          <w:szCs w:val="26"/>
        </w:rPr>
        <w:t xml:space="preserve">, выполненные Исполнителем </w:t>
      </w:r>
      <w:r>
        <w:rPr>
          <w:sz w:val="26"/>
          <w:szCs w:val="26"/>
        </w:rPr>
        <w:t>в соответствии с условиями</w:t>
      </w:r>
      <w:r w:rsidRPr="009151AA">
        <w:rPr>
          <w:sz w:val="26"/>
          <w:szCs w:val="26"/>
        </w:rPr>
        <w:t xml:space="preserve"> настоящего Договора, оплачиваются Заказчиком в соответствии с</w:t>
      </w:r>
      <w:r>
        <w:rPr>
          <w:sz w:val="26"/>
          <w:szCs w:val="26"/>
        </w:rPr>
        <w:t xml:space="preserve"> расценками, установленными </w:t>
      </w:r>
      <w:r w:rsidRPr="009151AA">
        <w:rPr>
          <w:sz w:val="26"/>
          <w:szCs w:val="26"/>
        </w:rPr>
        <w:t xml:space="preserve">Приложением № 1 </w:t>
      </w:r>
      <w:r>
        <w:rPr>
          <w:sz w:val="26"/>
          <w:szCs w:val="26"/>
        </w:rPr>
        <w:t>к настоящему Договору за вычетом суммы за дни неработоспособности Оборудования, что фиксируется Актами выхода из строя оборудования и восстановления работоспособности Оборудования (п. 2.1.</w:t>
      </w:r>
      <w:r w:rsidRPr="00D529D1">
        <w:rPr>
          <w:sz w:val="26"/>
          <w:szCs w:val="26"/>
        </w:rPr>
        <w:t>1.</w:t>
      </w:r>
      <w:r>
        <w:rPr>
          <w:sz w:val="26"/>
          <w:szCs w:val="26"/>
        </w:rPr>
        <w:t>14, 2.1.</w:t>
      </w:r>
      <w:r w:rsidRPr="00D529D1">
        <w:rPr>
          <w:sz w:val="26"/>
          <w:szCs w:val="26"/>
        </w:rPr>
        <w:t>1.</w:t>
      </w:r>
      <w:r>
        <w:rPr>
          <w:sz w:val="26"/>
          <w:szCs w:val="26"/>
        </w:rPr>
        <w:t>15). Вычет рассчитывается по формуле</w:t>
      </w:r>
      <w:r w:rsidRPr="001001C4">
        <w:rPr>
          <w:sz w:val="26"/>
          <w:szCs w:val="26"/>
        </w:rPr>
        <w:t>:</w:t>
      </w:r>
      <w:r>
        <w:rPr>
          <w:sz w:val="26"/>
          <w:szCs w:val="26"/>
        </w:rPr>
        <w:t xml:space="preserve"> Вычет = (сумма ежемесячного ТО / кол-во дней месяца, в который Оборудование вышло из строя) * кол-во дней стабильной работы Оборудования. Дата акта выхода из строя Оборудования считается днем, в который ТО оказано не было. День на дату акта восстановления работоспособности Оборудования оплачивается. </w:t>
      </w:r>
    </w:p>
    <w:p w:rsidR="001161DF" w:rsidRPr="00812602" w:rsidRDefault="001161DF" w:rsidP="001161DF">
      <w:pPr>
        <w:keepNext/>
        <w:tabs>
          <w:tab w:val="left" w:pos="709"/>
        </w:tabs>
        <w:ind w:left="-709" w:right="-1" w:firstLine="709"/>
        <w:jc w:val="both"/>
        <w:rPr>
          <w:sz w:val="26"/>
          <w:szCs w:val="26"/>
        </w:rPr>
      </w:pPr>
      <w:r w:rsidRPr="00812602">
        <w:rPr>
          <w:sz w:val="26"/>
          <w:szCs w:val="26"/>
        </w:rPr>
        <w:t>5.4.4. Исполнитель в срок до 5 (</w:t>
      </w:r>
      <w:r>
        <w:rPr>
          <w:sz w:val="26"/>
          <w:szCs w:val="26"/>
        </w:rPr>
        <w:t>п</w:t>
      </w:r>
      <w:r w:rsidRPr="00812602">
        <w:rPr>
          <w:sz w:val="26"/>
          <w:szCs w:val="26"/>
        </w:rPr>
        <w:t>ятого) числа месяца, следующего за отчетным (отчетным месяцем является месяц, в котором производились работы), в соответствии с Приложение</w:t>
      </w:r>
      <w:r>
        <w:rPr>
          <w:sz w:val="26"/>
          <w:szCs w:val="26"/>
        </w:rPr>
        <w:t>м</w:t>
      </w:r>
      <w:r w:rsidRPr="00812602">
        <w:rPr>
          <w:sz w:val="26"/>
          <w:szCs w:val="26"/>
        </w:rPr>
        <w:t xml:space="preserve"> № 1 к Договору составляет в двух экземплярах и передает Заказчику </w:t>
      </w:r>
      <w:r>
        <w:rPr>
          <w:sz w:val="26"/>
          <w:szCs w:val="26"/>
        </w:rPr>
        <w:t>а</w:t>
      </w:r>
      <w:r w:rsidRPr="00812602">
        <w:rPr>
          <w:sz w:val="26"/>
          <w:szCs w:val="26"/>
        </w:rPr>
        <w:t xml:space="preserve">кты выполненных </w:t>
      </w:r>
      <w:r>
        <w:rPr>
          <w:sz w:val="26"/>
          <w:szCs w:val="26"/>
        </w:rPr>
        <w:t>Р</w:t>
      </w:r>
      <w:r w:rsidRPr="00812602">
        <w:rPr>
          <w:sz w:val="26"/>
          <w:szCs w:val="26"/>
        </w:rPr>
        <w:t>абот</w:t>
      </w:r>
      <w:r>
        <w:rPr>
          <w:sz w:val="26"/>
          <w:szCs w:val="26"/>
        </w:rPr>
        <w:t xml:space="preserve"> </w:t>
      </w:r>
      <w:r w:rsidRPr="009151AA">
        <w:rPr>
          <w:sz w:val="26"/>
          <w:szCs w:val="26"/>
        </w:rPr>
        <w:t xml:space="preserve">по техническому обслуживанию </w:t>
      </w:r>
      <w:r>
        <w:rPr>
          <w:sz w:val="26"/>
          <w:szCs w:val="26"/>
        </w:rPr>
        <w:t>Оборудования (Приложение № 8)</w:t>
      </w:r>
      <w:r w:rsidRPr="00812602">
        <w:rPr>
          <w:sz w:val="26"/>
          <w:szCs w:val="26"/>
        </w:rPr>
        <w:t>, а также счет</w:t>
      </w:r>
      <w:r>
        <w:rPr>
          <w:sz w:val="26"/>
          <w:szCs w:val="26"/>
        </w:rPr>
        <w:t>а</w:t>
      </w:r>
      <w:r w:rsidRPr="00812602">
        <w:rPr>
          <w:sz w:val="26"/>
          <w:szCs w:val="26"/>
        </w:rPr>
        <w:t xml:space="preserve"> для произведения расчета за выполненные </w:t>
      </w:r>
      <w:r>
        <w:rPr>
          <w:sz w:val="26"/>
          <w:szCs w:val="26"/>
        </w:rPr>
        <w:t>Р</w:t>
      </w:r>
      <w:r w:rsidRPr="00812602">
        <w:rPr>
          <w:sz w:val="26"/>
          <w:szCs w:val="26"/>
        </w:rPr>
        <w:t xml:space="preserve">аботы </w:t>
      </w:r>
      <w:r w:rsidRPr="009151AA">
        <w:rPr>
          <w:sz w:val="26"/>
          <w:szCs w:val="26"/>
        </w:rPr>
        <w:t xml:space="preserve">по техническому обслуживанию </w:t>
      </w:r>
      <w:r>
        <w:rPr>
          <w:sz w:val="26"/>
          <w:szCs w:val="26"/>
        </w:rPr>
        <w:t>Оборудования</w:t>
      </w:r>
      <w:r w:rsidRPr="00812602">
        <w:rPr>
          <w:sz w:val="26"/>
          <w:szCs w:val="26"/>
        </w:rPr>
        <w:t xml:space="preserve"> и счет</w:t>
      </w:r>
      <w:r>
        <w:rPr>
          <w:sz w:val="26"/>
          <w:szCs w:val="26"/>
        </w:rPr>
        <w:t>а</w:t>
      </w:r>
      <w:r w:rsidRPr="00812602">
        <w:rPr>
          <w:sz w:val="26"/>
          <w:szCs w:val="26"/>
        </w:rPr>
        <w:t>-фактур</w:t>
      </w:r>
      <w:r>
        <w:rPr>
          <w:sz w:val="26"/>
          <w:szCs w:val="26"/>
        </w:rPr>
        <w:t>ы</w:t>
      </w:r>
      <w:r w:rsidRPr="00812602">
        <w:rPr>
          <w:sz w:val="26"/>
          <w:szCs w:val="26"/>
        </w:rPr>
        <w:t>.</w:t>
      </w:r>
    </w:p>
    <w:p w:rsidR="001161DF" w:rsidRDefault="001161DF" w:rsidP="001161DF">
      <w:pPr>
        <w:keepNext/>
        <w:tabs>
          <w:tab w:val="left" w:pos="709"/>
        </w:tabs>
        <w:ind w:left="-709" w:right="-1" w:firstLine="709"/>
        <w:jc w:val="both"/>
        <w:rPr>
          <w:sz w:val="26"/>
          <w:szCs w:val="26"/>
        </w:rPr>
      </w:pPr>
      <w:r w:rsidRPr="00812602">
        <w:rPr>
          <w:sz w:val="26"/>
          <w:szCs w:val="26"/>
        </w:rPr>
        <w:t>5.4.5. В течение 5 (</w:t>
      </w:r>
      <w:r>
        <w:rPr>
          <w:sz w:val="26"/>
          <w:szCs w:val="26"/>
        </w:rPr>
        <w:t>п</w:t>
      </w:r>
      <w:r w:rsidRPr="00812602">
        <w:rPr>
          <w:sz w:val="26"/>
          <w:szCs w:val="26"/>
        </w:rPr>
        <w:t xml:space="preserve">яти) рабочих дней с момента получения от Исполнителя </w:t>
      </w:r>
      <w:r>
        <w:rPr>
          <w:sz w:val="26"/>
          <w:szCs w:val="26"/>
        </w:rPr>
        <w:t>а</w:t>
      </w:r>
      <w:r w:rsidRPr="00812602">
        <w:rPr>
          <w:sz w:val="26"/>
          <w:szCs w:val="26"/>
        </w:rPr>
        <w:t xml:space="preserve">ктов выполненных </w:t>
      </w:r>
      <w:r>
        <w:rPr>
          <w:sz w:val="26"/>
          <w:szCs w:val="26"/>
        </w:rPr>
        <w:t>Р</w:t>
      </w:r>
      <w:r w:rsidRPr="00812602">
        <w:rPr>
          <w:sz w:val="26"/>
          <w:szCs w:val="26"/>
        </w:rPr>
        <w:t>абот</w:t>
      </w:r>
      <w:r>
        <w:rPr>
          <w:sz w:val="26"/>
          <w:szCs w:val="26"/>
        </w:rPr>
        <w:t xml:space="preserve"> </w:t>
      </w:r>
      <w:r w:rsidRPr="009151AA">
        <w:rPr>
          <w:sz w:val="26"/>
          <w:szCs w:val="26"/>
        </w:rPr>
        <w:t xml:space="preserve">по техническому обслуживанию </w:t>
      </w:r>
      <w:r>
        <w:rPr>
          <w:sz w:val="26"/>
          <w:szCs w:val="26"/>
        </w:rPr>
        <w:t>Оборудования (далее – «Акты»)</w:t>
      </w:r>
      <w:r w:rsidRPr="00812602">
        <w:rPr>
          <w:sz w:val="26"/>
          <w:szCs w:val="26"/>
        </w:rPr>
        <w:t>, Заказчик подписывает соответствующие Акты и направляет один подписанный экземпляр каждого Акта Исполнителю.</w:t>
      </w:r>
    </w:p>
    <w:p w:rsidR="001161DF" w:rsidRPr="00813352" w:rsidRDefault="001161DF" w:rsidP="001161DF">
      <w:pPr>
        <w:widowControl w:val="0"/>
        <w:ind w:left="-709" w:firstLine="709"/>
        <w:jc w:val="both"/>
        <w:rPr>
          <w:bCs/>
          <w:sz w:val="26"/>
          <w:szCs w:val="26"/>
        </w:rPr>
      </w:pPr>
      <w:r>
        <w:rPr>
          <w:sz w:val="26"/>
          <w:szCs w:val="26"/>
        </w:rPr>
        <w:t xml:space="preserve">5.4.6. </w:t>
      </w:r>
      <w:r w:rsidRPr="00BB08D7">
        <w:rPr>
          <w:sz w:val="26"/>
          <w:szCs w:val="26"/>
        </w:rPr>
        <w:t xml:space="preserve">В случае </w:t>
      </w:r>
      <w:r>
        <w:rPr>
          <w:sz w:val="26"/>
          <w:szCs w:val="26"/>
        </w:rPr>
        <w:t xml:space="preserve">наличия замечаний по произведенным Работам </w:t>
      </w:r>
      <w:r w:rsidRPr="009151AA">
        <w:rPr>
          <w:sz w:val="26"/>
          <w:szCs w:val="26"/>
        </w:rPr>
        <w:t xml:space="preserve">по техническому обслуживанию </w:t>
      </w:r>
      <w:r>
        <w:rPr>
          <w:sz w:val="26"/>
          <w:szCs w:val="26"/>
        </w:rPr>
        <w:t>Оборудования</w:t>
      </w:r>
      <w:r w:rsidRPr="006B51F7">
        <w:rPr>
          <w:sz w:val="26"/>
          <w:szCs w:val="26"/>
        </w:rPr>
        <w:t>, а также другим условиям Договора</w:t>
      </w:r>
      <w:r>
        <w:rPr>
          <w:sz w:val="26"/>
          <w:szCs w:val="26"/>
        </w:rPr>
        <w:t>,</w:t>
      </w:r>
      <w:r w:rsidRPr="00961B67">
        <w:rPr>
          <w:sz w:val="26"/>
          <w:szCs w:val="26"/>
        </w:rPr>
        <w:t xml:space="preserve"> </w:t>
      </w:r>
      <w:r w:rsidRPr="00BB08D7">
        <w:rPr>
          <w:sz w:val="26"/>
          <w:szCs w:val="26"/>
        </w:rPr>
        <w:t xml:space="preserve">Заказчик </w:t>
      </w:r>
      <w:r>
        <w:rPr>
          <w:sz w:val="26"/>
          <w:szCs w:val="26"/>
        </w:rPr>
        <w:t xml:space="preserve">направляет </w:t>
      </w:r>
      <w:r w:rsidRPr="00BB08D7">
        <w:rPr>
          <w:sz w:val="26"/>
          <w:szCs w:val="26"/>
        </w:rPr>
        <w:t>Исполнителю письменн</w:t>
      </w:r>
      <w:r>
        <w:rPr>
          <w:sz w:val="26"/>
          <w:szCs w:val="26"/>
        </w:rPr>
        <w:t>ый</w:t>
      </w:r>
      <w:r w:rsidRPr="00BB08D7">
        <w:rPr>
          <w:sz w:val="26"/>
          <w:szCs w:val="26"/>
        </w:rPr>
        <w:t xml:space="preserve"> </w:t>
      </w:r>
      <w:r w:rsidRPr="00423FBE">
        <w:rPr>
          <w:sz w:val="26"/>
          <w:szCs w:val="26"/>
        </w:rPr>
        <w:t>мотивированный отказ от подписания Акта, на основании которого Сторонами</w:t>
      </w:r>
      <w:r>
        <w:rPr>
          <w:sz w:val="26"/>
          <w:szCs w:val="26"/>
        </w:rPr>
        <w:t>,</w:t>
      </w:r>
      <w:r w:rsidRPr="00423FBE">
        <w:rPr>
          <w:sz w:val="26"/>
          <w:szCs w:val="26"/>
        </w:rPr>
        <w:t xml:space="preserve"> </w:t>
      </w:r>
      <w:r w:rsidRPr="00EA32A7">
        <w:rPr>
          <w:sz w:val="26"/>
          <w:szCs w:val="26"/>
        </w:rPr>
        <w:t xml:space="preserve">в срок не более 3 (трех) дней с момента </w:t>
      </w:r>
      <w:r>
        <w:rPr>
          <w:sz w:val="26"/>
          <w:szCs w:val="26"/>
        </w:rPr>
        <w:t>получения Исполнителем</w:t>
      </w:r>
      <w:r w:rsidRPr="00EA32A7">
        <w:rPr>
          <w:sz w:val="26"/>
          <w:szCs w:val="26"/>
        </w:rPr>
        <w:t xml:space="preserve"> мотивированного отказа</w:t>
      </w:r>
      <w:r>
        <w:rPr>
          <w:sz w:val="26"/>
          <w:szCs w:val="26"/>
        </w:rPr>
        <w:t>,</w:t>
      </w:r>
      <w:r w:rsidRPr="00EA32A7">
        <w:rPr>
          <w:sz w:val="26"/>
          <w:szCs w:val="26"/>
        </w:rPr>
        <w:t xml:space="preserve"> </w:t>
      </w:r>
      <w:r w:rsidRPr="00423FBE">
        <w:rPr>
          <w:sz w:val="26"/>
          <w:szCs w:val="26"/>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w:t>
      </w:r>
      <w:r>
        <w:rPr>
          <w:sz w:val="26"/>
          <w:szCs w:val="26"/>
        </w:rPr>
        <w:t>указанные замечания</w:t>
      </w:r>
      <w:r w:rsidRPr="00423FBE">
        <w:rPr>
          <w:sz w:val="26"/>
          <w:szCs w:val="26"/>
        </w:rPr>
        <w:t xml:space="preserve">. </w:t>
      </w:r>
      <w:r w:rsidRPr="00F925FE">
        <w:rPr>
          <w:sz w:val="26"/>
          <w:szCs w:val="26"/>
        </w:rPr>
        <w:t>После такого устранения Акт подписывается Сторонами в сроки и в порядке</w:t>
      </w:r>
      <w:r>
        <w:rPr>
          <w:sz w:val="26"/>
          <w:szCs w:val="26"/>
        </w:rPr>
        <w:t>,</w:t>
      </w:r>
      <w:r w:rsidRPr="00F925FE">
        <w:rPr>
          <w:sz w:val="26"/>
          <w:szCs w:val="26"/>
        </w:rPr>
        <w:t xml:space="preserve"> предусмотренном п.</w:t>
      </w:r>
      <w:r>
        <w:rPr>
          <w:sz w:val="26"/>
          <w:szCs w:val="26"/>
        </w:rPr>
        <w:t>5.4.5</w:t>
      </w:r>
      <w:r w:rsidRPr="00F925FE">
        <w:rPr>
          <w:sz w:val="26"/>
          <w:szCs w:val="26"/>
        </w:rPr>
        <w:t>. Договора</w:t>
      </w:r>
      <w:r w:rsidRPr="00423FBE">
        <w:rPr>
          <w:sz w:val="26"/>
          <w:szCs w:val="26"/>
        </w:rPr>
        <w:t xml:space="preserve">. В случае, если Исполнитель не устранит указанные в двустороннем акте </w:t>
      </w:r>
      <w:r>
        <w:rPr>
          <w:sz w:val="26"/>
          <w:szCs w:val="26"/>
        </w:rPr>
        <w:t>замечания</w:t>
      </w:r>
      <w:r w:rsidRPr="00423FBE">
        <w:rPr>
          <w:sz w:val="26"/>
          <w:szCs w:val="26"/>
        </w:rPr>
        <w:t xml:space="preserve"> в согласованные Сторонами сроки, Заказчик вправе соразмерно уменьшить стоимость </w:t>
      </w:r>
      <w:r>
        <w:rPr>
          <w:sz w:val="26"/>
          <w:szCs w:val="26"/>
        </w:rPr>
        <w:t>Р</w:t>
      </w:r>
      <w:r w:rsidRPr="00437781">
        <w:rPr>
          <w:sz w:val="26"/>
          <w:szCs w:val="26"/>
        </w:rPr>
        <w:t xml:space="preserve">абот </w:t>
      </w:r>
      <w:r w:rsidRPr="00DD2AA9">
        <w:rPr>
          <w:sz w:val="26"/>
          <w:szCs w:val="26"/>
        </w:rPr>
        <w:t>по</w:t>
      </w:r>
      <w:r>
        <w:rPr>
          <w:sz w:val="26"/>
          <w:szCs w:val="26"/>
        </w:rPr>
        <w:t xml:space="preserve"> </w:t>
      </w:r>
      <w:r w:rsidRPr="00DD2AA9">
        <w:rPr>
          <w:sz w:val="26"/>
          <w:szCs w:val="26"/>
        </w:rPr>
        <w:t xml:space="preserve">техническому обслуживанию </w:t>
      </w:r>
      <w:r>
        <w:rPr>
          <w:sz w:val="26"/>
          <w:szCs w:val="26"/>
        </w:rPr>
        <w:t>Оборудования</w:t>
      </w:r>
      <w:r w:rsidRPr="00437781">
        <w:rPr>
          <w:sz w:val="26"/>
          <w:szCs w:val="26"/>
        </w:rPr>
        <w:t>.</w:t>
      </w:r>
    </w:p>
    <w:p w:rsidR="001161DF" w:rsidRDefault="001161DF" w:rsidP="001161DF">
      <w:pPr>
        <w:keepNext/>
        <w:tabs>
          <w:tab w:val="left" w:pos="709"/>
          <w:tab w:val="left" w:pos="1134"/>
        </w:tabs>
        <w:ind w:left="-709" w:right="-1" w:firstLine="709"/>
        <w:jc w:val="both"/>
        <w:rPr>
          <w:sz w:val="26"/>
          <w:szCs w:val="26"/>
        </w:rPr>
      </w:pPr>
      <w:r w:rsidRPr="00812602">
        <w:rPr>
          <w:sz w:val="26"/>
          <w:szCs w:val="26"/>
        </w:rPr>
        <w:t>5.4.</w:t>
      </w:r>
      <w:r>
        <w:rPr>
          <w:sz w:val="26"/>
          <w:szCs w:val="26"/>
        </w:rPr>
        <w:t>7</w:t>
      </w:r>
      <w:r w:rsidRPr="00812602">
        <w:rPr>
          <w:sz w:val="26"/>
          <w:szCs w:val="26"/>
        </w:rPr>
        <w:t xml:space="preserve">.Окончательный расчет за произведенные </w:t>
      </w:r>
      <w:r>
        <w:rPr>
          <w:sz w:val="26"/>
          <w:szCs w:val="26"/>
        </w:rPr>
        <w:t>Р</w:t>
      </w:r>
      <w:r w:rsidRPr="00812602">
        <w:rPr>
          <w:sz w:val="26"/>
          <w:szCs w:val="26"/>
        </w:rPr>
        <w:t xml:space="preserve">аботы </w:t>
      </w:r>
      <w:r w:rsidRPr="0046110C">
        <w:rPr>
          <w:sz w:val="26"/>
          <w:szCs w:val="26"/>
        </w:rPr>
        <w:t xml:space="preserve">по техническому обслуживанию </w:t>
      </w:r>
      <w:r>
        <w:rPr>
          <w:sz w:val="26"/>
          <w:szCs w:val="26"/>
        </w:rPr>
        <w:t>Оборудования в отчетном месяце</w:t>
      </w:r>
      <w:r w:rsidRPr="00812602">
        <w:rPr>
          <w:sz w:val="26"/>
          <w:szCs w:val="26"/>
        </w:rPr>
        <w:t xml:space="preserve"> производится в течение </w:t>
      </w:r>
      <w:r w:rsidRPr="0004268B">
        <w:rPr>
          <w:sz w:val="26"/>
          <w:szCs w:val="26"/>
        </w:rPr>
        <w:t>25</w:t>
      </w:r>
      <w:r>
        <w:rPr>
          <w:sz w:val="26"/>
          <w:szCs w:val="26"/>
        </w:rPr>
        <w:t xml:space="preserve"> (двадцати </w:t>
      </w:r>
      <w:r w:rsidR="00111114">
        <w:rPr>
          <w:sz w:val="26"/>
          <w:szCs w:val="26"/>
        </w:rPr>
        <w:t>пяти)</w:t>
      </w:r>
      <w:r w:rsidRPr="00812602">
        <w:rPr>
          <w:sz w:val="26"/>
          <w:szCs w:val="26"/>
        </w:rPr>
        <w:t xml:space="preserve"> календарных дней с момента подписания Заказчиком Актов.</w:t>
      </w:r>
    </w:p>
    <w:p w:rsidR="001161DF" w:rsidRDefault="001161DF" w:rsidP="001161DF">
      <w:pPr>
        <w:keepNext/>
        <w:tabs>
          <w:tab w:val="left" w:pos="709"/>
          <w:tab w:val="left" w:pos="1134"/>
        </w:tabs>
        <w:ind w:left="-709" w:right="-1" w:firstLine="709"/>
        <w:jc w:val="both"/>
        <w:rPr>
          <w:sz w:val="26"/>
          <w:szCs w:val="26"/>
        </w:rPr>
      </w:pPr>
      <w:r>
        <w:rPr>
          <w:sz w:val="26"/>
          <w:szCs w:val="26"/>
        </w:rPr>
        <w:t>5.4</w:t>
      </w:r>
      <w:r w:rsidRPr="00406B05">
        <w:rPr>
          <w:sz w:val="26"/>
          <w:szCs w:val="26"/>
        </w:rPr>
        <w:t>.</w:t>
      </w:r>
      <w:r>
        <w:rPr>
          <w:sz w:val="26"/>
          <w:szCs w:val="26"/>
        </w:rPr>
        <w:t>8</w:t>
      </w:r>
      <w:r w:rsidRPr="00406B05">
        <w:rPr>
          <w:sz w:val="26"/>
          <w:szCs w:val="26"/>
        </w:rPr>
        <w:t>.</w:t>
      </w:r>
      <w:r w:rsidRPr="00406B05">
        <w:rPr>
          <w:i/>
          <w:sz w:val="26"/>
          <w:szCs w:val="26"/>
        </w:rPr>
        <w:t xml:space="preserve"> </w:t>
      </w:r>
      <w:r w:rsidRPr="00406B05">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161DF" w:rsidRDefault="001161DF" w:rsidP="001161DF">
      <w:pPr>
        <w:keepNext/>
        <w:tabs>
          <w:tab w:val="left" w:pos="709"/>
          <w:tab w:val="left" w:pos="1134"/>
        </w:tabs>
        <w:ind w:left="-709" w:right="-1" w:firstLine="709"/>
        <w:jc w:val="both"/>
        <w:rPr>
          <w:sz w:val="26"/>
          <w:szCs w:val="26"/>
        </w:rPr>
      </w:pPr>
      <w:r>
        <w:rPr>
          <w:sz w:val="26"/>
          <w:szCs w:val="26"/>
        </w:rPr>
        <w:t>5</w:t>
      </w:r>
      <w:r w:rsidRPr="00406B05">
        <w:rPr>
          <w:sz w:val="26"/>
          <w:szCs w:val="26"/>
        </w:rPr>
        <w:t>.</w:t>
      </w:r>
      <w:r>
        <w:rPr>
          <w:sz w:val="26"/>
          <w:szCs w:val="26"/>
        </w:rPr>
        <w:t>4.9</w:t>
      </w:r>
      <w:r w:rsidRPr="00406B05">
        <w:rPr>
          <w:sz w:val="26"/>
          <w:szCs w:val="26"/>
        </w:rPr>
        <w:t>.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1161DF" w:rsidRPr="00406B05" w:rsidRDefault="001161DF" w:rsidP="001161DF">
      <w:pPr>
        <w:keepNext/>
        <w:tabs>
          <w:tab w:val="left" w:pos="709"/>
          <w:tab w:val="left" w:pos="1134"/>
        </w:tabs>
        <w:ind w:left="-709" w:right="-1" w:firstLine="709"/>
        <w:jc w:val="both"/>
        <w:rPr>
          <w:sz w:val="26"/>
          <w:szCs w:val="26"/>
        </w:rPr>
      </w:pPr>
      <w:r w:rsidRPr="00406B05">
        <w:rPr>
          <w:sz w:val="26"/>
          <w:szCs w:val="26"/>
        </w:rPr>
        <w:t xml:space="preserve">В момент осуществления фактических действий по обмену электронными документами </w:t>
      </w:r>
      <w:r>
        <w:rPr>
          <w:sz w:val="26"/>
          <w:szCs w:val="26"/>
        </w:rPr>
        <w:t>Исполнитель</w:t>
      </w:r>
      <w:r w:rsidRPr="00406B05">
        <w:rPr>
          <w:sz w:val="26"/>
          <w:szCs w:val="26"/>
        </w:rPr>
        <w:t xml:space="preserve">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1161DF" w:rsidRPr="00812602" w:rsidRDefault="001161DF" w:rsidP="001161DF">
      <w:pPr>
        <w:ind w:left="-709" w:firstLine="709"/>
        <w:contextualSpacing/>
        <w:jc w:val="both"/>
        <w:rPr>
          <w:sz w:val="26"/>
          <w:szCs w:val="26"/>
        </w:rPr>
      </w:pPr>
    </w:p>
    <w:p w:rsidR="001161DF" w:rsidRDefault="001161DF" w:rsidP="001161DF">
      <w:pPr>
        <w:ind w:left="-709" w:firstLine="709"/>
        <w:contextualSpacing/>
        <w:jc w:val="both"/>
        <w:rPr>
          <w:b/>
          <w:sz w:val="26"/>
          <w:szCs w:val="26"/>
        </w:rPr>
      </w:pPr>
      <w:r w:rsidRPr="00DB2B38">
        <w:rPr>
          <w:sz w:val="26"/>
          <w:szCs w:val="26"/>
        </w:rPr>
        <w:t>5.5.</w:t>
      </w:r>
      <w:r w:rsidRPr="00812602">
        <w:rPr>
          <w:b/>
          <w:sz w:val="26"/>
          <w:szCs w:val="26"/>
        </w:rPr>
        <w:t xml:space="preserve"> Порядок </w:t>
      </w:r>
      <w:r>
        <w:rPr>
          <w:b/>
          <w:sz w:val="26"/>
          <w:szCs w:val="26"/>
        </w:rPr>
        <w:t xml:space="preserve">заказа, </w:t>
      </w:r>
      <w:r w:rsidRPr="00812602">
        <w:rPr>
          <w:b/>
          <w:sz w:val="26"/>
          <w:szCs w:val="26"/>
        </w:rPr>
        <w:t>оплаты</w:t>
      </w:r>
      <w:r>
        <w:rPr>
          <w:b/>
          <w:sz w:val="26"/>
          <w:szCs w:val="26"/>
        </w:rPr>
        <w:t xml:space="preserve"> </w:t>
      </w:r>
      <w:r w:rsidRPr="00812602">
        <w:rPr>
          <w:b/>
          <w:sz w:val="26"/>
          <w:szCs w:val="26"/>
        </w:rPr>
        <w:t xml:space="preserve">и сдачи-приемки </w:t>
      </w:r>
      <w:r>
        <w:rPr>
          <w:b/>
          <w:sz w:val="26"/>
          <w:szCs w:val="26"/>
        </w:rPr>
        <w:t>Р</w:t>
      </w:r>
      <w:r w:rsidRPr="00812602">
        <w:rPr>
          <w:b/>
          <w:sz w:val="26"/>
          <w:szCs w:val="26"/>
        </w:rPr>
        <w:t>емонтных, аварийных работ</w:t>
      </w:r>
      <w:r>
        <w:rPr>
          <w:b/>
          <w:sz w:val="26"/>
          <w:szCs w:val="26"/>
        </w:rPr>
        <w:t xml:space="preserve"> Оборудования</w:t>
      </w:r>
      <w:r w:rsidRPr="00812602">
        <w:rPr>
          <w:b/>
          <w:sz w:val="26"/>
          <w:szCs w:val="26"/>
        </w:rPr>
        <w:t>:</w:t>
      </w:r>
    </w:p>
    <w:p w:rsidR="001161DF" w:rsidRPr="00111114" w:rsidRDefault="001161DF" w:rsidP="00DB2B38">
      <w:pPr>
        <w:pStyle w:val="14"/>
        <w:keepNext/>
        <w:tabs>
          <w:tab w:val="left" w:pos="1440"/>
        </w:tabs>
        <w:spacing w:line="240" w:lineRule="auto"/>
        <w:ind w:left="-709" w:firstLine="709"/>
        <w:jc w:val="both"/>
        <w:rPr>
          <w:rFonts w:ascii="Times New Roman" w:hAnsi="Times New Roman"/>
          <w:spacing w:val="2"/>
          <w:sz w:val="26"/>
          <w:szCs w:val="26"/>
        </w:rPr>
      </w:pPr>
      <w:r w:rsidRPr="00111114">
        <w:rPr>
          <w:rFonts w:ascii="Times New Roman" w:hAnsi="Times New Roman"/>
          <w:b/>
          <w:sz w:val="26"/>
          <w:szCs w:val="26"/>
        </w:rPr>
        <w:t xml:space="preserve"> </w:t>
      </w:r>
      <w:r w:rsidRPr="00111114">
        <w:rPr>
          <w:rFonts w:ascii="Times New Roman" w:hAnsi="Times New Roman"/>
          <w:sz w:val="26"/>
          <w:szCs w:val="26"/>
        </w:rPr>
        <w:t>5.5.1.</w:t>
      </w:r>
      <w:r w:rsidRPr="00111114">
        <w:rPr>
          <w:rFonts w:ascii="Times New Roman" w:hAnsi="Times New Roman"/>
          <w:b/>
          <w:sz w:val="26"/>
          <w:szCs w:val="26"/>
        </w:rPr>
        <w:t xml:space="preserve"> </w:t>
      </w:r>
      <w:r w:rsidRPr="00111114">
        <w:rPr>
          <w:rFonts w:ascii="Times New Roman" w:hAnsi="Times New Roman"/>
          <w:spacing w:val="2"/>
          <w:sz w:val="26"/>
          <w:szCs w:val="26"/>
        </w:rPr>
        <w:t xml:space="preserve">При возникновении у Заказчика потребности в проведении Ремонтных, аварийных работ в отношении Оборудования, в том числе ремонтно-восстановительных работ по восстановлению работоспособности систем Оборудования, Исполнитель в течение 1 (одного) рабочего дня с момента обнаружения необходимости выполнения Ремонтных, аварийных работ совместно с ответственным лицом Заказчика составляют дефектный акт о выявленных неисправностях с указанием номенклатуры заменяемых запасных частей (если поломка того требует), конструктивных элементов, комплектующих и расходных материалов. </w:t>
      </w:r>
    </w:p>
    <w:p w:rsidR="001161DF" w:rsidRPr="00111114" w:rsidRDefault="001161DF" w:rsidP="00DB2B38">
      <w:pPr>
        <w:pStyle w:val="14"/>
        <w:keepNext/>
        <w:tabs>
          <w:tab w:val="left" w:pos="1440"/>
        </w:tabs>
        <w:spacing w:after="0" w:line="240" w:lineRule="auto"/>
        <w:ind w:left="-709" w:firstLine="709"/>
        <w:jc w:val="both"/>
        <w:rPr>
          <w:rFonts w:ascii="Times New Roman" w:hAnsi="Times New Roman"/>
          <w:spacing w:val="2"/>
          <w:sz w:val="26"/>
          <w:szCs w:val="26"/>
        </w:rPr>
      </w:pPr>
      <w:r w:rsidRPr="00111114">
        <w:rPr>
          <w:rFonts w:ascii="Times New Roman" w:hAnsi="Times New Roman"/>
          <w:sz w:val="26"/>
          <w:szCs w:val="26"/>
        </w:rPr>
        <w:t>5.5.2</w:t>
      </w:r>
      <w:r w:rsidRPr="00111114">
        <w:rPr>
          <w:rFonts w:ascii="Times New Roman" w:hAnsi="Times New Roman"/>
          <w:b/>
          <w:sz w:val="26"/>
          <w:szCs w:val="26"/>
        </w:rPr>
        <w:t xml:space="preserve"> </w:t>
      </w:r>
      <w:r w:rsidRPr="00111114">
        <w:rPr>
          <w:rFonts w:ascii="Times New Roman" w:hAnsi="Times New Roman"/>
          <w:spacing w:val="2"/>
          <w:sz w:val="26"/>
          <w:szCs w:val="26"/>
        </w:rPr>
        <w:t xml:space="preserve">На основании подписанного Сторонами дефектного акта Исполнитель представляет Заказчику коммерческое предложение, которое в обязательном порядке должно содержать перечень и объемы Ремонтных, аварийных работ, подлежащих выполнению, с выделением стоимости их выполнения, а также стоимости заменяемых запасных частей и комплектующих, необходимых материалов, а также сроки начала и окончания выполнения работ. Уполномоченный представитель Заказчика, после получения коммерческого предложения Исполнителя, в течение 10 рабочих дней принимает решение и либо направляет в адрес Исполнителя Заявку по форме Приложения №6 к настоящему Договору либо, при несогласии Заказчика с указанной Исполнителем стоимостью работ и заменяемых запасных частей, конструктивных элементов, комплектующих и необходимых материалов и/или сроков выполнения работ, сообщает Исполнителю о решении отказаться от выполнения работ силами Исполнителя, в указанном случае Заказ Исполнителю не направляется. </w:t>
      </w:r>
    </w:p>
    <w:p w:rsidR="001161DF" w:rsidRPr="00812602" w:rsidRDefault="001161DF" w:rsidP="00DB2B38">
      <w:pPr>
        <w:ind w:left="-709" w:firstLine="709"/>
        <w:contextualSpacing/>
        <w:jc w:val="both"/>
        <w:rPr>
          <w:sz w:val="26"/>
          <w:szCs w:val="26"/>
        </w:rPr>
      </w:pPr>
      <w:r w:rsidRPr="00812602">
        <w:rPr>
          <w:sz w:val="26"/>
          <w:szCs w:val="26"/>
        </w:rPr>
        <w:t>5.5.</w:t>
      </w:r>
      <w:r>
        <w:rPr>
          <w:sz w:val="26"/>
          <w:szCs w:val="26"/>
        </w:rPr>
        <w:t>3</w:t>
      </w:r>
      <w:r w:rsidRPr="00812602">
        <w:rPr>
          <w:sz w:val="26"/>
          <w:szCs w:val="26"/>
        </w:rPr>
        <w:t>.</w:t>
      </w:r>
      <w:r>
        <w:rPr>
          <w:sz w:val="26"/>
          <w:szCs w:val="26"/>
        </w:rPr>
        <w:t xml:space="preserve"> </w:t>
      </w:r>
      <w:r w:rsidRPr="00812602">
        <w:rPr>
          <w:sz w:val="26"/>
          <w:szCs w:val="26"/>
        </w:rPr>
        <w:t xml:space="preserve">Произведенные </w:t>
      </w:r>
      <w:r>
        <w:rPr>
          <w:sz w:val="26"/>
          <w:szCs w:val="26"/>
        </w:rPr>
        <w:t>Ремонтные</w:t>
      </w:r>
      <w:r w:rsidRPr="00A0343F">
        <w:rPr>
          <w:sz w:val="26"/>
          <w:szCs w:val="26"/>
        </w:rPr>
        <w:t xml:space="preserve">, </w:t>
      </w:r>
      <w:r w:rsidR="00111114" w:rsidRPr="00863C7B">
        <w:rPr>
          <w:sz w:val="26"/>
          <w:szCs w:val="26"/>
        </w:rPr>
        <w:t>аварийные</w:t>
      </w:r>
      <w:r w:rsidRPr="00A0343F">
        <w:rPr>
          <w:sz w:val="26"/>
          <w:szCs w:val="26"/>
        </w:rPr>
        <w:t xml:space="preserve"> работ</w:t>
      </w:r>
      <w:r>
        <w:rPr>
          <w:sz w:val="26"/>
          <w:szCs w:val="26"/>
        </w:rPr>
        <w:t>ы Оборудования</w:t>
      </w:r>
      <w:r w:rsidRPr="00812602">
        <w:rPr>
          <w:sz w:val="26"/>
          <w:szCs w:val="26"/>
        </w:rPr>
        <w:t xml:space="preserve">, указанные в Приложении № </w:t>
      </w:r>
      <w:r>
        <w:rPr>
          <w:sz w:val="26"/>
          <w:szCs w:val="26"/>
        </w:rPr>
        <w:t>2</w:t>
      </w:r>
      <w:r w:rsidRPr="00812602">
        <w:rPr>
          <w:sz w:val="26"/>
          <w:szCs w:val="26"/>
        </w:rPr>
        <w:t xml:space="preserve"> </w:t>
      </w:r>
      <w:r>
        <w:rPr>
          <w:sz w:val="26"/>
          <w:szCs w:val="26"/>
        </w:rPr>
        <w:t>к настоящему Договору</w:t>
      </w:r>
      <w:r w:rsidRPr="00812602">
        <w:rPr>
          <w:sz w:val="26"/>
          <w:szCs w:val="26"/>
        </w:rPr>
        <w:t xml:space="preserve">, выполненные Исполнителем в соответствии с условиями настоящего Договора, оплачиваются Заказчиком в течение </w:t>
      </w:r>
      <w:r>
        <w:rPr>
          <w:sz w:val="26"/>
          <w:szCs w:val="26"/>
        </w:rPr>
        <w:t>20 (двадцати)</w:t>
      </w:r>
      <w:r w:rsidRPr="00812602">
        <w:rPr>
          <w:sz w:val="26"/>
          <w:szCs w:val="26"/>
        </w:rPr>
        <w:t xml:space="preserve"> календарных дней с момента подписания Заказчиком Акта выполненных </w:t>
      </w:r>
      <w:r>
        <w:rPr>
          <w:sz w:val="26"/>
          <w:szCs w:val="26"/>
        </w:rPr>
        <w:t xml:space="preserve">ремонтных, аварийных </w:t>
      </w:r>
      <w:r w:rsidRPr="00812602">
        <w:rPr>
          <w:sz w:val="26"/>
          <w:szCs w:val="26"/>
        </w:rPr>
        <w:t>работ</w:t>
      </w:r>
      <w:r>
        <w:rPr>
          <w:sz w:val="26"/>
          <w:szCs w:val="26"/>
        </w:rPr>
        <w:t xml:space="preserve"> Оборудования, далее – «Акт ремонтных работ»</w:t>
      </w:r>
      <w:r w:rsidRPr="00812602">
        <w:rPr>
          <w:sz w:val="26"/>
          <w:szCs w:val="26"/>
        </w:rPr>
        <w:t xml:space="preserve">. </w:t>
      </w:r>
    </w:p>
    <w:p w:rsidR="001161DF" w:rsidRDefault="001161DF" w:rsidP="001161DF">
      <w:pPr>
        <w:ind w:left="-709" w:firstLine="709"/>
        <w:contextualSpacing/>
        <w:jc w:val="both"/>
        <w:rPr>
          <w:sz w:val="26"/>
          <w:szCs w:val="26"/>
        </w:rPr>
      </w:pPr>
      <w:r w:rsidRPr="00812602">
        <w:rPr>
          <w:sz w:val="26"/>
          <w:szCs w:val="26"/>
        </w:rPr>
        <w:t>5.5.</w:t>
      </w:r>
      <w:r>
        <w:rPr>
          <w:sz w:val="26"/>
          <w:szCs w:val="26"/>
        </w:rPr>
        <w:t>4</w:t>
      </w:r>
      <w:r w:rsidRPr="00812602">
        <w:rPr>
          <w:sz w:val="26"/>
          <w:szCs w:val="26"/>
        </w:rPr>
        <w:t xml:space="preserve">. Исполнитель </w:t>
      </w:r>
      <w:r>
        <w:rPr>
          <w:sz w:val="26"/>
          <w:szCs w:val="26"/>
        </w:rPr>
        <w:t>оформляет</w:t>
      </w:r>
      <w:r w:rsidRPr="00812602">
        <w:rPr>
          <w:sz w:val="26"/>
          <w:szCs w:val="26"/>
        </w:rPr>
        <w:t xml:space="preserve"> в двух экземплярах и передает Заказчику Акт </w:t>
      </w:r>
      <w:r>
        <w:rPr>
          <w:sz w:val="26"/>
          <w:szCs w:val="26"/>
        </w:rPr>
        <w:t>ремонтных</w:t>
      </w:r>
      <w:r w:rsidRPr="00812602">
        <w:rPr>
          <w:sz w:val="26"/>
          <w:szCs w:val="26"/>
        </w:rPr>
        <w:t xml:space="preserve"> работ, а также счет на оплату работ и</w:t>
      </w:r>
      <w:r w:rsidRPr="009151AA">
        <w:rPr>
          <w:sz w:val="26"/>
          <w:szCs w:val="26"/>
        </w:rPr>
        <w:t xml:space="preserve"> счет-фактуру</w:t>
      </w:r>
      <w:r>
        <w:rPr>
          <w:sz w:val="26"/>
          <w:szCs w:val="26"/>
        </w:rPr>
        <w:t xml:space="preserve">. </w:t>
      </w:r>
    </w:p>
    <w:p w:rsidR="001161DF" w:rsidRPr="009151AA" w:rsidRDefault="001161DF" w:rsidP="001161DF">
      <w:pPr>
        <w:ind w:left="-709" w:firstLine="709"/>
        <w:contextualSpacing/>
        <w:jc w:val="both"/>
        <w:rPr>
          <w:sz w:val="26"/>
          <w:szCs w:val="26"/>
        </w:rPr>
      </w:pPr>
      <w:r>
        <w:rPr>
          <w:sz w:val="26"/>
          <w:szCs w:val="26"/>
        </w:rPr>
        <w:t xml:space="preserve">5.5.5. </w:t>
      </w:r>
      <w:r w:rsidRPr="009151AA">
        <w:rPr>
          <w:sz w:val="26"/>
          <w:szCs w:val="26"/>
        </w:rPr>
        <w:t>В течение 5 (</w:t>
      </w:r>
      <w:r>
        <w:rPr>
          <w:sz w:val="26"/>
          <w:szCs w:val="26"/>
        </w:rPr>
        <w:t>п</w:t>
      </w:r>
      <w:r w:rsidRPr="009151AA">
        <w:rPr>
          <w:sz w:val="26"/>
          <w:szCs w:val="26"/>
        </w:rPr>
        <w:t>яти) рабочих дней с моме</w:t>
      </w:r>
      <w:r>
        <w:rPr>
          <w:sz w:val="26"/>
          <w:szCs w:val="26"/>
        </w:rPr>
        <w:t>нта получения от Исполнителя Акта ремонтных</w:t>
      </w:r>
      <w:r w:rsidRPr="00812602">
        <w:rPr>
          <w:sz w:val="26"/>
          <w:szCs w:val="26"/>
        </w:rPr>
        <w:t xml:space="preserve"> работ</w:t>
      </w:r>
      <w:r w:rsidRPr="009151AA">
        <w:rPr>
          <w:sz w:val="26"/>
          <w:szCs w:val="26"/>
        </w:rPr>
        <w:t xml:space="preserve">, Заказчик подписывает </w:t>
      </w:r>
      <w:r>
        <w:rPr>
          <w:sz w:val="26"/>
          <w:szCs w:val="26"/>
        </w:rPr>
        <w:t>А</w:t>
      </w:r>
      <w:r w:rsidRPr="009151AA">
        <w:rPr>
          <w:sz w:val="26"/>
          <w:szCs w:val="26"/>
        </w:rPr>
        <w:t>кт</w:t>
      </w:r>
      <w:r>
        <w:rPr>
          <w:sz w:val="26"/>
          <w:szCs w:val="26"/>
        </w:rPr>
        <w:t xml:space="preserve"> и</w:t>
      </w:r>
      <w:r w:rsidRPr="009151AA">
        <w:rPr>
          <w:sz w:val="26"/>
          <w:szCs w:val="26"/>
        </w:rPr>
        <w:t xml:space="preserve"> направляет од</w:t>
      </w:r>
      <w:r>
        <w:rPr>
          <w:sz w:val="26"/>
          <w:szCs w:val="26"/>
        </w:rPr>
        <w:t xml:space="preserve">ин подписанный </w:t>
      </w:r>
      <w:r w:rsidRPr="009151AA">
        <w:rPr>
          <w:sz w:val="26"/>
          <w:szCs w:val="26"/>
        </w:rPr>
        <w:t xml:space="preserve">экземпляр </w:t>
      </w:r>
      <w:r>
        <w:rPr>
          <w:sz w:val="26"/>
          <w:szCs w:val="26"/>
        </w:rPr>
        <w:t>Акта ремонтных</w:t>
      </w:r>
      <w:r w:rsidRPr="00812602">
        <w:rPr>
          <w:sz w:val="26"/>
          <w:szCs w:val="26"/>
        </w:rPr>
        <w:t xml:space="preserve"> работ</w:t>
      </w:r>
      <w:r w:rsidRPr="009151AA">
        <w:rPr>
          <w:sz w:val="26"/>
          <w:szCs w:val="26"/>
        </w:rPr>
        <w:t xml:space="preserve"> Исполнителю, либо предоставляет мотивированный отказ </w:t>
      </w:r>
      <w:r>
        <w:rPr>
          <w:sz w:val="26"/>
          <w:szCs w:val="26"/>
        </w:rPr>
        <w:t>от его подписания</w:t>
      </w:r>
      <w:r w:rsidRPr="009151AA">
        <w:rPr>
          <w:sz w:val="26"/>
          <w:szCs w:val="26"/>
        </w:rPr>
        <w:t xml:space="preserve">, в письменном виде. </w:t>
      </w:r>
    </w:p>
    <w:p w:rsidR="001161DF" w:rsidRDefault="001161DF" w:rsidP="001161DF">
      <w:pPr>
        <w:ind w:left="-709" w:firstLine="709"/>
        <w:contextualSpacing/>
        <w:jc w:val="both"/>
        <w:rPr>
          <w:sz w:val="26"/>
          <w:szCs w:val="26"/>
        </w:rPr>
      </w:pPr>
      <w:r>
        <w:rPr>
          <w:sz w:val="26"/>
          <w:szCs w:val="26"/>
        </w:rPr>
        <w:t>5.5</w:t>
      </w:r>
      <w:r w:rsidRPr="009151AA">
        <w:rPr>
          <w:sz w:val="26"/>
          <w:szCs w:val="26"/>
        </w:rPr>
        <w:t>.</w:t>
      </w:r>
      <w:r>
        <w:rPr>
          <w:sz w:val="26"/>
          <w:szCs w:val="26"/>
        </w:rPr>
        <w:t>6</w:t>
      </w:r>
      <w:r w:rsidRPr="009151AA">
        <w:rPr>
          <w:sz w:val="26"/>
          <w:szCs w:val="26"/>
        </w:rPr>
        <w:t xml:space="preserve">. </w:t>
      </w:r>
      <w:r w:rsidRPr="00BB08D7">
        <w:rPr>
          <w:sz w:val="26"/>
          <w:szCs w:val="26"/>
        </w:rPr>
        <w:t xml:space="preserve">В случае </w:t>
      </w:r>
      <w:r>
        <w:rPr>
          <w:sz w:val="26"/>
          <w:szCs w:val="26"/>
        </w:rPr>
        <w:t>наличия замечаний по произведенным Ремонтным, аварийным работам Оборудования</w:t>
      </w:r>
      <w:r w:rsidRPr="006B51F7">
        <w:rPr>
          <w:sz w:val="26"/>
          <w:szCs w:val="26"/>
        </w:rPr>
        <w:t>, а также другим условиям Договора</w:t>
      </w:r>
      <w:r>
        <w:rPr>
          <w:sz w:val="26"/>
          <w:szCs w:val="26"/>
        </w:rPr>
        <w:t>,</w:t>
      </w:r>
      <w:r w:rsidRPr="00961B67">
        <w:rPr>
          <w:sz w:val="26"/>
          <w:szCs w:val="26"/>
        </w:rPr>
        <w:t xml:space="preserve"> </w:t>
      </w:r>
      <w:r w:rsidRPr="00BB08D7">
        <w:rPr>
          <w:sz w:val="26"/>
          <w:szCs w:val="26"/>
        </w:rPr>
        <w:t xml:space="preserve">Заказчик </w:t>
      </w:r>
      <w:r>
        <w:rPr>
          <w:sz w:val="26"/>
          <w:szCs w:val="26"/>
        </w:rPr>
        <w:t xml:space="preserve">направляет </w:t>
      </w:r>
      <w:r w:rsidRPr="00BB08D7">
        <w:rPr>
          <w:sz w:val="26"/>
          <w:szCs w:val="26"/>
        </w:rPr>
        <w:t>Исполнителю письменн</w:t>
      </w:r>
      <w:r>
        <w:rPr>
          <w:sz w:val="26"/>
          <w:szCs w:val="26"/>
        </w:rPr>
        <w:t>ый</w:t>
      </w:r>
      <w:r w:rsidRPr="00BB08D7">
        <w:rPr>
          <w:sz w:val="26"/>
          <w:szCs w:val="26"/>
        </w:rPr>
        <w:t xml:space="preserve"> </w:t>
      </w:r>
      <w:r w:rsidRPr="00423FBE">
        <w:rPr>
          <w:sz w:val="26"/>
          <w:szCs w:val="26"/>
        </w:rPr>
        <w:t>мотивированный отказ от подписания Акта</w:t>
      </w:r>
      <w:r>
        <w:rPr>
          <w:sz w:val="26"/>
          <w:szCs w:val="26"/>
        </w:rPr>
        <w:t xml:space="preserve"> ремонтных</w:t>
      </w:r>
      <w:r w:rsidRPr="00812602">
        <w:rPr>
          <w:sz w:val="26"/>
          <w:szCs w:val="26"/>
        </w:rPr>
        <w:t xml:space="preserve"> работ</w:t>
      </w:r>
      <w:r>
        <w:rPr>
          <w:sz w:val="26"/>
          <w:szCs w:val="26"/>
        </w:rPr>
        <w:t>. Устранение замечаний по произведенным работам, а также другим условиям Договора, и подписание Акта ремонтных</w:t>
      </w:r>
      <w:r w:rsidRPr="00812602">
        <w:rPr>
          <w:sz w:val="26"/>
          <w:szCs w:val="26"/>
        </w:rPr>
        <w:t xml:space="preserve"> работ</w:t>
      </w:r>
      <w:r>
        <w:rPr>
          <w:sz w:val="26"/>
          <w:szCs w:val="26"/>
        </w:rPr>
        <w:t xml:space="preserve"> после устранения всех замечаний, осуществляется в порядке, предусмотренном п. 5.5.5. настоящего Договора.</w:t>
      </w:r>
    </w:p>
    <w:p w:rsidR="001161DF" w:rsidRDefault="001161DF" w:rsidP="001161DF">
      <w:pPr>
        <w:ind w:left="-709" w:firstLine="709"/>
        <w:contextualSpacing/>
        <w:jc w:val="both"/>
        <w:rPr>
          <w:sz w:val="26"/>
          <w:szCs w:val="26"/>
        </w:rPr>
      </w:pPr>
      <w:r>
        <w:rPr>
          <w:sz w:val="26"/>
          <w:szCs w:val="26"/>
        </w:rPr>
        <w:t>5</w:t>
      </w:r>
      <w:r w:rsidRPr="001B3620">
        <w:rPr>
          <w:sz w:val="26"/>
          <w:szCs w:val="26"/>
        </w:rPr>
        <w:t>.5.</w:t>
      </w:r>
      <w:r>
        <w:rPr>
          <w:sz w:val="26"/>
          <w:szCs w:val="26"/>
        </w:rPr>
        <w:t>7</w:t>
      </w:r>
      <w:r w:rsidRPr="001B3620">
        <w:rPr>
          <w:sz w:val="26"/>
          <w:szCs w:val="26"/>
        </w:rPr>
        <w:t>. При необходимости приобретения оборудования лифтов, запасных</w:t>
      </w:r>
      <w:r w:rsidRPr="009151AA">
        <w:rPr>
          <w:sz w:val="26"/>
          <w:szCs w:val="26"/>
        </w:rPr>
        <w:t xml:space="preserve"> част</w:t>
      </w:r>
      <w:r>
        <w:rPr>
          <w:sz w:val="26"/>
          <w:szCs w:val="26"/>
        </w:rPr>
        <w:t>ей, узлов лифтов</w:t>
      </w:r>
      <w:r w:rsidRPr="009151AA">
        <w:rPr>
          <w:sz w:val="26"/>
          <w:szCs w:val="26"/>
        </w:rPr>
        <w:t xml:space="preserve"> и детал</w:t>
      </w:r>
      <w:r>
        <w:rPr>
          <w:sz w:val="26"/>
          <w:szCs w:val="26"/>
        </w:rPr>
        <w:t xml:space="preserve">ей для проведения ремонтных, аварийных работ Оборудования Исполнитель передает Заказчику счет, счет-фактуру и иные документы, </w:t>
      </w:r>
      <w:r w:rsidRPr="00304841">
        <w:rPr>
          <w:sz w:val="26"/>
          <w:szCs w:val="26"/>
        </w:rPr>
        <w:t>подтверждающи</w:t>
      </w:r>
      <w:r>
        <w:rPr>
          <w:sz w:val="26"/>
          <w:szCs w:val="26"/>
        </w:rPr>
        <w:t>е</w:t>
      </w:r>
      <w:r w:rsidRPr="00304841">
        <w:rPr>
          <w:sz w:val="26"/>
          <w:szCs w:val="26"/>
        </w:rPr>
        <w:t xml:space="preserve"> стоимост</w:t>
      </w:r>
      <w:r>
        <w:rPr>
          <w:sz w:val="26"/>
          <w:szCs w:val="26"/>
        </w:rPr>
        <w:t xml:space="preserve">ь приобретаемого оборудования, материалов, запчастей. В обязательном порядке счет, счет-фактура и иные документы, подтверждающие приобретение </w:t>
      </w:r>
      <w:r w:rsidRPr="001B3620">
        <w:rPr>
          <w:sz w:val="26"/>
          <w:szCs w:val="26"/>
        </w:rPr>
        <w:t>оборудования лифтов, запасных</w:t>
      </w:r>
      <w:r w:rsidRPr="009151AA">
        <w:rPr>
          <w:sz w:val="26"/>
          <w:szCs w:val="26"/>
        </w:rPr>
        <w:t xml:space="preserve"> част</w:t>
      </w:r>
      <w:r>
        <w:rPr>
          <w:sz w:val="26"/>
          <w:szCs w:val="26"/>
        </w:rPr>
        <w:t>ей, узлов лифтов</w:t>
      </w:r>
      <w:r w:rsidRPr="009151AA">
        <w:rPr>
          <w:sz w:val="26"/>
          <w:szCs w:val="26"/>
        </w:rPr>
        <w:t xml:space="preserve"> и детал</w:t>
      </w:r>
      <w:r>
        <w:rPr>
          <w:sz w:val="26"/>
          <w:szCs w:val="26"/>
        </w:rPr>
        <w:t>ей для проведения ремонтных, аварийных работ предоставляются Исполнителем Заказчику в комплекте с А</w:t>
      </w:r>
      <w:r w:rsidRPr="00E02ED5">
        <w:rPr>
          <w:sz w:val="26"/>
          <w:szCs w:val="26"/>
        </w:rPr>
        <w:t>к</w:t>
      </w:r>
      <w:r>
        <w:rPr>
          <w:sz w:val="26"/>
          <w:szCs w:val="26"/>
        </w:rPr>
        <w:t>том выполненных ремонтных, аварийных работ Оборудования.</w:t>
      </w:r>
    </w:p>
    <w:p w:rsidR="001161DF" w:rsidRDefault="001161DF" w:rsidP="001161DF">
      <w:pPr>
        <w:ind w:left="-709" w:firstLine="709"/>
        <w:contextualSpacing/>
        <w:jc w:val="both"/>
        <w:rPr>
          <w:sz w:val="26"/>
          <w:szCs w:val="26"/>
        </w:rPr>
      </w:pPr>
      <w:r>
        <w:rPr>
          <w:sz w:val="26"/>
          <w:szCs w:val="26"/>
        </w:rPr>
        <w:t>5.5.8. С</w:t>
      </w:r>
      <w:r w:rsidRPr="009151AA">
        <w:rPr>
          <w:sz w:val="26"/>
          <w:szCs w:val="26"/>
        </w:rPr>
        <w:t xml:space="preserve">тоимость </w:t>
      </w:r>
      <w:r>
        <w:rPr>
          <w:sz w:val="26"/>
          <w:szCs w:val="26"/>
        </w:rPr>
        <w:t>о</w:t>
      </w:r>
      <w:r w:rsidRPr="009151AA">
        <w:rPr>
          <w:sz w:val="26"/>
          <w:szCs w:val="26"/>
        </w:rPr>
        <w:t>борудовани</w:t>
      </w:r>
      <w:r>
        <w:rPr>
          <w:sz w:val="26"/>
          <w:szCs w:val="26"/>
        </w:rPr>
        <w:t>я лифтов,</w:t>
      </w:r>
      <w:r w:rsidRPr="009151AA">
        <w:rPr>
          <w:sz w:val="26"/>
          <w:szCs w:val="26"/>
        </w:rPr>
        <w:t xml:space="preserve"> запасны</w:t>
      </w:r>
      <w:r>
        <w:rPr>
          <w:sz w:val="26"/>
          <w:szCs w:val="26"/>
        </w:rPr>
        <w:t>х</w:t>
      </w:r>
      <w:r w:rsidRPr="009151AA">
        <w:rPr>
          <w:sz w:val="26"/>
          <w:szCs w:val="26"/>
        </w:rPr>
        <w:t xml:space="preserve"> част</w:t>
      </w:r>
      <w:r>
        <w:rPr>
          <w:sz w:val="26"/>
          <w:szCs w:val="26"/>
        </w:rPr>
        <w:t>ей, узлов лифтов</w:t>
      </w:r>
      <w:r w:rsidRPr="009151AA">
        <w:rPr>
          <w:sz w:val="26"/>
          <w:szCs w:val="26"/>
        </w:rPr>
        <w:t xml:space="preserve"> и детал</w:t>
      </w:r>
      <w:r>
        <w:rPr>
          <w:sz w:val="26"/>
          <w:szCs w:val="26"/>
        </w:rPr>
        <w:t>ей входит в стоимость, указанную</w:t>
      </w:r>
      <w:r w:rsidRPr="009151AA">
        <w:rPr>
          <w:sz w:val="26"/>
          <w:szCs w:val="26"/>
        </w:rPr>
        <w:t xml:space="preserve"> в п. </w:t>
      </w:r>
      <w:r>
        <w:rPr>
          <w:sz w:val="26"/>
          <w:szCs w:val="26"/>
        </w:rPr>
        <w:t>4</w:t>
      </w:r>
      <w:r w:rsidRPr="009151AA">
        <w:rPr>
          <w:sz w:val="26"/>
          <w:szCs w:val="26"/>
        </w:rPr>
        <w:t>.1.2</w:t>
      </w:r>
      <w:r>
        <w:rPr>
          <w:sz w:val="26"/>
          <w:szCs w:val="26"/>
        </w:rPr>
        <w:t>. Договора</w:t>
      </w:r>
      <w:r w:rsidRPr="009151AA">
        <w:rPr>
          <w:sz w:val="26"/>
          <w:szCs w:val="26"/>
        </w:rPr>
        <w:t>.</w:t>
      </w:r>
    </w:p>
    <w:p w:rsidR="001161DF" w:rsidRPr="00D334E0" w:rsidRDefault="001161DF" w:rsidP="001161DF">
      <w:pPr>
        <w:ind w:left="-709" w:firstLine="709"/>
        <w:contextualSpacing/>
        <w:jc w:val="both"/>
        <w:rPr>
          <w:sz w:val="26"/>
          <w:szCs w:val="26"/>
        </w:rPr>
      </w:pPr>
      <w:r>
        <w:rPr>
          <w:sz w:val="26"/>
          <w:szCs w:val="26"/>
        </w:rPr>
        <w:t>5.6.</w:t>
      </w:r>
      <w:r w:rsidRPr="00D334E0">
        <w:rPr>
          <w:sz w:val="26"/>
          <w:szCs w:val="26"/>
        </w:rPr>
        <w:t xml:space="preserve"> Независимо от применимого порядка расчетов за </w:t>
      </w:r>
      <w:r>
        <w:rPr>
          <w:sz w:val="26"/>
          <w:szCs w:val="26"/>
        </w:rPr>
        <w:t>Р</w:t>
      </w:r>
      <w:r w:rsidRPr="00812602">
        <w:rPr>
          <w:sz w:val="26"/>
          <w:szCs w:val="26"/>
        </w:rPr>
        <w:t>емонтные, аварийные работ</w:t>
      </w:r>
      <w:r>
        <w:rPr>
          <w:sz w:val="26"/>
          <w:szCs w:val="26"/>
        </w:rPr>
        <w:t>ы Оборудования</w:t>
      </w:r>
      <w:r w:rsidRPr="00D334E0">
        <w:rPr>
          <w:sz w:val="26"/>
          <w:szCs w:val="26"/>
        </w:rPr>
        <w:t xml:space="preserve"> в рамках настоящего Договора Исполнитель не вправе требовать уплаты процентов на сумму долга за период пользования денежными средствами в соответствии со ст. 317.1. ГК РФ.</w:t>
      </w:r>
    </w:p>
    <w:p w:rsidR="001161DF" w:rsidRPr="009151AA" w:rsidRDefault="001161DF" w:rsidP="001161DF">
      <w:pPr>
        <w:ind w:left="-709" w:firstLine="709"/>
        <w:contextualSpacing/>
        <w:jc w:val="both"/>
        <w:rPr>
          <w:sz w:val="26"/>
          <w:szCs w:val="26"/>
        </w:rPr>
      </w:pPr>
    </w:p>
    <w:p w:rsidR="001161DF" w:rsidRPr="009151AA" w:rsidRDefault="001161DF" w:rsidP="001161DF">
      <w:pPr>
        <w:ind w:left="-709" w:firstLine="709"/>
        <w:contextualSpacing/>
        <w:jc w:val="center"/>
        <w:rPr>
          <w:b/>
          <w:sz w:val="26"/>
          <w:szCs w:val="26"/>
        </w:rPr>
      </w:pPr>
      <w:r>
        <w:rPr>
          <w:b/>
          <w:sz w:val="26"/>
          <w:szCs w:val="26"/>
        </w:rPr>
        <w:t>6</w:t>
      </w:r>
      <w:r w:rsidRPr="009151AA">
        <w:rPr>
          <w:b/>
          <w:sz w:val="26"/>
          <w:szCs w:val="26"/>
        </w:rPr>
        <w:t>. ОТВЕТСТВЕННОСТЬ СТОРОН</w:t>
      </w:r>
    </w:p>
    <w:p w:rsidR="001161DF" w:rsidRPr="009151AA" w:rsidRDefault="001161DF" w:rsidP="001161DF">
      <w:pPr>
        <w:ind w:left="-709" w:firstLine="709"/>
        <w:contextualSpacing/>
        <w:jc w:val="both"/>
        <w:rPr>
          <w:sz w:val="26"/>
          <w:szCs w:val="26"/>
        </w:rPr>
      </w:pPr>
    </w:p>
    <w:p w:rsidR="001161DF" w:rsidRDefault="001161DF" w:rsidP="001161DF">
      <w:pPr>
        <w:ind w:left="-709" w:firstLine="709"/>
        <w:contextualSpacing/>
        <w:jc w:val="both"/>
        <w:rPr>
          <w:sz w:val="26"/>
          <w:szCs w:val="26"/>
        </w:rPr>
      </w:pPr>
      <w:r>
        <w:rPr>
          <w:sz w:val="26"/>
          <w:szCs w:val="26"/>
        </w:rPr>
        <w:t>6</w:t>
      </w:r>
      <w:r w:rsidRPr="009151AA">
        <w:rPr>
          <w:sz w:val="26"/>
          <w:szCs w:val="26"/>
        </w:rPr>
        <w:t>.1.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161DF" w:rsidRPr="00BC58A3" w:rsidRDefault="001161DF" w:rsidP="001161DF">
      <w:pPr>
        <w:ind w:left="-709" w:firstLine="709"/>
        <w:contextualSpacing/>
        <w:jc w:val="both"/>
        <w:rPr>
          <w:sz w:val="26"/>
          <w:szCs w:val="26"/>
        </w:rPr>
      </w:pPr>
      <w:r>
        <w:rPr>
          <w:sz w:val="26"/>
          <w:szCs w:val="26"/>
        </w:rPr>
        <w:t xml:space="preserve">6.2. </w:t>
      </w:r>
      <w:r w:rsidRPr="00BC58A3">
        <w:rPr>
          <w:sz w:val="26"/>
          <w:szCs w:val="26"/>
        </w:rPr>
        <w:t>Заказчик вправе потребовать, а Исполнитель обязан выплатить Заказчику штраф за кажд</w:t>
      </w:r>
      <w:r>
        <w:rPr>
          <w:sz w:val="26"/>
          <w:szCs w:val="26"/>
        </w:rPr>
        <w:t>ое нарушения сроков</w:t>
      </w:r>
      <w:r w:rsidRPr="00BC58A3">
        <w:rPr>
          <w:sz w:val="26"/>
          <w:szCs w:val="26"/>
        </w:rPr>
        <w:t xml:space="preserve"> в отношении </w:t>
      </w:r>
      <w:r>
        <w:rPr>
          <w:sz w:val="26"/>
          <w:szCs w:val="26"/>
        </w:rPr>
        <w:t>р</w:t>
      </w:r>
      <w:r w:rsidRPr="005826A7">
        <w:rPr>
          <w:sz w:val="26"/>
          <w:szCs w:val="26"/>
        </w:rPr>
        <w:t>абот</w:t>
      </w:r>
      <w:r>
        <w:rPr>
          <w:sz w:val="26"/>
          <w:szCs w:val="26"/>
        </w:rPr>
        <w:t>,</w:t>
      </w:r>
      <w:r w:rsidRPr="005826A7">
        <w:rPr>
          <w:sz w:val="26"/>
          <w:szCs w:val="26"/>
        </w:rPr>
        <w:t xml:space="preserve"> </w:t>
      </w:r>
      <w:r>
        <w:rPr>
          <w:sz w:val="26"/>
          <w:szCs w:val="26"/>
        </w:rPr>
        <w:t>предусмотренных п. 3.1.2. Договора</w:t>
      </w:r>
      <w:r w:rsidRPr="00BC58A3">
        <w:rPr>
          <w:sz w:val="26"/>
          <w:szCs w:val="26"/>
        </w:rPr>
        <w:t>, выявленн</w:t>
      </w:r>
      <w:r>
        <w:rPr>
          <w:sz w:val="26"/>
          <w:szCs w:val="26"/>
        </w:rPr>
        <w:t>ое</w:t>
      </w:r>
      <w:r w:rsidRPr="00BC58A3">
        <w:rPr>
          <w:sz w:val="26"/>
          <w:szCs w:val="26"/>
        </w:rPr>
        <w:t xml:space="preserve"> в соответствующем отчё</w:t>
      </w:r>
      <w:r>
        <w:rPr>
          <w:sz w:val="26"/>
          <w:szCs w:val="26"/>
        </w:rPr>
        <w:t>тном месяце, в размере 10</w:t>
      </w:r>
      <w:r w:rsidR="002D09CC">
        <w:rPr>
          <w:sz w:val="26"/>
          <w:szCs w:val="26"/>
        </w:rPr>
        <w:t xml:space="preserve"> (</w:t>
      </w:r>
      <w:r w:rsidR="002D09CC" w:rsidRPr="00863C7B">
        <w:rPr>
          <w:sz w:val="26"/>
          <w:szCs w:val="26"/>
        </w:rPr>
        <w:t>десять</w:t>
      </w:r>
      <w:r w:rsidR="002D09CC">
        <w:rPr>
          <w:sz w:val="26"/>
          <w:szCs w:val="26"/>
        </w:rPr>
        <w:t xml:space="preserve">) </w:t>
      </w:r>
      <w:r>
        <w:rPr>
          <w:sz w:val="26"/>
          <w:szCs w:val="26"/>
        </w:rPr>
        <w:t xml:space="preserve">% </w:t>
      </w:r>
      <w:r w:rsidRPr="00BC58A3">
        <w:rPr>
          <w:sz w:val="26"/>
          <w:szCs w:val="26"/>
        </w:rPr>
        <w:t xml:space="preserve">от стоимости </w:t>
      </w:r>
      <w:r>
        <w:rPr>
          <w:sz w:val="26"/>
          <w:szCs w:val="26"/>
        </w:rPr>
        <w:t>Р</w:t>
      </w:r>
      <w:r w:rsidRPr="005826A7">
        <w:rPr>
          <w:sz w:val="26"/>
          <w:szCs w:val="26"/>
        </w:rPr>
        <w:t>абот по техническому обслуживанию</w:t>
      </w:r>
      <w:r>
        <w:rPr>
          <w:sz w:val="26"/>
          <w:szCs w:val="26"/>
        </w:rPr>
        <w:t xml:space="preserve"> Оборудования</w:t>
      </w:r>
      <w:r w:rsidRPr="00BC58A3">
        <w:rPr>
          <w:spacing w:val="2"/>
          <w:sz w:val="26"/>
          <w:szCs w:val="26"/>
        </w:rPr>
        <w:t xml:space="preserve"> </w:t>
      </w:r>
      <w:r w:rsidRPr="00BC58A3">
        <w:rPr>
          <w:sz w:val="26"/>
          <w:szCs w:val="26"/>
        </w:rPr>
        <w:t xml:space="preserve">в </w:t>
      </w:r>
      <w:r>
        <w:rPr>
          <w:sz w:val="26"/>
          <w:szCs w:val="26"/>
        </w:rPr>
        <w:t xml:space="preserve">отчетном </w:t>
      </w:r>
      <w:r w:rsidRPr="00BC58A3">
        <w:rPr>
          <w:sz w:val="26"/>
          <w:szCs w:val="26"/>
        </w:rPr>
        <w:t>месяц</w:t>
      </w:r>
      <w:r>
        <w:rPr>
          <w:sz w:val="26"/>
          <w:szCs w:val="26"/>
        </w:rPr>
        <w:t>е</w:t>
      </w:r>
      <w:r w:rsidRPr="00BC58A3">
        <w:rPr>
          <w:sz w:val="26"/>
          <w:szCs w:val="26"/>
        </w:rPr>
        <w:t xml:space="preserve">.  </w:t>
      </w:r>
    </w:p>
    <w:p w:rsidR="001161DF" w:rsidRPr="009151AA" w:rsidRDefault="001161DF" w:rsidP="001161DF">
      <w:pPr>
        <w:ind w:left="-709" w:firstLine="709"/>
        <w:contextualSpacing/>
        <w:jc w:val="both"/>
        <w:rPr>
          <w:sz w:val="26"/>
          <w:szCs w:val="26"/>
        </w:rPr>
      </w:pPr>
      <w:r w:rsidRPr="00BC58A3">
        <w:rPr>
          <w:sz w:val="26"/>
          <w:szCs w:val="26"/>
        </w:rPr>
        <w:t xml:space="preserve">На основании </w:t>
      </w:r>
      <w:r>
        <w:rPr>
          <w:sz w:val="26"/>
          <w:szCs w:val="26"/>
        </w:rPr>
        <w:t>допущенных нарушений</w:t>
      </w:r>
      <w:r w:rsidRPr="00BC58A3">
        <w:rPr>
          <w:sz w:val="26"/>
          <w:szCs w:val="26"/>
        </w:rPr>
        <w:t xml:space="preserve"> по итогам отчетного месяца, Заказчик в срок до второго числа месяца, следующего за отчетным, направляет в адрес Исполнителя письмо – претензию, в котором указываются </w:t>
      </w:r>
      <w:r>
        <w:rPr>
          <w:sz w:val="26"/>
          <w:szCs w:val="26"/>
        </w:rPr>
        <w:t>допущенные</w:t>
      </w:r>
      <w:r w:rsidRPr="00BC58A3">
        <w:rPr>
          <w:sz w:val="26"/>
          <w:szCs w:val="26"/>
        </w:rPr>
        <w:t xml:space="preserve"> за отчетный месяц </w:t>
      </w:r>
      <w:r>
        <w:rPr>
          <w:sz w:val="26"/>
          <w:szCs w:val="26"/>
        </w:rPr>
        <w:t>нарушения и сумму штрафа.</w:t>
      </w:r>
      <w:r w:rsidRPr="00BC58A3">
        <w:rPr>
          <w:sz w:val="26"/>
          <w:szCs w:val="26"/>
        </w:rPr>
        <w:t xml:space="preserve">  </w:t>
      </w:r>
    </w:p>
    <w:p w:rsidR="001161DF" w:rsidRDefault="001161DF" w:rsidP="001161DF">
      <w:pPr>
        <w:ind w:left="-709" w:firstLine="709"/>
        <w:contextualSpacing/>
        <w:jc w:val="both"/>
        <w:rPr>
          <w:sz w:val="26"/>
          <w:szCs w:val="26"/>
        </w:rPr>
      </w:pPr>
      <w:r>
        <w:rPr>
          <w:sz w:val="26"/>
          <w:szCs w:val="26"/>
        </w:rPr>
        <w:t>6</w:t>
      </w:r>
      <w:r w:rsidRPr="009151AA">
        <w:rPr>
          <w:sz w:val="26"/>
          <w:szCs w:val="26"/>
        </w:rPr>
        <w:t>.3. За нарушение Исполнителем сроков выполнения Работ</w:t>
      </w:r>
      <w:r w:rsidRPr="0046302E">
        <w:rPr>
          <w:sz w:val="26"/>
          <w:szCs w:val="26"/>
        </w:rPr>
        <w:t xml:space="preserve"> </w:t>
      </w:r>
      <w:r w:rsidRPr="009151AA">
        <w:rPr>
          <w:sz w:val="26"/>
          <w:szCs w:val="26"/>
        </w:rPr>
        <w:t xml:space="preserve">по техническому обслуживанию </w:t>
      </w:r>
      <w:r>
        <w:rPr>
          <w:sz w:val="26"/>
          <w:szCs w:val="26"/>
        </w:rPr>
        <w:t>Оборудования, а также сроков выполнения</w:t>
      </w:r>
      <w:r w:rsidRPr="0046302E">
        <w:rPr>
          <w:sz w:val="26"/>
          <w:szCs w:val="26"/>
        </w:rPr>
        <w:t xml:space="preserve"> </w:t>
      </w:r>
      <w:r>
        <w:rPr>
          <w:sz w:val="26"/>
          <w:szCs w:val="26"/>
        </w:rPr>
        <w:t>Ремонтных, аварийных</w:t>
      </w:r>
      <w:r w:rsidRPr="00812602">
        <w:rPr>
          <w:sz w:val="26"/>
          <w:szCs w:val="26"/>
        </w:rPr>
        <w:t xml:space="preserve"> работ</w:t>
      </w:r>
      <w:r>
        <w:rPr>
          <w:sz w:val="26"/>
          <w:szCs w:val="26"/>
        </w:rPr>
        <w:t xml:space="preserve"> Оборудования</w:t>
      </w:r>
      <w:r w:rsidRPr="009151AA">
        <w:rPr>
          <w:sz w:val="26"/>
          <w:szCs w:val="26"/>
        </w:rPr>
        <w:t>, в том числе сроков устранения недостатков в результатах выполненных Работ</w:t>
      </w:r>
      <w:r>
        <w:rPr>
          <w:sz w:val="26"/>
          <w:szCs w:val="26"/>
        </w:rPr>
        <w:t>ах</w:t>
      </w:r>
      <w:r w:rsidRPr="0046302E">
        <w:rPr>
          <w:sz w:val="26"/>
          <w:szCs w:val="26"/>
        </w:rPr>
        <w:t xml:space="preserve"> </w:t>
      </w:r>
      <w:r w:rsidRPr="009151AA">
        <w:rPr>
          <w:sz w:val="26"/>
          <w:szCs w:val="26"/>
        </w:rPr>
        <w:t xml:space="preserve">по техническому обслуживанию </w:t>
      </w:r>
      <w:r>
        <w:rPr>
          <w:sz w:val="26"/>
          <w:szCs w:val="26"/>
        </w:rPr>
        <w:t>Оборудования и</w:t>
      </w:r>
      <w:r w:rsidRPr="00DC362A">
        <w:rPr>
          <w:sz w:val="26"/>
          <w:szCs w:val="26"/>
        </w:rPr>
        <w:t>/</w:t>
      </w:r>
      <w:r>
        <w:rPr>
          <w:sz w:val="26"/>
          <w:szCs w:val="26"/>
        </w:rPr>
        <w:t>или</w:t>
      </w:r>
      <w:r w:rsidRPr="0046302E">
        <w:rPr>
          <w:sz w:val="26"/>
          <w:szCs w:val="26"/>
        </w:rPr>
        <w:t xml:space="preserve"> </w:t>
      </w:r>
      <w:r>
        <w:rPr>
          <w:sz w:val="26"/>
          <w:szCs w:val="26"/>
        </w:rPr>
        <w:t>Ремонтных, аварийных</w:t>
      </w:r>
      <w:r w:rsidRPr="00812602">
        <w:rPr>
          <w:sz w:val="26"/>
          <w:szCs w:val="26"/>
        </w:rPr>
        <w:t xml:space="preserve"> работ</w:t>
      </w:r>
      <w:r>
        <w:rPr>
          <w:sz w:val="26"/>
          <w:szCs w:val="26"/>
        </w:rPr>
        <w:t>ах Оборудования</w:t>
      </w:r>
      <w:r w:rsidRPr="009151AA">
        <w:rPr>
          <w:sz w:val="26"/>
          <w:szCs w:val="26"/>
        </w:rPr>
        <w:t>,</w:t>
      </w:r>
      <w:r>
        <w:rPr>
          <w:sz w:val="26"/>
          <w:szCs w:val="26"/>
        </w:rPr>
        <w:t xml:space="preserve"> в том числе сроков устранения недостатков в гарантийный период,</w:t>
      </w:r>
      <w:r w:rsidRPr="009151AA">
        <w:rPr>
          <w:sz w:val="26"/>
          <w:szCs w:val="26"/>
        </w:rPr>
        <w:t xml:space="preserve"> </w:t>
      </w:r>
      <w:r w:rsidRPr="00863C7B">
        <w:rPr>
          <w:sz w:val="26"/>
          <w:szCs w:val="26"/>
        </w:rPr>
        <w:t>предусмотренных</w:t>
      </w:r>
      <w:r w:rsidRPr="009151AA">
        <w:rPr>
          <w:sz w:val="26"/>
          <w:szCs w:val="26"/>
        </w:rPr>
        <w:t xml:space="preserve"> </w:t>
      </w:r>
      <w:r w:rsidRPr="00863C7B">
        <w:rPr>
          <w:sz w:val="26"/>
          <w:szCs w:val="26"/>
        </w:rPr>
        <w:t>Договором</w:t>
      </w:r>
      <w:r w:rsidRPr="009151AA">
        <w:rPr>
          <w:sz w:val="26"/>
          <w:szCs w:val="26"/>
        </w:rPr>
        <w:t>, Заказчик вправе взыскать с Исполнителя неустойку в размере 0,1</w:t>
      </w:r>
      <w:r w:rsidR="002D09CC">
        <w:rPr>
          <w:sz w:val="26"/>
          <w:szCs w:val="26"/>
        </w:rPr>
        <w:t xml:space="preserve"> (</w:t>
      </w:r>
      <w:r w:rsidR="002D09CC" w:rsidRPr="00863C7B">
        <w:rPr>
          <w:sz w:val="26"/>
          <w:szCs w:val="26"/>
        </w:rPr>
        <w:t>ноль целых одна десятая</w:t>
      </w:r>
      <w:r w:rsidR="002D09CC">
        <w:rPr>
          <w:sz w:val="26"/>
          <w:szCs w:val="26"/>
        </w:rPr>
        <w:t xml:space="preserve">) </w:t>
      </w:r>
      <w:r w:rsidRPr="009151AA">
        <w:rPr>
          <w:sz w:val="26"/>
          <w:szCs w:val="26"/>
        </w:rPr>
        <w:t>% от стоимости Работ</w:t>
      </w:r>
      <w:r w:rsidRPr="0046302E">
        <w:rPr>
          <w:sz w:val="26"/>
          <w:szCs w:val="26"/>
        </w:rPr>
        <w:t xml:space="preserve"> </w:t>
      </w:r>
      <w:r w:rsidRPr="009151AA">
        <w:rPr>
          <w:sz w:val="26"/>
          <w:szCs w:val="26"/>
        </w:rPr>
        <w:t xml:space="preserve">по техническому обслуживанию </w:t>
      </w:r>
      <w:r>
        <w:rPr>
          <w:sz w:val="26"/>
          <w:szCs w:val="26"/>
        </w:rPr>
        <w:t>Оборудования и</w:t>
      </w:r>
      <w:r w:rsidRPr="00DC362A">
        <w:rPr>
          <w:sz w:val="26"/>
          <w:szCs w:val="26"/>
        </w:rPr>
        <w:t>/</w:t>
      </w:r>
      <w:r>
        <w:rPr>
          <w:sz w:val="26"/>
          <w:szCs w:val="26"/>
        </w:rPr>
        <w:t>или Ремонтных, аварийных</w:t>
      </w:r>
      <w:r w:rsidRPr="00812602">
        <w:rPr>
          <w:sz w:val="26"/>
          <w:szCs w:val="26"/>
        </w:rPr>
        <w:t xml:space="preserve"> работ</w:t>
      </w:r>
      <w:r>
        <w:rPr>
          <w:sz w:val="26"/>
          <w:szCs w:val="26"/>
        </w:rPr>
        <w:t xml:space="preserve"> Оборудования</w:t>
      </w:r>
      <w:r w:rsidRPr="009151AA">
        <w:rPr>
          <w:sz w:val="26"/>
          <w:szCs w:val="26"/>
        </w:rPr>
        <w:t xml:space="preserve"> за каждый день просрочки исполнения  соответствующего обязательства.</w:t>
      </w:r>
    </w:p>
    <w:p w:rsidR="001161DF" w:rsidRPr="009151AA" w:rsidRDefault="001161DF" w:rsidP="001161DF">
      <w:pPr>
        <w:ind w:left="-709" w:firstLine="709"/>
        <w:contextualSpacing/>
        <w:jc w:val="both"/>
        <w:rPr>
          <w:sz w:val="26"/>
          <w:szCs w:val="26"/>
        </w:rPr>
      </w:pPr>
      <w:r>
        <w:rPr>
          <w:sz w:val="26"/>
          <w:szCs w:val="26"/>
        </w:rPr>
        <w:t>Штраф за нарушение сроков, предусмотренных в п. 3.1.2 Договора, взыскивается в соответствии с п. 6.2 Договора.</w:t>
      </w:r>
    </w:p>
    <w:p w:rsidR="001161DF" w:rsidRPr="009151AA" w:rsidRDefault="001161DF" w:rsidP="001161DF">
      <w:pPr>
        <w:ind w:left="-709" w:firstLine="709"/>
        <w:contextualSpacing/>
        <w:jc w:val="both"/>
        <w:rPr>
          <w:sz w:val="26"/>
          <w:szCs w:val="26"/>
        </w:rPr>
      </w:pPr>
      <w:r>
        <w:rPr>
          <w:sz w:val="26"/>
          <w:szCs w:val="26"/>
        </w:rPr>
        <w:t>6</w:t>
      </w:r>
      <w:r w:rsidRPr="009151AA">
        <w:rPr>
          <w:sz w:val="26"/>
          <w:szCs w:val="26"/>
        </w:rPr>
        <w:t xml:space="preserve">.4. За нарушение Заказчиком сроков оплаты, установленных настоящим Договором, Исполнитель вправе взыскать с Заказчика неустойку в размере 1/365 </w:t>
      </w:r>
      <w:r w:rsidR="002D09CC">
        <w:rPr>
          <w:sz w:val="26"/>
          <w:szCs w:val="26"/>
        </w:rPr>
        <w:t>(</w:t>
      </w:r>
      <w:r w:rsidR="002D09CC" w:rsidRPr="00863C7B">
        <w:rPr>
          <w:sz w:val="26"/>
          <w:szCs w:val="26"/>
        </w:rPr>
        <w:t>одна триста шестьдесят пятая</w:t>
      </w:r>
      <w:r w:rsidR="002D09CC">
        <w:rPr>
          <w:sz w:val="26"/>
          <w:szCs w:val="26"/>
        </w:rPr>
        <w:t xml:space="preserve">) </w:t>
      </w:r>
      <w:r w:rsidRPr="009151AA">
        <w:rPr>
          <w:sz w:val="26"/>
          <w:szCs w:val="26"/>
        </w:rPr>
        <w:t>действующей</w:t>
      </w:r>
      <w:r>
        <w:rPr>
          <w:sz w:val="26"/>
          <w:szCs w:val="26"/>
        </w:rPr>
        <w:t xml:space="preserve"> ключевой</w:t>
      </w:r>
      <w:r w:rsidRPr="009151AA">
        <w:rPr>
          <w:sz w:val="26"/>
          <w:szCs w:val="26"/>
        </w:rPr>
        <w:t xml:space="preserve"> ставки ЦБ РФ от суммы, просроченной к оплате за каждый день просрочки.</w:t>
      </w:r>
    </w:p>
    <w:p w:rsidR="001161DF" w:rsidRPr="009151AA" w:rsidRDefault="001161DF" w:rsidP="001161DF">
      <w:pPr>
        <w:ind w:left="-709" w:firstLine="709"/>
        <w:contextualSpacing/>
        <w:jc w:val="both"/>
        <w:rPr>
          <w:sz w:val="26"/>
          <w:szCs w:val="26"/>
        </w:rPr>
      </w:pPr>
      <w:r>
        <w:rPr>
          <w:sz w:val="26"/>
          <w:szCs w:val="26"/>
        </w:rPr>
        <w:t>6</w:t>
      </w:r>
      <w:r w:rsidRPr="009151AA">
        <w:rPr>
          <w:sz w:val="26"/>
          <w:szCs w:val="26"/>
        </w:rPr>
        <w:t>.5. В случае ошибки или небрежности специалистов Исполнителя во время выполнения Работ</w:t>
      </w:r>
      <w:r w:rsidRPr="0046302E">
        <w:rPr>
          <w:sz w:val="26"/>
          <w:szCs w:val="26"/>
        </w:rPr>
        <w:t xml:space="preserve"> </w:t>
      </w:r>
      <w:r w:rsidRPr="009151AA">
        <w:rPr>
          <w:sz w:val="26"/>
          <w:szCs w:val="26"/>
        </w:rPr>
        <w:t xml:space="preserve">по техническому обслуживанию </w:t>
      </w:r>
      <w:r>
        <w:rPr>
          <w:sz w:val="26"/>
          <w:szCs w:val="26"/>
        </w:rPr>
        <w:t>Оборудования и</w:t>
      </w:r>
      <w:r w:rsidRPr="006D5891">
        <w:rPr>
          <w:sz w:val="26"/>
          <w:szCs w:val="26"/>
        </w:rPr>
        <w:t>/</w:t>
      </w:r>
      <w:r>
        <w:rPr>
          <w:sz w:val="26"/>
          <w:szCs w:val="26"/>
        </w:rPr>
        <w:t>или</w:t>
      </w:r>
      <w:r w:rsidRPr="0046302E">
        <w:rPr>
          <w:sz w:val="26"/>
          <w:szCs w:val="26"/>
        </w:rPr>
        <w:t xml:space="preserve"> </w:t>
      </w:r>
      <w:r>
        <w:rPr>
          <w:sz w:val="26"/>
          <w:szCs w:val="26"/>
        </w:rPr>
        <w:t>Ремонтных, аварийных</w:t>
      </w:r>
      <w:r w:rsidRPr="00812602">
        <w:rPr>
          <w:sz w:val="26"/>
          <w:szCs w:val="26"/>
        </w:rPr>
        <w:t xml:space="preserve"> работ</w:t>
      </w:r>
      <w:r>
        <w:rPr>
          <w:sz w:val="26"/>
          <w:szCs w:val="26"/>
        </w:rPr>
        <w:t xml:space="preserve"> Оборудования</w:t>
      </w:r>
      <w:r w:rsidRPr="009151AA">
        <w:rPr>
          <w:sz w:val="26"/>
          <w:szCs w:val="26"/>
        </w:rPr>
        <w:t xml:space="preserve">, приведшей к повреждению Оборудования, Исполнитель без промедления (а) своими силами и за свой счет </w:t>
      </w:r>
      <w:r>
        <w:rPr>
          <w:sz w:val="26"/>
          <w:szCs w:val="26"/>
        </w:rPr>
        <w:t xml:space="preserve">обязан </w:t>
      </w:r>
      <w:r w:rsidRPr="009151AA">
        <w:rPr>
          <w:sz w:val="26"/>
          <w:szCs w:val="26"/>
        </w:rPr>
        <w:t>устранит</w:t>
      </w:r>
      <w:r>
        <w:rPr>
          <w:sz w:val="26"/>
          <w:szCs w:val="26"/>
        </w:rPr>
        <w:t>ь</w:t>
      </w:r>
      <w:r w:rsidRPr="009151AA">
        <w:rPr>
          <w:sz w:val="26"/>
          <w:szCs w:val="26"/>
        </w:rPr>
        <w:t xml:space="preserve"> обнаруженные дефекты или (б) возместит Заказчику возникшие расходы в случае устранения вышеуказанных дефектов Заказчиком, если </w:t>
      </w:r>
      <w:r>
        <w:rPr>
          <w:sz w:val="26"/>
          <w:szCs w:val="26"/>
        </w:rPr>
        <w:t xml:space="preserve">Заказчиком будет принято решение произвести </w:t>
      </w:r>
      <w:r w:rsidRPr="009151AA">
        <w:rPr>
          <w:sz w:val="26"/>
          <w:szCs w:val="26"/>
        </w:rPr>
        <w:t xml:space="preserve">устранение </w:t>
      </w:r>
      <w:r>
        <w:rPr>
          <w:sz w:val="26"/>
          <w:szCs w:val="26"/>
        </w:rPr>
        <w:t>своими силами или с привлечением третьих лиц</w:t>
      </w:r>
      <w:r w:rsidRPr="009151AA">
        <w:rPr>
          <w:sz w:val="26"/>
          <w:szCs w:val="26"/>
        </w:rPr>
        <w:t>. Исполнитель несет ответственность за утрату и/или повреждение Оборудования и другого имущества Заказчика если такие утрата или повреждение произошли в результате действий или бездействия специалистов Исполнителя.</w:t>
      </w:r>
    </w:p>
    <w:p w:rsidR="001161DF" w:rsidRPr="00826466" w:rsidRDefault="001161DF" w:rsidP="001161DF">
      <w:pPr>
        <w:ind w:left="-709" w:firstLine="709"/>
        <w:contextualSpacing/>
        <w:jc w:val="both"/>
        <w:rPr>
          <w:sz w:val="26"/>
          <w:szCs w:val="26"/>
        </w:rPr>
      </w:pPr>
      <w:r>
        <w:rPr>
          <w:sz w:val="26"/>
          <w:szCs w:val="26"/>
        </w:rPr>
        <w:t>6</w:t>
      </w:r>
      <w:r w:rsidRPr="009151AA">
        <w:rPr>
          <w:sz w:val="26"/>
          <w:szCs w:val="26"/>
        </w:rPr>
        <w:t xml:space="preserve">.6. </w:t>
      </w:r>
      <w:r w:rsidRPr="00826466">
        <w:rPr>
          <w:sz w:val="26"/>
          <w:szCs w:val="26"/>
        </w:rPr>
        <w:t>Выплата неустойки по настоящему Договору осуществляется одним из следующих способов:</w:t>
      </w:r>
    </w:p>
    <w:p w:rsidR="001161DF" w:rsidRPr="00826466" w:rsidRDefault="001161DF" w:rsidP="001161DF">
      <w:pPr>
        <w:ind w:left="-709" w:firstLine="709"/>
        <w:contextualSpacing/>
        <w:jc w:val="both"/>
        <w:rPr>
          <w:sz w:val="26"/>
          <w:szCs w:val="26"/>
        </w:rPr>
      </w:pPr>
      <w:r w:rsidRPr="00826466">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161DF" w:rsidRPr="00826466" w:rsidRDefault="001161DF" w:rsidP="001161DF">
      <w:pPr>
        <w:ind w:left="-709" w:firstLine="709"/>
        <w:contextualSpacing/>
        <w:jc w:val="both"/>
        <w:rPr>
          <w:sz w:val="26"/>
          <w:szCs w:val="26"/>
        </w:rPr>
      </w:pPr>
      <w:r w:rsidRPr="00826466">
        <w:rPr>
          <w:sz w:val="26"/>
          <w:szCs w:val="26"/>
        </w:rPr>
        <w:t xml:space="preserve">- </w:t>
      </w:r>
      <w:r>
        <w:rPr>
          <w:sz w:val="26"/>
          <w:szCs w:val="26"/>
        </w:rPr>
        <w:t>Заказчик</w:t>
      </w:r>
      <w:r w:rsidRPr="00826466">
        <w:rPr>
          <w:sz w:val="26"/>
          <w:szCs w:val="26"/>
        </w:rPr>
        <w:t xml:space="preserve"> вправе уменьшить сумму, подлежащую выплате </w:t>
      </w:r>
      <w:r>
        <w:rPr>
          <w:sz w:val="26"/>
          <w:szCs w:val="26"/>
        </w:rPr>
        <w:t>Исполнителю</w:t>
      </w:r>
      <w:r w:rsidRPr="00826466">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Исполнителя</w:t>
      </w:r>
      <w:r w:rsidRPr="00826466">
        <w:rPr>
          <w:sz w:val="26"/>
          <w:szCs w:val="26"/>
        </w:rPr>
        <w:t xml:space="preserve"> за вычетом суммы неустойки. Обязанность </w:t>
      </w:r>
      <w:r>
        <w:rPr>
          <w:sz w:val="26"/>
          <w:szCs w:val="26"/>
        </w:rPr>
        <w:t>Заказчика</w:t>
      </w:r>
      <w:r w:rsidRPr="00826466">
        <w:rPr>
          <w:sz w:val="26"/>
          <w:szCs w:val="26"/>
        </w:rPr>
        <w:t xml:space="preserve"> по оплате в части, соответствующей сумме начисленной неустойки, при этом прекращается. </w:t>
      </w:r>
    </w:p>
    <w:p w:rsidR="001161DF" w:rsidRDefault="001161DF" w:rsidP="001161DF">
      <w:pPr>
        <w:ind w:left="-709" w:firstLine="709"/>
        <w:contextualSpacing/>
        <w:jc w:val="both"/>
        <w:rPr>
          <w:sz w:val="26"/>
          <w:szCs w:val="26"/>
        </w:rPr>
      </w:pPr>
      <w:r w:rsidRPr="00826466">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1161DF" w:rsidRPr="009151AA" w:rsidRDefault="001161DF" w:rsidP="001161DF">
      <w:pPr>
        <w:ind w:left="-709" w:firstLine="709"/>
        <w:contextualSpacing/>
        <w:jc w:val="both"/>
        <w:rPr>
          <w:sz w:val="26"/>
          <w:szCs w:val="26"/>
        </w:rPr>
      </w:pPr>
      <w:r>
        <w:rPr>
          <w:sz w:val="26"/>
          <w:szCs w:val="26"/>
        </w:rPr>
        <w:t>6.7. В случае если Заказчиком понесены убытки в виде штрафов (иных санкций) предъявляемых государственными надзорными органами, связанных с ненадлежащим исполнением Исполнителем условий Договора, Исполнитель обязуется возместить указанные убытки Заказчику, в течение 10</w:t>
      </w:r>
      <w:r w:rsidR="002D09CC">
        <w:rPr>
          <w:sz w:val="26"/>
          <w:szCs w:val="26"/>
        </w:rPr>
        <w:t xml:space="preserve"> (десяти)</w:t>
      </w:r>
      <w:r>
        <w:rPr>
          <w:sz w:val="26"/>
          <w:szCs w:val="26"/>
        </w:rPr>
        <w:t xml:space="preserve"> рабочих дней с момента получения мотивированного письменного уведомления Заказчика</w:t>
      </w:r>
    </w:p>
    <w:p w:rsidR="002D09CC" w:rsidRDefault="002D09CC" w:rsidP="001161DF">
      <w:pPr>
        <w:pStyle w:val="aff1"/>
        <w:ind w:left="-709" w:firstLine="709"/>
        <w:contextualSpacing/>
      </w:pPr>
    </w:p>
    <w:p w:rsidR="001161DF" w:rsidRPr="002D09CC" w:rsidRDefault="001161DF" w:rsidP="002D09CC">
      <w:pPr>
        <w:pStyle w:val="aff1"/>
        <w:ind w:left="-709" w:firstLine="709"/>
        <w:contextualSpacing/>
        <w:jc w:val="center"/>
        <w:rPr>
          <w:b/>
          <w:i w:val="0"/>
        </w:rPr>
      </w:pPr>
      <w:r w:rsidRPr="002D09CC">
        <w:rPr>
          <w:b/>
          <w:i w:val="0"/>
        </w:rPr>
        <w:t>7. ГАРАНТИЙНЫЕ ОБЯЗАТЕЛЬСТВА</w:t>
      </w:r>
    </w:p>
    <w:p w:rsidR="001161DF" w:rsidRDefault="001161DF" w:rsidP="001161DF">
      <w:pPr>
        <w:ind w:left="-709" w:firstLine="709"/>
        <w:contextualSpacing/>
        <w:jc w:val="both"/>
        <w:rPr>
          <w:sz w:val="26"/>
          <w:szCs w:val="26"/>
        </w:rPr>
      </w:pPr>
    </w:p>
    <w:p w:rsidR="001161DF" w:rsidRPr="009151AA" w:rsidRDefault="001161DF" w:rsidP="001161DF">
      <w:pPr>
        <w:ind w:left="-709" w:firstLine="709"/>
        <w:contextualSpacing/>
        <w:jc w:val="both"/>
        <w:rPr>
          <w:sz w:val="26"/>
          <w:szCs w:val="26"/>
        </w:rPr>
      </w:pPr>
      <w:r>
        <w:rPr>
          <w:sz w:val="26"/>
          <w:szCs w:val="26"/>
        </w:rPr>
        <w:t>7</w:t>
      </w:r>
      <w:r w:rsidRPr="009151AA">
        <w:rPr>
          <w:sz w:val="26"/>
          <w:szCs w:val="26"/>
        </w:rPr>
        <w:t>.1. Исполнитель гаранти</w:t>
      </w:r>
      <w:r>
        <w:rPr>
          <w:sz w:val="26"/>
          <w:szCs w:val="26"/>
        </w:rPr>
        <w:t>рует</w:t>
      </w:r>
      <w:r w:rsidRPr="009151AA">
        <w:rPr>
          <w:sz w:val="26"/>
          <w:szCs w:val="26"/>
        </w:rPr>
        <w:t xml:space="preserve"> </w:t>
      </w:r>
      <w:r>
        <w:rPr>
          <w:sz w:val="26"/>
          <w:szCs w:val="26"/>
        </w:rPr>
        <w:t xml:space="preserve">качество </w:t>
      </w:r>
      <w:r w:rsidRPr="009151AA">
        <w:rPr>
          <w:sz w:val="26"/>
          <w:szCs w:val="26"/>
        </w:rPr>
        <w:t>произведенн</w:t>
      </w:r>
      <w:r>
        <w:rPr>
          <w:sz w:val="26"/>
          <w:szCs w:val="26"/>
        </w:rPr>
        <w:t xml:space="preserve">ых </w:t>
      </w:r>
      <w:r w:rsidRPr="009151AA">
        <w:rPr>
          <w:sz w:val="26"/>
          <w:szCs w:val="26"/>
        </w:rPr>
        <w:t>Работ</w:t>
      </w:r>
      <w:r>
        <w:rPr>
          <w:sz w:val="26"/>
          <w:szCs w:val="26"/>
        </w:rPr>
        <w:t>ы</w:t>
      </w:r>
      <w:r w:rsidRPr="0046302E">
        <w:rPr>
          <w:sz w:val="26"/>
          <w:szCs w:val="26"/>
        </w:rPr>
        <w:t xml:space="preserve"> </w:t>
      </w:r>
      <w:r w:rsidRPr="009151AA">
        <w:rPr>
          <w:sz w:val="26"/>
          <w:szCs w:val="26"/>
        </w:rPr>
        <w:t xml:space="preserve">по техническому обслуживанию </w:t>
      </w:r>
      <w:r>
        <w:rPr>
          <w:sz w:val="26"/>
          <w:szCs w:val="26"/>
        </w:rPr>
        <w:t>Оборудования и</w:t>
      </w:r>
      <w:r w:rsidRPr="0046302E">
        <w:rPr>
          <w:sz w:val="26"/>
          <w:szCs w:val="26"/>
        </w:rPr>
        <w:t xml:space="preserve"> </w:t>
      </w:r>
      <w:r>
        <w:rPr>
          <w:sz w:val="26"/>
          <w:szCs w:val="26"/>
        </w:rPr>
        <w:t>Ремонтных, аварийных</w:t>
      </w:r>
      <w:r w:rsidRPr="00812602">
        <w:rPr>
          <w:sz w:val="26"/>
          <w:szCs w:val="26"/>
        </w:rPr>
        <w:t xml:space="preserve"> работ</w:t>
      </w:r>
      <w:r>
        <w:rPr>
          <w:sz w:val="26"/>
          <w:szCs w:val="26"/>
        </w:rPr>
        <w:t xml:space="preserve"> Оборудования, включая используемое </w:t>
      </w:r>
      <w:r w:rsidRPr="009151AA">
        <w:rPr>
          <w:sz w:val="26"/>
          <w:szCs w:val="26"/>
        </w:rPr>
        <w:t>оборудование (запчасти)</w:t>
      </w:r>
      <w:r>
        <w:rPr>
          <w:sz w:val="26"/>
          <w:szCs w:val="26"/>
        </w:rPr>
        <w:t xml:space="preserve"> для проведения Ремонтных, аварийных работ</w:t>
      </w:r>
      <w:r w:rsidRPr="009151AA">
        <w:rPr>
          <w:sz w:val="26"/>
          <w:szCs w:val="26"/>
        </w:rPr>
        <w:t xml:space="preserve"> </w:t>
      </w:r>
      <w:r>
        <w:rPr>
          <w:sz w:val="26"/>
          <w:szCs w:val="26"/>
        </w:rPr>
        <w:t xml:space="preserve">Оборудования. Исполнитель гарантирует, что выполненные </w:t>
      </w:r>
      <w:r w:rsidRPr="009151AA">
        <w:rPr>
          <w:sz w:val="26"/>
          <w:szCs w:val="26"/>
        </w:rPr>
        <w:t>Работ</w:t>
      </w:r>
      <w:r>
        <w:rPr>
          <w:sz w:val="26"/>
          <w:szCs w:val="26"/>
        </w:rPr>
        <w:t>ы</w:t>
      </w:r>
      <w:r w:rsidRPr="0046302E">
        <w:rPr>
          <w:sz w:val="26"/>
          <w:szCs w:val="26"/>
        </w:rPr>
        <w:t xml:space="preserve"> </w:t>
      </w:r>
      <w:r w:rsidRPr="009151AA">
        <w:rPr>
          <w:sz w:val="26"/>
          <w:szCs w:val="26"/>
        </w:rPr>
        <w:t xml:space="preserve">по техническому обслуживанию </w:t>
      </w:r>
      <w:r>
        <w:rPr>
          <w:sz w:val="26"/>
          <w:szCs w:val="26"/>
        </w:rPr>
        <w:t>Оборудования и</w:t>
      </w:r>
      <w:r w:rsidRPr="0046302E">
        <w:rPr>
          <w:sz w:val="26"/>
          <w:szCs w:val="26"/>
        </w:rPr>
        <w:t xml:space="preserve"> </w:t>
      </w:r>
      <w:r>
        <w:rPr>
          <w:sz w:val="26"/>
          <w:szCs w:val="26"/>
        </w:rPr>
        <w:t>Ремонтные, аварийные</w:t>
      </w:r>
      <w:r w:rsidRPr="00812602">
        <w:rPr>
          <w:sz w:val="26"/>
          <w:szCs w:val="26"/>
        </w:rPr>
        <w:t xml:space="preserve"> работ</w:t>
      </w:r>
      <w:r>
        <w:rPr>
          <w:sz w:val="26"/>
          <w:szCs w:val="26"/>
        </w:rPr>
        <w:t>ы Оборудования, включая используемое О</w:t>
      </w:r>
      <w:r w:rsidRPr="009151AA">
        <w:rPr>
          <w:sz w:val="26"/>
          <w:szCs w:val="26"/>
        </w:rPr>
        <w:t>борудование (запчасти)</w:t>
      </w:r>
      <w:r>
        <w:rPr>
          <w:sz w:val="26"/>
          <w:szCs w:val="26"/>
        </w:rPr>
        <w:t xml:space="preserve"> для проведения Ремонтных, аварийных работ</w:t>
      </w:r>
      <w:r w:rsidRPr="009151AA">
        <w:rPr>
          <w:sz w:val="26"/>
          <w:szCs w:val="26"/>
        </w:rPr>
        <w:t xml:space="preserve"> </w:t>
      </w:r>
      <w:r>
        <w:rPr>
          <w:sz w:val="26"/>
          <w:szCs w:val="26"/>
        </w:rPr>
        <w:t xml:space="preserve">Оборудования,  </w:t>
      </w:r>
      <w:r w:rsidRPr="009151AA">
        <w:rPr>
          <w:sz w:val="26"/>
          <w:szCs w:val="26"/>
        </w:rPr>
        <w:t>соответствуют техническим требованиям, регламентам</w:t>
      </w:r>
      <w:r>
        <w:rPr>
          <w:sz w:val="26"/>
          <w:szCs w:val="26"/>
        </w:rPr>
        <w:t>, действующим на территории РФ,</w:t>
      </w:r>
      <w:r w:rsidRPr="009151AA">
        <w:rPr>
          <w:sz w:val="26"/>
          <w:szCs w:val="26"/>
        </w:rPr>
        <w:t xml:space="preserve"> сертифицированы, </w:t>
      </w:r>
      <w:r w:rsidRPr="00DA2190">
        <w:rPr>
          <w:sz w:val="26"/>
          <w:szCs w:val="26"/>
        </w:rPr>
        <w:t xml:space="preserve">а также Исполнитель гарантирует отсутствие дефектов, возникающих из-за некачественно произведенных </w:t>
      </w:r>
      <w:r w:rsidRPr="009151AA">
        <w:rPr>
          <w:sz w:val="26"/>
          <w:szCs w:val="26"/>
        </w:rPr>
        <w:t>Работ</w:t>
      </w:r>
      <w:r>
        <w:rPr>
          <w:sz w:val="26"/>
          <w:szCs w:val="26"/>
        </w:rPr>
        <w:t xml:space="preserve"> </w:t>
      </w:r>
      <w:r w:rsidRPr="009151AA">
        <w:rPr>
          <w:sz w:val="26"/>
          <w:szCs w:val="26"/>
        </w:rPr>
        <w:t xml:space="preserve">по техническому обслуживанию </w:t>
      </w:r>
      <w:r>
        <w:rPr>
          <w:sz w:val="26"/>
          <w:szCs w:val="26"/>
        </w:rPr>
        <w:t>Оборудования и</w:t>
      </w:r>
      <w:r w:rsidRPr="00D529D1">
        <w:rPr>
          <w:sz w:val="26"/>
          <w:szCs w:val="26"/>
        </w:rPr>
        <w:t>/</w:t>
      </w:r>
      <w:r>
        <w:rPr>
          <w:sz w:val="26"/>
          <w:szCs w:val="26"/>
        </w:rPr>
        <w:t>или</w:t>
      </w:r>
      <w:r w:rsidRPr="0046302E">
        <w:rPr>
          <w:sz w:val="26"/>
          <w:szCs w:val="26"/>
        </w:rPr>
        <w:t xml:space="preserve"> </w:t>
      </w:r>
      <w:r>
        <w:rPr>
          <w:sz w:val="26"/>
          <w:szCs w:val="26"/>
        </w:rPr>
        <w:t>Ремонтных, аварийных</w:t>
      </w:r>
      <w:r w:rsidRPr="00812602">
        <w:rPr>
          <w:sz w:val="26"/>
          <w:szCs w:val="26"/>
        </w:rPr>
        <w:t xml:space="preserve"> работ</w:t>
      </w:r>
      <w:r>
        <w:rPr>
          <w:sz w:val="26"/>
          <w:szCs w:val="26"/>
        </w:rPr>
        <w:t xml:space="preserve"> Оборудования и</w:t>
      </w:r>
      <w:r w:rsidRPr="00D529D1">
        <w:rPr>
          <w:sz w:val="26"/>
          <w:szCs w:val="26"/>
        </w:rPr>
        <w:t>/</w:t>
      </w:r>
      <w:r>
        <w:rPr>
          <w:sz w:val="26"/>
          <w:szCs w:val="26"/>
        </w:rPr>
        <w:t>или из-за использования некачественного оборудования (запасных частей)</w:t>
      </w:r>
      <w:r w:rsidRPr="00DA2190">
        <w:rPr>
          <w:sz w:val="26"/>
          <w:szCs w:val="26"/>
        </w:rPr>
        <w:t>.</w:t>
      </w:r>
      <w:r w:rsidRPr="009151AA">
        <w:rPr>
          <w:sz w:val="26"/>
          <w:szCs w:val="26"/>
        </w:rPr>
        <w:t xml:space="preserve"> </w:t>
      </w:r>
    </w:p>
    <w:p w:rsidR="001161DF" w:rsidRPr="009151AA" w:rsidRDefault="001161DF" w:rsidP="001161DF">
      <w:pPr>
        <w:ind w:left="-709" w:firstLine="709"/>
        <w:contextualSpacing/>
        <w:jc w:val="both"/>
        <w:rPr>
          <w:sz w:val="26"/>
          <w:szCs w:val="26"/>
        </w:rPr>
      </w:pPr>
      <w:r>
        <w:rPr>
          <w:sz w:val="26"/>
          <w:szCs w:val="26"/>
        </w:rPr>
        <w:t>7</w:t>
      </w:r>
      <w:r w:rsidRPr="009151AA">
        <w:rPr>
          <w:sz w:val="26"/>
          <w:szCs w:val="26"/>
        </w:rPr>
        <w:t>.2. Исполнитель дает гарантию на использованное оборудование (запчасти) соответствующую</w:t>
      </w:r>
      <w:r>
        <w:rPr>
          <w:sz w:val="26"/>
          <w:szCs w:val="26"/>
        </w:rPr>
        <w:t xml:space="preserve"> </w:t>
      </w:r>
      <w:r w:rsidRPr="009151AA">
        <w:rPr>
          <w:sz w:val="26"/>
          <w:szCs w:val="26"/>
        </w:rPr>
        <w:t>гарантийным срокам завода изготовителя.</w:t>
      </w:r>
    </w:p>
    <w:p w:rsidR="001161DF" w:rsidRPr="009151AA" w:rsidRDefault="001161DF" w:rsidP="001161DF">
      <w:pPr>
        <w:ind w:left="-709" w:firstLine="709"/>
        <w:contextualSpacing/>
        <w:jc w:val="both"/>
        <w:rPr>
          <w:sz w:val="26"/>
          <w:szCs w:val="26"/>
        </w:rPr>
      </w:pPr>
      <w:r>
        <w:rPr>
          <w:sz w:val="26"/>
          <w:szCs w:val="26"/>
        </w:rPr>
        <w:t xml:space="preserve">7.3. </w:t>
      </w:r>
      <w:r w:rsidRPr="009151AA">
        <w:rPr>
          <w:sz w:val="26"/>
          <w:szCs w:val="26"/>
        </w:rPr>
        <w:t>Исполнитель дает гарантию не менее 30 (</w:t>
      </w:r>
      <w:r>
        <w:rPr>
          <w:sz w:val="26"/>
          <w:szCs w:val="26"/>
        </w:rPr>
        <w:t>Т</w:t>
      </w:r>
      <w:r w:rsidRPr="009151AA">
        <w:rPr>
          <w:sz w:val="26"/>
          <w:szCs w:val="26"/>
        </w:rPr>
        <w:t xml:space="preserve">ридцати) календарных дней на </w:t>
      </w:r>
      <w:r>
        <w:rPr>
          <w:sz w:val="26"/>
          <w:szCs w:val="26"/>
        </w:rPr>
        <w:t xml:space="preserve">выполненные </w:t>
      </w:r>
      <w:r w:rsidRPr="009151AA">
        <w:rPr>
          <w:sz w:val="26"/>
          <w:szCs w:val="26"/>
        </w:rPr>
        <w:t xml:space="preserve">им </w:t>
      </w:r>
      <w:r>
        <w:rPr>
          <w:sz w:val="26"/>
          <w:szCs w:val="26"/>
        </w:rPr>
        <w:t xml:space="preserve">Работы по </w:t>
      </w:r>
      <w:r w:rsidRPr="009151AA">
        <w:rPr>
          <w:sz w:val="26"/>
          <w:szCs w:val="26"/>
        </w:rPr>
        <w:t>техническо</w:t>
      </w:r>
      <w:r>
        <w:rPr>
          <w:sz w:val="26"/>
          <w:szCs w:val="26"/>
        </w:rPr>
        <w:t xml:space="preserve">му </w:t>
      </w:r>
      <w:r w:rsidRPr="009151AA">
        <w:rPr>
          <w:sz w:val="26"/>
          <w:szCs w:val="26"/>
        </w:rPr>
        <w:t>обслуживани</w:t>
      </w:r>
      <w:r>
        <w:rPr>
          <w:sz w:val="26"/>
          <w:szCs w:val="26"/>
        </w:rPr>
        <w:t>ю Оборудования</w:t>
      </w:r>
      <w:r w:rsidRPr="009151AA">
        <w:rPr>
          <w:sz w:val="26"/>
          <w:szCs w:val="26"/>
        </w:rPr>
        <w:t xml:space="preserve">, </w:t>
      </w:r>
      <w:r>
        <w:rPr>
          <w:sz w:val="26"/>
          <w:szCs w:val="26"/>
        </w:rPr>
        <w:t>и 12 (двенадцать) месяцев на</w:t>
      </w:r>
      <w:r w:rsidRPr="009151AA">
        <w:rPr>
          <w:sz w:val="26"/>
          <w:szCs w:val="26"/>
        </w:rPr>
        <w:t xml:space="preserve"> </w:t>
      </w:r>
      <w:r>
        <w:rPr>
          <w:sz w:val="26"/>
          <w:szCs w:val="26"/>
        </w:rPr>
        <w:t>выполненные</w:t>
      </w:r>
      <w:r w:rsidRPr="009151AA">
        <w:rPr>
          <w:sz w:val="26"/>
          <w:szCs w:val="26"/>
        </w:rPr>
        <w:t xml:space="preserve"> </w:t>
      </w:r>
      <w:r>
        <w:rPr>
          <w:sz w:val="26"/>
          <w:szCs w:val="26"/>
        </w:rPr>
        <w:t>Р</w:t>
      </w:r>
      <w:r w:rsidRPr="009151AA">
        <w:rPr>
          <w:sz w:val="26"/>
          <w:szCs w:val="26"/>
        </w:rPr>
        <w:t>емонтные аварийные работы</w:t>
      </w:r>
      <w:r>
        <w:rPr>
          <w:sz w:val="26"/>
          <w:szCs w:val="26"/>
        </w:rPr>
        <w:t xml:space="preserve"> Оборудования с момента подписания Сторонами соответствующих актов, подтверждающих приемку выполненных работ</w:t>
      </w:r>
      <w:r w:rsidRPr="009151AA">
        <w:rPr>
          <w:sz w:val="26"/>
          <w:szCs w:val="26"/>
        </w:rPr>
        <w:t>.</w:t>
      </w:r>
    </w:p>
    <w:p w:rsidR="001161DF" w:rsidRPr="009151AA" w:rsidRDefault="001161DF" w:rsidP="001161DF">
      <w:pPr>
        <w:ind w:left="-709" w:firstLine="709"/>
        <w:contextualSpacing/>
        <w:jc w:val="both"/>
        <w:rPr>
          <w:sz w:val="26"/>
          <w:szCs w:val="26"/>
        </w:rPr>
      </w:pPr>
      <w:r>
        <w:rPr>
          <w:sz w:val="26"/>
          <w:szCs w:val="26"/>
        </w:rPr>
        <w:t>7</w:t>
      </w:r>
      <w:r w:rsidRPr="009151AA">
        <w:rPr>
          <w:sz w:val="26"/>
          <w:szCs w:val="26"/>
        </w:rPr>
        <w:t xml:space="preserve">.3. При обнаружении недостатков </w:t>
      </w:r>
      <w:r>
        <w:rPr>
          <w:sz w:val="26"/>
          <w:szCs w:val="26"/>
        </w:rPr>
        <w:t xml:space="preserve">в </w:t>
      </w:r>
      <w:r w:rsidRPr="009151AA">
        <w:rPr>
          <w:sz w:val="26"/>
          <w:szCs w:val="26"/>
        </w:rPr>
        <w:t>результат</w:t>
      </w:r>
      <w:r>
        <w:rPr>
          <w:sz w:val="26"/>
          <w:szCs w:val="26"/>
        </w:rPr>
        <w:t>е</w:t>
      </w:r>
      <w:r w:rsidRPr="009151AA">
        <w:rPr>
          <w:sz w:val="26"/>
          <w:szCs w:val="26"/>
        </w:rPr>
        <w:t xml:space="preserve"> </w:t>
      </w:r>
      <w:r>
        <w:rPr>
          <w:sz w:val="26"/>
          <w:szCs w:val="26"/>
        </w:rPr>
        <w:t>работ</w:t>
      </w:r>
      <w:r w:rsidRPr="009151AA">
        <w:rPr>
          <w:sz w:val="26"/>
          <w:szCs w:val="26"/>
        </w:rPr>
        <w:t>, данные недостатки должны быть устранены Исполнителем за свой счет в срок не позднее 7 (</w:t>
      </w:r>
      <w:r>
        <w:rPr>
          <w:sz w:val="26"/>
          <w:szCs w:val="26"/>
        </w:rPr>
        <w:t>С</w:t>
      </w:r>
      <w:r w:rsidRPr="009151AA">
        <w:rPr>
          <w:sz w:val="26"/>
          <w:szCs w:val="26"/>
        </w:rPr>
        <w:t>еми) рабочих дней с момента получения Исполнителем извещения о недостатках от Заказчика, если ино</w:t>
      </w:r>
      <w:r>
        <w:rPr>
          <w:sz w:val="26"/>
          <w:szCs w:val="26"/>
        </w:rPr>
        <w:t>й срок</w:t>
      </w:r>
      <w:r w:rsidRPr="009151AA">
        <w:rPr>
          <w:sz w:val="26"/>
          <w:szCs w:val="26"/>
        </w:rPr>
        <w:t xml:space="preserve"> не будет согласован </w:t>
      </w:r>
      <w:r>
        <w:rPr>
          <w:sz w:val="26"/>
          <w:szCs w:val="26"/>
        </w:rPr>
        <w:t>С</w:t>
      </w:r>
      <w:r w:rsidRPr="009151AA">
        <w:rPr>
          <w:sz w:val="26"/>
          <w:szCs w:val="26"/>
        </w:rPr>
        <w:t>торонами.</w:t>
      </w:r>
    </w:p>
    <w:p w:rsidR="001161DF" w:rsidRPr="008E4F46" w:rsidRDefault="001161DF" w:rsidP="001161DF">
      <w:pPr>
        <w:ind w:left="-709" w:firstLine="709"/>
        <w:contextualSpacing/>
        <w:jc w:val="both"/>
        <w:rPr>
          <w:sz w:val="26"/>
          <w:szCs w:val="26"/>
        </w:rPr>
      </w:pPr>
      <w:r>
        <w:rPr>
          <w:sz w:val="26"/>
          <w:szCs w:val="26"/>
        </w:rPr>
        <w:t>7</w:t>
      </w:r>
      <w:r w:rsidRPr="008E4F46">
        <w:rPr>
          <w:sz w:val="26"/>
          <w:szCs w:val="26"/>
        </w:rPr>
        <w:t>.4. Устранение Исполнителем</w:t>
      </w:r>
      <w:r>
        <w:rPr>
          <w:sz w:val="26"/>
          <w:szCs w:val="26"/>
        </w:rPr>
        <w:t xml:space="preserve"> недостатков</w:t>
      </w:r>
      <w:r w:rsidRPr="008E4F46">
        <w:rPr>
          <w:sz w:val="26"/>
          <w:szCs w:val="26"/>
        </w:rPr>
        <w:t xml:space="preserve">, должно сопровождаться предоставлением Заказчику отчета, содержащего описание обнаруженного недостатка и выполненных работ по его устранению. </w:t>
      </w:r>
    </w:p>
    <w:p w:rsidR="001161DF" w:rsidRPr="009151AA" w:rsidRDefault="001161DF" w:rsidP="001161DF">
      <w:pPr>
        <w:ind w:left="-709" w:firstLine="709"/>
        <w:contextualSpacing/>
        <w:jc w:val="center"/>
        <w:rPr>
          <w:sz w:val="26"/>
          <w:szCs w:val="26"/>
        </w:rPr>
      </w:pPr>
    </w:p>
    <w:p w:rsidR="001161DF" w:rsidRDefault="001161DF" w:rsidP="001161DF">
      <w:pPr>
        <w:ind w:left="-709" w:firstLine="709"/>
        <w:contextualSpacing/>
        <w:jc w:val="center"/>
        <w:rPr>
          <w:b/>
          <w:sz w:val="26"/>
          <w:szCs w:val="26"/>
        </w:rPr>
      </w:pPr>
      <w:r>
        <w:rPr>
          <w:b/>
          <w:sz w:val="26"/>
          <w:szCs w:val="26"/>
        </w:rPr>
        <w:t>8</w:t>
      </w:r>
      <w:r w:rsidRPr="009151AA">
        <w:rPr>
          <w:b/>
          <w:sz w:val="26"/>
          <w:szCs w:val="26"/>
        </w:rPr>
        <w:t>. ОБСТОЯТЕЛЬСТВА НЕПРЕОДОЛИМОЙ СИЛЫ</w:t>
      </w:r>
    </w:p>
    <w:p w:rsidR="001161DF" w:rsidRDefault="001161DF" w:rsidP="001161DF">
      <w:pPr>
        <w:ind w:left="-709" w:firstLine="709"/>
        <w:contextualSpacing/>
        <w:jc w:val="both"/>
        <w:rPr>
          <w:sz w:val="26"/>
          <w:szCs w:val="26"/>
        </w:rPr>
      </w:pPr>
    </w:p>
    <w:p w:rsidR="001161DF" w:rsidRPr="009151AA" w:rsidRDefault="001161DF" w:rsidP="001161DF">
      <w:pPr>
        <w:ind w:left="-709" w:firstLine="709"/>
        <w:contextualSpacing/>
        <w:jc w:val="both"/>
        <w:rPr>
          <w:sz w:val="26"/>
          <w:szCs w:val="26"/>
        </w:rPr>
      </w:pPr>
      <w:r>
        <w:rPr>
          <w:sz w:val="26"/>
          <w:szCs w:val="26"/>
        </w:rPr>
        <w:t>8</w:t>
      </w:r>
      <w:r w:rsidRPr="009151AA">
        <w:rPr>
          <w:sz w:val="26"/>
          <w:szCs w:val="26"/>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161DF" w:rsidRPr="009151AA" w:rsidRDefault="001161DF" w:rsidP="001161DF">
      <w:pPr>
        <w:ind w:left="-709" w:firstLine="709"/>
        <w:contextualSpacing/>
        <w:jc w:val="both"/>
        <w:rPr>
          <w:sz w:val="26"/>
          <w:szCs w:val="26"/>
        </w:rPr>
      </w:pPr>
      <w:r>
        <w:rPr>
          <w:sz w:val="26"/>
          <w:szCs w:val="26"/>
        </w:rPr>
        <w:t>8</w:t>
      </w:r>
      <w:r w:rsidRPr="009151AA">
        <w:rPr>
          <w:sz w:val="26"/>
          <w:szCs w:val="26"/>
        </w:rPr>
        <w:t>.2.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161DF" w:rsidRPr="009151AA" w:rsidRDefault="001161DF" w:rsidP="001161DF">
      <w:pPr>
        <w:ind w:left="-709" w:firstLine="709"/>
        <w:contextualSpacing/>
        <w:jc w:val="both"/>
        <w:rPr>
          <w:sz w:val="26"/>
          <w:szCs w:val="26"/>
        </w:rPr>
      </w:pPr>
      <w:r>
        <w:rPr>
          <w:sz w:val="26"/>
          <w:szCs w:val="26"/>
        </w:rPr>
        <w:t>8</w:t>
      </w:r>
      <w:r w:rsidRPr="009151AA">
        <w:rPr>
          <w:sz w:val="26"/>
          <w:szCs w:val="26"/>
        </w:rPr>
        <w:t>.3. По окончании действия обстоятельств непреодолимой силы соответствующая Сторона должна без промедления, но не позднее 3 (</w:t>
      </w:r>
      <w:r>
        <w:rPr>
          <w:sz w:val="26"/>
          <w:szCs w:val="26"/>
        </w:rPr>
        <w:t>Т</w:t>
      </w:r>
      <w:r w:rsidRPr="009151AA">
        <w:rPr>
          <w:sz w:val="26"/>
          <w:szCs w:val="26"/>
        </w:rPr>
        <w:t>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161DF" w:rsidRDefault="001161DF" w:rsidP="001161DF">
      <w:pPr>
        <w:ind w:left="-709" w:firstLine="709"/>
        <w:contextualSpacing/>
        <w:jc w:val="both"/>
        <w:rPr>
          <w:sz w:val="26"/>
          <w:szCs w:val="26"/>
        </w:rPr>
      </w:pPr>
      <w:r>
        <w:rPr>
          <w:sz w:val="26"/>
          <w:szCs w:val="26"/>
        </w:rPr>
        <w:t>8</w:t>
      </w:r>
      <w:r w:rsidRPr="009151AA">
        <w:rPr>
          <w:sz w:val="26"/>
          <w:szCs w:val="26"/>
        </w:rPr>
        <w:t>.4. В случаях, когда обстоятельства непреодолимой силы и (или) их последствия продолжают действовать более 3 (</w:t>
      </w:r>
      <w:r>
        <w:rPr>
          <w:sz w:val="26"/>
          <w:szCs w:val="26"/>
        </w:rPr>
        <w:t>Т</w:t>
      </w:r>
      <w:r w:rsidRPr="009151AA">
        <w:rPr>
          <w:sz w:val="26"/>
          <w:szCs w:val="26"/>
        </w:rPr>
        <w:t>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w:t>
      </w:r>
      <w:r>
        <w:rPr>
          <w:sz w:val="26"/>
          <w:szCs w:val="26"/>
        </w:rPr>
        <w:t>Д</w:t>
      </w:r>
      <w:r w:rsidRPr="009151AA">
        <w:rPr>
          <w:sz w:val="26"/>
          <w:szCs w:val="26"/>
        </w:rPr>
        <w:t>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161DF" w:rsidRPr="009151AA" w:rsidRDefault="001161DF" w:rsidP="001161DF">
      <w:pPr>
        <w:ind w:left="-709" w:firstLine="709"/>
        <w:contextualSpacing/>
        <w:jc w:val="both"/>
        <w:rPr>
          <w:b/>
          <w:sz w:val="26"/>
          <w:szCs w:val="26"/>
        </w:rPr>
      </w:pPr>
    </w:p>
    <w:p w:rsidR="001161DF" w:rsidRPr="009151AA" w:rsidRDefault="001161DF" w:rsidP="001161DF">
      <w:pPr>
        <w:ind w:left="-709" w:right="-624" w:firstLine="709"/>
        <w:contextualSpacing/>
        <w:jc w:val="center"/>
        <w:rPr>
          <w:b/>
          <w:sz w:val="26"/>
          <w:szCs w:val="26"/>
        </w:rPr>
      </w:pPr>
      <w:r>
        <w:rPr>
          <w:b/>
          <w:sz w:val="26"/>
          <w:szCs w:val="26"/>
        </w:rPr>
        <w:t>9</w:t>
      </w:r>
      <w:r w:rsidRPr="009151AA">
        <w:rPr>
          <w:b/>
          <w:sz w:val="26"/>
          <w:szCs w:val="26"/>
        </w:rPr>
        <w:t>. ОБЕСПЕЧЕНИЕ КОНФ</w:t>
      </w:r>
      <w:r>
        <w:rPr>
          <w:b/>
          <w:sz w:val="26"/>
          <w:szCs w:val="26"/>
        </w:rPr>
        <w:t>И</w:t>
      </w:r>
      <w:r w:rsidRPr="009151AA">
        <w:rPr>
          <w:b/>
          <w:sz w:val="26"/>
          <w:szCs w:val="26"/>
        </w:rPr>
        <w:t>ДЕ</w:t>
      </w:r>
      <w:r>
        <w:rPr>
          <w:b/>
          <w:sz w:val="26"/>
          <w:szCs w:val="26"/>
        </w:rPr>
        <w:t>Н</w:t>
      </w:r>
      <w:r w:rsidRPr="009151AA">
        <w:rPr>
          <w:b/>
          <w:sz w:val="26"/>
          <w:szCs w:val="26"/>
        </w:rPr>
        <w:t>ЦИАЛЬНОСТИ</w:t>
      </w:r>
    </w:p>
    <w:p w:rsidR="001161DF" w:rsidRDefault="001161DF" w:rsidP="001161DF">
      <w:pPr>
        <w:ind w:left="-709" w:right="-5" w:firstLine="709"/>
        <w:contextualSpacing/>
        <w:jc w:val="both"/>
        <w:rPr>
          <w:sz w:val="26"/>
          <w:szCs w:val="26"/>
        </w:rPr>
      </w:pP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.1.</w:t>
      </w:r>
      <w:r>
        <w:rPr>
          <w:sz w:val="26"/>
          <w:szCs w:val="26"/>
        </w:rPr>
        <w:t xml:space="preserve"> </w:t>
      </w:r>
      <w:r w:rsidRPr="009151AA">
        <w:rPr>
          <w:sz w:val="26"/>
          <w:szCs w:val="26"/>
        </w:rPr>
        <w:t>Раскрывающая Сторона – Сторона, которая раскрывает конфиденциальную информацию другой Стороне.</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.2.</w:t>
      </w:r>
      <w:r>
        <w:rPr>
          <w:sz w:val="26"/>
          <w:szCs w:val="26"/>
        </w:rPr>
        <w:t xml:space="preserve"> </w:t>
      </w:r>
      <w:r w:rsidRPr="009151AA">
        <w:rPr>
          <w:sz w:val="26"/>
          <w:szCs w:val="26"/>
        </w:rPr>
        <w:t>Получающая Сторона – Сторона, которая получает конфиденциальную информацию от другой Стороны.</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.3.</w:t>
      </w:r>
      <w:r>
        <w:rPr>
          <w:sz w:val="26"/>
          <w:szCs w:val="26"/>
        </w:rPr>
        <w:t xml:space="preserve"> </w:t>
      </w:r>
      <w:r w:rsidRPr="009151AA">
        <w:rPr>
          <w:sz w:val="26"/>
          <w:szCs w:val="26"/>
        </w:rPr>
        <w:t>Настоящим Стороны договорились, что конфиденциальной информацией явля</w:t>
      </w:r>
      <w:r>
        <w:rPr>
          <w:sz w:val="26"/>
          <w:szCs w:val="26"/>
        </w:rPr>
        <w:t>ется</w:t>
      </w:r>
      <w:r w:rsidRPr="009151AA">
        <w:rPr>
          <w:sz w:val="26"/>
          <w:szCs w:val="26"/>
        </w:rPr>
        <w:t xml:space="preserve">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Pr>
          <w:sz w:val="26"/>
          <w:szCs w:val="26"/>
        </w:rPr>
        <w:t>Т</w:t>
      </w:r>
      <w:r w:rsidRPr="009151AA">
        <w:rPr>
          <w:sz w:val="26"/>
          <w:szCs w:val="26"/>
        </w:rPr>
        <w:t>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161DF" w:rsidRDefault="001161DF" w:rsidP="001161DF">
      <w:pPr>
        <w:ind w:left="-709" w:right="-5" w:firstLine="709"/>
        <w:contextualSpacing/>
        <w:jc w:val="both"/>
        <w:rPr>
          <w:sz w:val="26"/>
          <w:szCs w:val="26"/>
        </w:rPr>
      </w:pPr>
      <w:r>
        <w:rPr>
          <w:sz w:val="26"/>
          <w:szCs w:val="26"/>
        </w:rPr>
        <w:t>9</w:t>
      </w:r>
      <w:r w:rsidRPr="009151AA">
        <w:rPr>
          <w:sz w:val="26"/>
          <w:szCs w:val="26"/>
        </w:rPr>
        <w:t>.4.</w:t>
      </w:r>
      <w:r>
        <w:rPr>
          <w:sz w:val="26"/>
          <w:szCs w:val="26"/>
        </w:rPr>
        <w:t xml:space="preserve"> </w:t>
      </w:r>
      <w:r w:rsidRPr="009151AA">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w:t>
      </w:r>
      <w:r>
        <w:rPr>
          <w:sz w:val="26"/>
          <w:szCs w:val="26"/>
        </w:rPr>
        <w:t>рмации того же уровня важности.</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.5.</w:t>
      </w:r>
      <w:r>
        <w:rPr>
          <w:sz w:val="26"/>
          <w:szCs w:val="26"/>
        </w:rPr>
        <w:t xml:space="preserve"> </w:t>
      </w:r>
      <w:r w:rsidRPr="009151AA">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.5.1. информация во время ее раскрытия является публично известной;</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.5.2</w:t>
      </w:r>
      <w:r>
        <w:rPr>
          <w:sz w:val="26"/>
          <w:szCs w:val="26"/>
        </w:rPr>
        <w:t xml:space="preserve">. </w:t>
      </w:r>
      <w:r w:rsidRPr="009151AA">
        <w:rPr>
          <w:sz w:val="26"/>
          <w:szCs w:val="26"/>
        </w:rPr>
        <w:t>информация представлена Получающей Стороне с письменным указанием на то, что она не является конфиденциальной;</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.5.3.</w:t>
      </w:r>
      <w:r>
        <w:rPr>
          <w:sz w:val="26"/>
          <w:szCs w:val="26"/>
        </w:rPr>
        <w:t xml:space="preserve"> </w:t>
      </w:r>
      <w:r w:rsidRPr="009151AA">
        <w:rPr>
          <w:sz w:val="26"/>
          <w:szCs w:val="26"/>
        </w:rPr>
        <w:t>информация получена от любого третьего лица на законных основаниях;</w:t>
      </w:r>
    </w:p>
    <w:p w:rsidR="001161DF" w:rsidRDefault="001161DF" w:rsidP="001161DF">
      <w:pPr>
        <w:ind w:left="-709" w:right="-5" w:firstLine="709"/>
        <w:contextualSpacing/>
        <w:jc w:val="both"/>
        <w:rPr>
          <w:sz w:val="26"/>
          <w:szCs w:val="26"/>
        </w:rPr>
      </w:pPr>
      <w:r>
        <w:rPr>
          <w:sz w:val="26"/>
          <w:szCs w:val="26"/>
        </w:rPr>
        <w:t>9</w:t>
      </w:r>
      <w:r w:rsidRPr="009151AA">
        <w:rPr>
          <w:sz w:val="26"/>
          <w:szCs w:val="26"/>
        </w:rPr>
        <w:t>.5.4.информация не может являться конфиденциальной в соответствии с законодательством Российской Фе</w:t>
      </w:r>
      <w:r>
        <w:rPr>
          <w:sz w:val="26"/>
          <w:szCs w:val="26"/>
        </w:rPr>
        <w:t>дерации.</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.6.</w:t>
      </w:r>
      <w:r>
        <w:rPr>
          <w:sz w:val="26"/>
          <w:szCs w:val="26"/>
        </w:rPr>
        <w:t xml:space="preserve"> </w:t>
      </w:r>
      <w:r w:rsidRPr="009151AA">
        <w:rPr>
          <w:sz w:val="26"/>
          <w:szCs w:val="26"/>
        </w:rPr>
        <w:t>Получающая Сторона имеет право раскрывать конфиденциальную информацию без согласия Раскрывающей Стороны:</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.6.1.</w:t>
      </w:r>
      <w:r>
        <w:rPr>
          <w:sz w:val="26"/>
          <w:szCs w:val="26"/>
        </w:rPr>
        <w:t xml:space="preserve"> </w:t>
      </w:r>
      <w:r w:rsidRPr="009151AA">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161DF" w:rsidRPr="009151AA" w:rsidRDefault="001161DF" w:rsidP="001161DF">
      <w:pPr>
        <w:ind w:left="-709" w:right="-5" w:firstLine="709"/>
        <w:contextualSpacing/>
        <w:jc w:val="both"/>
        <w:rPr>
          <w:sz w:val="26"/>
          <w:szCs w:val="26"/>
        </w:rPr>
      </w:pPr>
      <w:r>
        <w:rPr>
          <w:sz w:val="26"/>
          <w:szCs w:val="26"/>
        </w:rPr>
        <w:t>9</w:t>
      </w:r>
      <w:r w:rsidRPr="009151AA">
        <w:rPr>
          <w:sz w:val="26"/>
          <w:szCs w:val="26"/>
        </w:rPr>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161DF" w:rsidRDefault="001161DF" w:rsidP="001161DF">
      <w:pPr>
        <w:ind w:left="-709" w:right="-5" w:firstLine="709"/>
        <w:contextualSpacing/>
        <w:jc w:val="both"/>
        <w:rPr>
          <w:b/>
          <w:sz w:val="26"/>
          <w:szCs w:val="26"/>
        </w:rPr>
      </w:pPr>
      <w:r>
        <w:rPr>
          <w:sz w:val="26"/>
          <w:szCs w:val="26"/>
        </w:rPr>
        <w:t>9</w:t>
      </w:r>
      <w:r w:rsidRPr="009151AA">
        <w:rPr>
          <w:sz w:val="26"/>
          <w:szCs w:val="26"/>
        </w:rPr>
        <w:t>.7.</w:t>
      </w:r>
      <w:r>
        <w:rPr>
          <w:sz w:val="26"/>
          <w:szCs w:val="26"/>
        </w:rPr>
        <w:t xml:space="preserve"> </w:t>
      </w:r>
      <w:r w:rsidRPr="009151AA">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Pr="009151AA">
        <w:rPr>
          <w:b/>
          <w:sz w:val="26"/>
          <w:szCs w:val="26"/>
        </w:rPr>
        <w:t>.</w:t>
      </w:r>
    </w:p>
    <w:p w:rsidR="001161DF" w:rsidRPr="009151AA" w:rsidRDefault="001161DF" w:rsidP="001161DF">
      <w:pPr>
        <w:ind w:left="-709" w:right="-5" w:firstLine="709"/>
        <w:contextualSpacing/>
        <w:jc w:val="both"/>
        <w:rPr>
          <w:b/>
          <w:sz w:val="26"/>
          <w:szCs w:val="26"/>
        </w:rPr>
      </w:pPr>
    </w:p>
    <w:p w:rsidR="001161DF" w:rsidRDefault="001161DF" w:rsidP="001161DF">
      <w:pPr>
        <w:tabs>
          <w:tab w:val="left" w:pos="-2127"/>
        </w:tabs>
        <w:ind w:left="-709" w:firstLine="709"/>
        <w:contextualSpacing/>
        <w:jc w:val="center"/>
        <w:rPr>
          <w:b/>
          <w:snapToGrid w:val="0"/>
          <w:sz w:val="26"/>
          <w:szCs w:val="26"/>
        </w:rPr>
      </w:pPr>
      <w:r>
        <w:rPr>
          <w:b/>
          <w:snapToGrid w:val="0"/>
          <w:sz w:val="26"/>
          <w:szCs w:val="26"/>
        </w:rPr>
        <w:t>10</w:t>
      </w:r>
      <w:r w:rsidRPr="009151AA">
        <w:rPr>
          <w:b/>
          <w:snapToGrid w:val="0"/>
          <w:sz w:val="26"/>
          <w:szCs w:val="26"/>
        </w:rPr>
        <w:t>. УВЕДОМЛЕНИЯ</w:t>
      </w:r>
    </w:p>
    <w:p w:rsidR="00DB2B38" w:rsidRDefault="00DB2B38" w:rsidP="001161DF">
      <w:pPr>
        <w:tabs>
          <w:tab w:val="left" w:pos="-2127"/>
        </w:tabs>
        <w:ind w:left="-709" w:firstLine="709"/>
        <w:contextualSpacing/>
        <w:jc w:val="center"/>
        <w:rPr>
          <w:b/>
          <w:snapToGrid w:val="0"/>
          <w:sz w:val="26"/>
          <w:szCs w:val="26"/>
        </w:rPr>
      </w:pPr>
    </w:p>
    <w:p w:rsidR="001161DF" w:rsidRDefault="001161DF" w:rsidP="00DB2B38">
      <w:pPr>
        <w:widowControl w:val="0"/>
        <w:tabs>
          <w:tab w:val="left" w:pos="0"/>
        </w:tabs>
        <w:ind w:left="-709" w:firstLine="709"/>
        <w:jc w:val="both"/>
        <w:rPr>
          <w:sz w:val="26"/>
          <w:szCs w:val="26"/>
        </w:rPr>
      </w:pPr>
      <w:r>
        <w:rPr>
          <w:sz w:val="26"/>
          <w:szCs w:val="26"/>
        </w:rPr>
        <w:t>10</w:t>
      </w:r>
      <w:r w:rsidRPr="009151AA">
        <w:rPr>
          <w:sz w:val="26"/>
          <w:szCs w:val="26"/>
        </w:rPr>
        <w:t>.1.</w:t>
      </w:r>
      <w:r>
        <w:rPr>
          <w:sz w:val="26"/>
          <w:szCs w:val="26"/>
        </w:rPr>
        <w:t xml:space="preserve"> </w:t>
      </w:r>
      <w:r w:rsidRPr="009945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1161DF" w:rsidRDefault="001161DF" w:rsidP="00DB2B38">
      <w:pPr>
        <w:widowControl w:val="0"/>
        <w:tabs>
          <w:tab w:val="left" w:pos="0"/>
        </w:tabs>
        <w:ind w:left="-709" w:firstLine="709"/>
        <w:jc w:val="both"/>
        <w:rPr>
          <w:sz w:val="26"/>
          <w:szCs w:val="26"/>
        </w:rPr>
      </w:pPr>
      <w:r w:rsidRPr="00994500">
        <w:rPr>
          <w:sz w:val="26"/>
          <w:szCs w:val="26"/>
        </w:rPr>
        <w:t>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1161DF" w:rsidRPr="00D529D1" w:rsidRDefault="001161DF" w:rsidP="001161DF">
      <w:pPr>
        <w:ind w:left="-709" w:firstLine="709"/>
        <w:jc w:val="both"/>
        <w:rPr>
          <w:sz w:val="26"/>
          <w:szCs w:val="26"/>
        </w:rPr>
      </w:pPr>
      <w:r w:rsidRPr="00D529D1">
        <w:rPr>
          <w:sz w:val="26"/>
          <w:szCs w:val="26"/>
        </w:rPr>
        <w:t>Стороны в целях исполнения Договора назначают следующих ответственных лиц за прием и передачу уведомлений:</w:t>
      </w:r>
    </w:p>
    <w:p w:rsidR="001161DF" w:rsidRPr="0004268B" w:rsidRDefault="001161DF" w:rsidP="001161DF">
      <w:pPr>
        <w:ind w:left="-709" w:firstLine="709"/>
        <w:jc w:val="both"/>
        <w:rPr>
          <w:b/>
          <w:sz w:val="26"/>
          <w:szCs w:val="26"/>
        </w:rPr>
      </w:pPr>
      <w:r w:rsidRPr="0004268B">
        <w:rPr>
          <w:b/>
          <w:sz w:val="26"/>
          <w:szCs w:val="26"/>
        </w:rPr>
        <w:t xml:space="preserve">от имени Заказчика: </w:t>
      </w:r>
    </w:p>
    <w:p w:rsidR="001161DF" w:rsidRPr="00D529D1" w:rsidRDefault="001161DF" w:rsidP="001161DF">
      <w:pPr>
        <w:ind w:left="-709" w:firstLine="709"/>
        <w:jc w:val="both"/>
        <w:rPr>
          <w:sz w:val="26"/>
          <w:szCs w:val="26"/>
        </w:rPr>
      </w:pPr>
      <w:r>
        <w:rPr>
          <w:sz w:val="26"/>
          <w:szCs w:val="26"/>
        </w:rPr>
        <w:t>ПАО «Башинформсвязь»</w:t>
      </w:r>
    </w:p>
    <w:p w:rsidR="001161DF" w:rsidRPr="00D529D1" w:rsidRDefault="001161DF" w:rsidP="001161DF">
      <w:pPr>
        <w:ind w:left="-709" w:firstLine="709"/>
        <w:jc w:val="both"/>
        <w:rPr>
          <w:sz w:val="26"/>
          <w:szCs w:val="26"/>
        </w:rPr>
      </w:pPr>
      <w:r w:rsidRPr="00D529D1">
        <w:rPr>
          <w:sz w:val="26"/>
          <w:szCs w:val="26"/>
        </w:rPr>
        <w:t xml:space="preserve">ФИО: </w:t>
      </w:r>
      <w:r>
        <w:rPr>
          <w:sz w:val="26"/>
          <w:szCs w:val="26"/>
        </w:rPr>
        <w:t xml:space="preserve">Аблаев Булат Тагирович </w:t>
      </w:r>
    </w:p>
    <w:p w:rsidR="001161DF" w:rsidRDefault="001161DF" w:rsidP="001161DF">
      <w:pPr>
        <w:ind w:left="-709" w:firstLine="709"/>
        <w:jc w:val="both"/>
        <w:rPr>
          <w:sz w:val="26"/>
          <w:szCs w:val="26"/>
        </w:rPr>
      </w:pPr>
      <w:r w:rsidRPr="00D529D1">
        <w:rPr>
          <w:sz w:val="26"/>
          <w:szCs w:val="26"/>
        </w:rPr>
        <w:t xml:space="preserve">адрес: </w:t>
      </w:r>
      <w:r>
        <w:rPr>
          <w:sz w:val="26"/>
          <w:szCs w:val="26"/>
        </w:rPr>
        <w:t>450077 г. Уфа</w:t>
      </w:r>
      <w:r w:rsidRPr="00F57F61">
        <w:rPr>
          <w:sz w:val="26"/>
          <w:szCs w:val="26"/>
        </w:rPr>
        <w:t>,</w:t>
      </w:r>
      <w:r>
        <w:rPr>
          <w:sz w:val="26"/>
          <w:szCs w:val="26"/>
        </w:rPr>
        <w:t xml:space="preserve"> ул. Ленина</w:t>
      </w:r>
      <w:r w:rsidRPr="00F57F61">
        <w:rPr>
          <w:sz w:val="26"/>
          <w:szCs w:val="26"/>
        </w:rPr>
        <w:t>,</w:t>
      </w:r>
      <w:r>
        <w:rPr>
          <w:sz w:val="26"/>
          <w:szCs w:val="26"/>
        </w:rPr>
        <w:t xml:space="preserve"> д.30 </w:t>
      </w:r>
    </w:p>
    <w:p w:rsidR="001161DF" w:rsidRPr="001161DF" w:rsidRDefault="001161DF" w:rsidP="001161DF">
      <w:pPr>
        <w:ind w:left="-709" w:firstLine="709"/>
        <w:jc w:val="both"/>
        <w:rPr>
          <w:sz w:val="26"/>
          <w:szCs w:val="26"/>
        </w:rPr>
      </w:pPr>
      <w:r>
        <w:rPr>
          <w:sz w:val="26"/>
          <w:szCs w:val="26"/>
        </w:rPr>
        <w:t>Тел</w:t>
      </w:r>
      <w:r w:rsidRPr="001161DF">
        <w:rPr>
          <w:sz w:val="26"/>
          <w:szCs w:val="26"/>
        </w:rPr>
        <w:t xml:space="preserve">. 7(347)2215448 </w:t>
      </w:r>
    </w:p>
    <w:p w:rsidR="001161DF" w:rsidRPr="00794016" w:rsidRDefault="001161DF" w:rsidP="001161DF">
      <w:pPr>
        <w:ind w:left="-709" w:firstLine="709"/>
        <w:jc w:val="both"/>
        <w:rPr>
          <w:sz w:val="26"/>
          <w:szCs w:val="26"/>
          <w:lang w:val="en-US"/>
        </w:rPr>
      </w:pPr>
      <w:proofErr w:type="gramStart"/>
      <w:r w:rsidRPr="00F57F61">
        <w:rPr>
          <w:sz w:val="26"/>
          <w:szCs w:val="26"/>
          <w:lang w:val="en-US"/>
        </w:rPr>
        <w:t>e</w:t>
      </w:r>
      <w:r w:rsidRPr="00794016">
        <w:rPr>
          <w:sz w:val="26"/>
          <w:szCs w:val="26"/>
          <w:lang w:val="en-US"/>
        </w:rPr>
        <w:t>-</w:t>
      </w:r>
      <w:r w:rsidRPr="00F57F61">
        <w:rPr>
          <w:sz w:val="26"/>
          <w:szCs w:val="26"/>
          <w:lang w:val="en-US"/>
        </w:rPr>
        <w:t>mail</w:t>
      </w:r>
      <w:proofErr w:type="gramEnd"/>
      <w:r w:rsidRPr="00794016">
        <w:rPr>
          <w:sz w:val="26"/>
          <w:szCs w:val="26"/>
          <w:lang w:val="en-US"/>
        </w:rPr>
        <w:t xml:space="preserve">: </w:t>
      </w:r>
      <w:r>
        <w:rPr>
          <w:sz w:val="26"/>
          <w:szCs w:val="26"/>
          <w:lang w:val="en-US"/>
        </w:rPr>
        <w:t>b</w:t>
      </w:r>
      <w:r w:rsidRPr="00794016">
        <w:rPr>
          <w:sz w:val="26"/>
          <w:szCs w:val="26"/>
          <w:lang w:val="en-US"/>
        </w:rPr>
        <w:t>.</w:t>
      </w:r>
      <w:r>
        <w:rPr>
          <w:sz w:val="26"/>
          <w:szCs w:val="26"/>
          <w:lang w:val="en-US"/>
        </w:rPr>
        <w:t>ablaev</w:t>
      </w:r>
      <w:r w:rsidRPr="00794016">
        <w:rPr>
          <w:sz w:val="26"/>
          <w:szCs w:val="26"/>
          <w:lang w:val="en-US"/>
        </w:rPr>
        <w:t>@</w:t>
      </w:r>
      <w:r>
        <w:rPr>
          <w:sz w:val="26"/>
          <w:szCs w:val="26"/>
          <w:lang w:val="en-US"/>
        </w:rPr>
        <w:t>bashtel</w:t>
      </w:r>
      <w:r w:rsidRPr="00794016">
        <w:rPr>
          <w:sz w:val="26"/>
          <w:szCs w:val="26"/>
          <w:lang w:val="en-US"/>
        </w:rPr>
        <w:t>.</w:t>
      </w:r>
      <w:r>
        <w:rPr>
          <w:sz w:val="26"/>
          <w:szCs w:val="26"/>
          <w:lang w:val="en-US"/>
        </w:rPr>
        <w:t>ru</w:t>
      </w:r>
    </w:p>
    <w:p w:rsidR="001161DF" w:rsidRPr="0004268B" w:rsidRDefault="001161DF" w:rsidP="001161DF">
      <w:pPr>
        <w:ind w:left="-709" w:firstLine="709"/>
        <w:jc w:val="both"/>
        <w:rPr>
          <w:b/>
          <w:sz w:val="26"/>
          <w:szCs w:val="26"/>
        </w:rPr>
      </w:pPr>
      <w:r w:rsidRPr="0004268B">
        <w:rPr>
          <w:b/>
          <w:sz w:val="26"/>
          <w:szCs w:val="26"/>
        </w:rPr>
        <w:t>от имени Исполнителя:</w:t>
      </w:r>
    </w:p>
    <w:p w:rsidR="001161DF" w:rsidRPr="00D529D1" w:rsidRDefault="001161DF" w:rsidP="001161DF">
      <w:pPr>
        <w:ind w:left="-709" w:firstLine="709"/>
        <w:jc w:val="both"/>
        <w:rPr>
          <w:sz w:val="26"/>
          <w:szCs w:val="26"/>
        </w:rPr>
      </w:pPr>
      <w:r w:rsidRPr="00D529D1">
        <w:rPr>
          <w:sz w:val="26"/>
          <w:szCs w:val="26"/>
        </w:rPr>
        <w:t>ФИО: __________</w:t>
      </w:r>
    </w:p>
    <w:p w:rsidR="001161DF" w:rsidRPr="00D529D1" w:rsidRDefault="001161DF" w:rsidP="001161DF">
      <w:pPr>
        <w:ind w:left="-709" w:firstLine="709"/>
        <w:jc w:val="both"/>
        <w:rPr>
          <w:sz w:val="26"/>
          <w:szCs w:val="26"/>
        </w:rPr>
      </w:pPr>
      <w:r w:rsidRPr="00D529D1">
        <w:rPr>
          <w:sz w:val="26"/>
          <w:szCs w:val="26"/>
        </w:rPr>
        <w:t>адрес: __________</w:t>
      </w:r>
    </w:p>
    <w:p w:rsidR="001161DF" w:rsidRPr="00D529D1" w:rsidRDefault="001161DF" w:rsidP="001161DF">
      <w:pPr>
        <w:ind w:left="-709" w:firstLine="709"/>
        <w:jc w:val="both"/>
        <w:rPr>
          <w:sz w:val="26"/>
          <w:szCs w:val="26"/>
        </w:rPr>
      </w:pPr>
      <w:r w:rsidRPr="00D529D1">
        <w:rPr>
          <w:sz w:val="26"/>
          <w:szCs w:val="26"/>
        </w:rPr>
        <w:t>e-mail: __________</w:t>
      </w:r>
    </w:p>
    <w:p w:rsidR="001161DF" w:rsidRPr="00D529D1" w:rsidRDefault="001161DF" w:rsidP="001161DF">
      <w:pPr>
        <w:ind w:left="-709" w:firstLine="709"/>
        <w:jc w:val="both"/>
        <w:rPr>
          <w:sz w:val="26"/>
          <w:szCs w:val="26"/>
        </w:rPr>
      </w:pPr>
      <w:r w:rsidRPr="00D529D1">
        <w:rPr>
          <w:sz w:val="26"/>
          <w:szCs w:val="26"/>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1161DF" w:rsidRPr="00994500" w:rsidRDefault="001161DF" w:rsidP="001161DF">
      <w:pPr>
        <w:widowControl w:val="0"/>
        <w:tabs>
          <w:tab w:val="left" w:pos="0"/>
        </w:tabs>
        <w:ind w:left="-709" w:firstLine="709"/>
        <w:jc w:val="both"/>
        <w:rPr>
          <w:sz w:val="26"/>
          <w:szCs w:val="26"/>
        </w:rPr>
      </w:pPr>
      <w:r w:rsidRPr="00994500">
        <w:rPr>
          <w:bCs/>
          <w:sz w:val="26"/>
          <w:szCs w:val="26"/>
        </w:rPr>
        <w:t>1</w:t>
      </w:r>
      <w:r>
        <w:rPr>
          <w:bCs/>
          <w:sz w:val="26"/>
          <w:szCs w:val="26"/>
        </w:rPr>
        <w:t>0</w:t>
      </w:r>
      <w:r w:rsidRPr="00994500">
        <w:rPr>
          <w:bCs/>
          <w:sz w:val="26"/>
          <w:szCs w:val="26"/>
        </w:rPr>
        <w:t>.</w:t>
      </w:r>
      <w:r>
        <w:rPr>
          <w:bCs/>
          <w:sz w:val="26"/>
          <w:szCs w:val="26"/>
        </w:rPr>
        <w:t>2</w:t>
      </w:r>
      <w:r w:rsidRPr="00994500">
        <w:rPr>
          <w:bCs/>
          <w:sz w:val="26"/>
          <w:szCs w:val="26"/>
        </w:rPr>
        <w:t xml:space="preserve">. </w:t>
      </w:r>
      <w:r w:rsidRPr="00994500">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1161DF" w:rsidRPr="008E4F46" w:rsidRDefault="001161DF" w:rsidP="001161DF">
      <w:pPr>
        <w:ind w:left="-709" w:firstLine="709"/>
        <w:contextualSpacing/>
        <w:jc w:val="both"/>
        <w:rPr>
          <w:sz w:val="26"/>
          <w:szCs w:val="26"/>
        </w:rPr>
      </w:pPr>
    </w:p>
    <w:p w:rsidR="001161DF" w:rsidRPr="009151AA" w:rsidRDefault="001161DF" w:rsidP="001161DF">
      <w:pPr>
        <w:ind w:left="-709" w:firstLine="709"/>
        <w:contextualSpacing/>
        <w:jc w:val="center"/>
        <w:rPr>
          <w:b/>
          <w:sz w:val="26"/>
          <w:szCs w:val="26"/>
        </w:rPr>
      </w:pPr>
      <w:r>
        <w:rPr>
          <w:b/>
          <w:sz w:val="26"/>
          <w:szCs w:val="26"/>
        </w:rPr>
        <w:t>11</w:t>
      </w:r>
      <w:r w:rsidRPr="009151AA">
        <w:rPr>
          <w:b/>
          <w:sz w:val="26"/>
          <w:szCs w:val="26"/>
        </w:rPr>
        <w:t>. ПОРЯДОК РАЗРЕШЕНИЯ СПОРОВ</w:t>
      </w:r>
    </w:p>
    <w:p w:rsidR="001161DF" w:rsidRPr="008E4F46" w:rsidRDefault="001161DF" w:rsidP="001161DF">
      <w:pPr>
        <w:ind w:left="-709" w:firstLine="709"/>
        <w:contextualSpacing/>
        <w:jc w:val="both"/>
        <w:rPr>
          <w:sz w:val="26"/>
          <w:szCs w:val="26"/>
        </w:rPr>
      </w:pPr>
    </w:p>
    <w:p w:rsidR="001161DF" w:rsidRPr="00D529D1" w:rsidRDefault="001161DF" w:rsidP="001161DF">
      <w:pPr>
        <w:ind w:left="-709" w:firstLine="709"/>
        <w:contextualSpacing/>
        <w:jc w:val="both"/>
        <w:rPr>
          <w:sz w:val="26"/>
          <w:szCs w:val="26"/>
        </w:rPr>
      </w:pPr>
      <w:r>
        <w:rPr>
          <w:sz w:val="26"/>
          <w:szCs w:val="26"/>
        </w:rPr>
        <w:t xml:space="preserve">11.1. </w:t>
      </w:r>
      <w:r w:rsidRPr="00D529D1">
        <w:rPr>
          <w:sz w:val="26"/>
          <w:szCs w:val="26"/>
        </w:rPr>
        <w:t>Отношения, возникающие из настоящего Договора, регулируются правом Российской Федерации.</w:t>
      </w:r>
    </w:p>
    <w:p w:rsidR="001161DF" w:rsidRPr="00D529D1" w:rsidRDefault="001161DF" w:rsidP="001161DF">
      <w:pPr>
        <w:ind w:left="-709" w:firstLine="709"/>
        <w:contextualSpacing/>
        <w:jc w:val="both"/>
        <w:rPr>
          <w:sz w:val="26"/>
          <w:szCs w:val="26"/>
        </w:rPr>
      </w:pPr>
      <w:r w:rsidRPr="008C407A">
        <w:rPr>
          <w:sz w:val="26"/>
          <w:szCs w:val="26"/>
        </w:rPr>
        <w:t>1</w:t>
      </w:r>
      <w:r>
        <w:rPr>
          <w:sz w:val="26"/>
          <w:szCs w:val="26"/>
        </w:rPr>
        <w:t>1</w:t>
      </w:r>
      <w:r w:rsidRPr="00D529D1">
        <w:rPr>
          <w:sz w:val="26"/>
          <w:szCs w:val="26"/>
        </w:rPr>
        <w:t>.2. 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1161DF" w:rsidRPr="00D529D1" w:rsidRDefault="001161DF" w:rsidP="001161DF">
      <w:pPr>
        <w:ind w:left="-709" w:firstLine="709"/>
        <w:contextualSpacing/>
        <w:jc w:val="both"/>
        <w:rPr>
          <w:sz w:val="26"/>
          <w:szCs w:val="26"/>
        </w:rPr>
      </w:pPr>
      <w:r w:rsidRPr="008C407A">
        <w:rPr>
          <w:sz w:val="26"/>
          <w:szCs w:val="26"/>
        </w:rPr>
        <w:t>1</w:t>
      </w:r>
      <w:r>
        <w:rPr>
          <w:sz w:val="26"/>
          <w:szCs w:val="26"/>
        </w:rPr>
        <w:t>1</w:t>
      </w:r>
      <w:r w:rsidRPr="00D529D1">
        <w:rPr>
          <w:sz w:val="26"/>
          <w:szCs w:val="26"/>
        </w:rPr>
        <w:t xml:space="preserve">.3. Претензия в рамках настоящего Договора должна быть направлена </w:t>
      </w:r>
      <w:r w:rsidRPr="008C407A">
        <w:rPr>
          <w:sz w:val="26"/>
          <w:szCs w:val="26"/>
        </w:rPr>
        <w:t>в порядке, предусмотренном п. 1</w:t>
      </w:r>
      <w:r>
        <w:rPr>
          <w:sz w:val="26"/>
          <w:szCs w:val="26"/>
        </w:rPr>
        <w:t>0</w:t>
      </w:r>
      <w:r w:rsidRPr="00D529D1">
        <w:rPr>
          <w:sz w:val="26"/>
          <w:szCs w:val="26"/>
        </w:rPr>
        <w:t xml:space="preserve"> Договора.</w:t>
      </w:r>
    </w:p>
    <w:p w:rsidR="001161DF" w:rsidRDefault="001161DF" w:rsidP="001161DF">
      <w:pPr>
        <w:ind w:left="-709" w:firstLine="709"/>
        <w:jc w:val="both"/>
        <w:rPr>
          <w:sz w:val="26"/>
          <w:szCs w:val="26"/>
        </w:rPr>
      </w:pPr>
      <w:r w:rsidRPr="008C407A">
        <w:rPr>
          <w:sz w:val="26"/>
          <w:szCs w:val="26"/>
        </w:rPr>
        <w:t>1</w:t>
      </w:r>
      <w:r>
        <w:rPr>
          <w:sz w:val="26"/>
          <w:szCs w:val="26"/>
        </w:rPr>
        <w:t>1</w:t>
      </w:r>
      <w:r w:rsidRPr="00D529D1">
        <w:rPr>
          <w:sz w:val="26"/>
          <w:szCs w:val="26"/>
        </w:rPr>
        <w:t xml:space="preserve">.4. В случае если споры и разногласия не урегулированы в претензионном порядке в сроки, определенные в п. </w:t>
      </w:r>
      <w:r w:rsidRPr="008C407A">
        <w:rPr>
          <w:sz w:val="26"/>
          <w:szCs w:val="26"/>
        </w:rPr>
        <w:t>1</w:t>
      </w:r>
      <w:r>
        <w:rPr>
          <w:sz w:val="26"/>
          <w:szCs w:val="26"/>
        </w:rPr>
        <w:t>1</w:t>
      </w:r>
      <w:r w:rsidRPr="00D529D1">
        <w:rPr>
          <w:sz w:val="26"/>
          <w:szCs w:val="26"/>
        </w:rPr>
        <w:t>.2. Договора, каждая из Сторон вправе обратиться с иском о разрешении спора в Арбитражный суд</w:t>
      </w:r>
      <w:r>
        <w:rPr>
          <w:sz w:val="26"/>
          <w:szCs w:val="26"/>
        </w:rPr>
        <w:t xml:space="preserve"> Республики Башкортостан.</w:t>
      </w:r>
    </w:p>
    <w:p w:rsidR="001161DF" w:rsidRDefault="001161DF" w:rsidP="001161DF">
      <w:pPr>
        <w:ind w:left="-709" w:firstLine="709"/>
        <w:jc w:val="both"/>
        <w:rPr>
          <w:b/>
          <w:sz w:val="26"/>
          <w:szCs w:val="26"/>
        </w:rPr>
      </w:pPr>
    </w:p>
    <w:p w:rsidR="001161DF" w:rsidRDefault="001161DF" w:rsidP="001161DF">
      <w:pPr>
        <w:ind w:left="-709" w:firstLine="709"/>
        <w:contextualSpacing/>
        <w:jc w:val="center"/>
        <w:rPr>
          <w:b/>
          <w:sz w:val="26"/>
          <w:szCs w:val="26"/>
        </w:rPr>
      </w:pPr>
      <w:r w:rsidRPr="009151AA">
        <w:rPr>
          <w:b/>
          <w:sz w:val="26"/>
          <w:szCs w:val="26"/>
        </w:rPr>
        <w:t>12. СРОК ДЕЙСТВИЯ ДОГОВОРА</w:t>
      </w:r>
      <w:r>
        <w:rPr>
          <w:b/>
          <w:sz w:val="26"/>
          <w:szCs w:val="26"/>
        </w:rPr>
        <w:t xml:space="preserve"> И ПОРЯДОК ЕГО РАСТОРЖЕНИЯ</w:t>
      </w:r>
    </w:p>
    <w:p w:rsidR="001161DF" w:rsidRPr="009151AA" w:rsidRDefault="001161DF" w:rsidP="001161DF">
      <w:pPr>
        <w:ind w:left="-709" w:firstLine="709"/>
        <w:contextualSpacing/>
        <w:jc w:val="both"/>
        <w:rPr>
          <w:b/>
          <w:sz w:val="26"/>
          <w:szCs w:val="26"/>
        </w:rPr>
      </w:pPr>
    </w:p>
    <w:p w:rsidR="001161DF" w:rsidRPr="009151AA" w:rsidRDefault="001161DF" w:rsidP="001161DF">
      <w:pPr>
        <w:ind w:left="-709" w:firstLine="709"/>
        <w:contextualSpacing/>
        <w:jc w:val="both"/>
        <w:rPr>
          <w:sz w:val="26"/>
          <w:szCs w:val="26"/>
        </w:rPr>
      </w:pPr>
      <w:r w:rsidRPr="009151AA">
        <w:rPr>
          <w:sz w:val="26"/>
          <w:szCs w:val="26"/>
        </w:rPr>
        <w:t>12.1</w:t>
      </w:r>
      <w:r>
        <w:rPr>
          <w:sz w:val="26"/>
          <w:szCs w:val="26"/>
        </w:rPr>
        <w:t>.</w:t>
      </w:r>
      <w:r w:rsidRPr="009151AA">
        <w:rPr>
          <w:sz w:val="26"/>
          <w:szCs w:val="26"/>
        </w:rPr>
        <w:t xml:space="preserve"> Настоящий Договор вступает в силу </w:t>
      </w:r>
      <w:r w:rsidRPr="00532C8E">
        <w:rPr>
          <w:color w:val="000000"/>
          <w:sz w:val="26"/>
          <w:szCs w:val="26"/>
        </w:rPr>
        <w:t>с даты подписания его обеими Сторонами</w:t>
      </w:r>
      <w:r>
        <w:rPr>
          <w:color w:val="000000"/>
          <w:sz w:val="26"/>
          <w:szCs w:val="26"/>
        </w:rPr>
        <w:t xml:space="preserve"> </w:t>
      </w:r>
      <w:r w:rsidRPr="009151AA">
        <w:rPr>
          <w:sz w:val="26"/>
          <w:szCs w:val="26"/>
        </w:rPr>
        <w:t>и</w:t>
      </w:r>
      <w:r>
        <w:rPr>
          <w:sz w:val="26"/>
          <w:szCs w:val="26"/>
        </w:rPr>
        <w:t xml:space="preserve"> </w:t>
      </w:r>
      <w:r w:rsidRPr="009151AA">
        <w:rPr>
          <w:sz w:val="26"/>
          <w:szCs w:val="26"/>
        </w:rPr>
        <w:t>действует</w:t>
      </w:r>
      <w:r>
        <w:rPr>
          <w:sz w:val="26"/>
          <w:szCs w:val="26"/>
        </w:rPr>
        <w:t xml:space="preserve"> </w:t>
      </w:r>
      <w:r w:rsidRPr="009151AA">
        <w:rPr>
          <w:sz w:val="26"/>
          <w:szCs w:val="26"/>
        </w:rPr>
        <w:t>в</w:t>
      </w:r>
      <w:r>
        <w:rPr>
          <w:sz w:val="26"/>
          <w:szCs w:val="26"/>
        </w:rPr>
        <w:t xml:space="preserve"> </w:t>
      </w:r>
      <w:r w:rsidRPr="00982ABC">
        <w:rPr>
          <w:sz w:val="26"/>
          <w:szCs w:val="26"/>
        </w:rPr>
        <w:t>течение 12 (двенадцати) месяцев.</w:t>
      </w:r>
      <w:r w:rsidRPr="009151AA">
        <w:rPr>
          <w:sz w:val="26"/>
          <w:szCs w:val="26"/>
        </w:rPr>
        <w:t xml:space="preserve"> </w:t>
      </w:r>
    </w:p>
    <w:p w:rsidR="001161DF" w:rsidRDefault="001161DF" w:rsidP="001161DF">
      <w:pPr>
        <w:ind w:left="-709" w:firstLine="709"/>
        <w:contextualSpacing/>
        <w:jc w:val="both"/>
        <w:rPr>
          <w:sz w:val="26"/>
          <w:szCs w:val="26"/>
        </w:rPr>
      </w:pPr>
      <w:r w:rsidRPr="009151AA">
        <w:rPr>
          <w:sz w:val="26"/>
          <w:szCs w:val="26"/>
        </w:rPr>
        <w:t>12.2. В случае н</w:t>
      </w:r>
      <w:r>
        <w:rPr>
          <w:sz w:val="26"/>
          <w:szCs w:val="26"/>
        </w:rPr>
        <w:t xml:space="preserve">арушения сроков </w:t>
      </w:r>
      <w:r w:rsidRPr="009151AA">
        <w:rPr>
          <w:sz w:val="26"/>
          <w:szCs w:val="26"/>
        </w:rPr>
        <w:t xml:space="preserve">исполнения обязательств одной из Сторон по настоящему Договору </w:t>
      </w:r>
      <w:r>
        <w:rPr>
          <w:sz w:val="26"/>
          <w:szCs w:val="26"/>
        </w:rPr>
        <w:t>более чем на</w:t>
      </w:r>
      <w:r w:rsidRPr="009151AA">
        <w:rPr>
          <w:sz w:val="26"/>
          <w:szCs w:val="26"/>
        </w:rPr>
        <w:t xml:space="preserve"> </w:t>
      </w:r>
      <w:r>
        <w:rPr>
          <w:sz w:val="26"/>
          <w:szCs w:val="26"/>
        </w:rPr>
        <w:t>20</w:t>
      </w:r>
      <w:r w:rsidRPr="009151AA">
        <w:rPr>
          <w:sz w:val="26"/>
          <w:szCs w:val="26"/>
        </w:rPr>
        <w:t xml:space="preserve"> (</w:t>
      </w:r>
      <w:r>
        <w:rPr>
          <w:sz w:val="26"/>
          <w:szCs w:val="26"/>
        </w:rPr>
        <w:t>Двадцать</w:t>
      </w:r>
      <w:r w:rsidRPr="009151AA">
        <w:rPr>
          <w:sz w:val="26"/>
          <w:szCs w:val="26"/>
        </w:rPr>
        <w:t xml:space="preserve">) рабочих дней не нарушившая Сторона имеет право в одностороннем внесудебном порядке отказаться от исполнения Договора, направив нарушившей Стороне в срок не позднее, чем за </w:t>
      </w:r>
      <w:r>
        <w:rPr>
          <w:sz w:val="26"/>
          <w:szCs w:val="26"/>
        </w:rPr>
        <w:t>10 (Десять</w:t>
      </w:r>
      <w:r w:rsidRPr="009151AA">
        <w:rPr>
          <w:sz w:val="26"/>
          <w:szCs w:val="26"/>
        </w:rPr>
        <w:t>) календарных дней до предполагаемой даты расторжения Договора уведомление о расторжении Договора.</w:t>
      </w:r>
    </w:p>
    <w:p w:rsidR="001161DF" w:rsidRDefault="001161DF" w:rsidP="001161DF">
      <w:pPr>
        <w:ind w:left="-709" w:firstLine="709"/>
        <w:contextualSpacing/>
        <w:jc w:val="both"/>
        <w:rPr>
          <w:sz w:val="26"/>
          <w:szCs w:val="26"/>
        </w:rPr>
      </w:pPr>
      <w:r>
        <w:rPr>
          <w:sz w:val="26"/>
          <w:szCs w:val="26"/>
        </w:rPr>
        <w:t>12.3. В случае неоднократного (более одного раза) нарушения условий договора (в том числе неоднократное нарушение сроков исполнения обязательств по договору, а также иные нарушения) Заказчик вправе в одностороннем порядке отказаться от исполнения настоящего Договора направив Исполнителю соответствующее уведомление. Договор будет считаться расторгнутым с момента получения Исполнителем уведомления.</w:t>
      </w:r>
    </w:p>
    <w:p w:rsidR="001161DF" w:rsidRPr="00351387" w:rsidRDefault="001161DF" w:rsidP="00DB2B38">
      <w:pPr>
        <w:spacing w:before="240" w:after="120"/>
        <w:ind w:left="-709" w:firstLine="709"/>
        <w:jc w:val="center"/>
        <w:rPr>
          <w:b/>
          <w:bCs/>
          <w:snapToGrid w:val="0"/>
          <w:sz w:val="26"/>
          <w:szCs w:val="26"/>
          <w:lang w:val="x-none" w:eastAsia="x-none"/>
        </w:rPr>
      </w:pPr>
      <w:r w:rsidRPr="00351387">
        <w:rPr>
          <w:b/>
          <w:bCs/>
          <w:snapToGrid w:val="0"/>
          <w:sz w:val="26"/>
          <w:szCs w:val="26"/>
          <w:lang w:val="x-none" w:eastAsia="x-none"/>
        </w:rPr>
        <w:t>1</w:t>
      </w:r>
      <w:r w:rsidRPr="00446CF8">
        <w:rPr>
          <w:b/>
          <w:bCs/>
          <w:snapToGrid w:val="0"/>
          <w:sz w:val="26"/>
          <w:szCs w:val="26"/>
          <w:lang w:eastAsia="x-none"/>
        </w:rPr>
        <w:t>3</w:t>
      </w:r>
      <w:r w:rsidRPr="00351387">
        <w:rPr>
          <w:b/>
          <w:bCs/>
          <w:snapToGrid w:val="0"/>
          <w:sz w:val="26"/>
          <w:szCs w:val="26"/>
          <w:lang w:val="x-none" w:eastAsia="x-none"/>
        </w:rPr>
        <w:t xml:space="preserve">. </w:t>
      </w:r>
      <w:r w:rsidRPr="00351387">
        <w:rPr>
          <w:b/>
          <w:bCs/>
          <w:caps/>
          <w:snapToGrid w:val="0"/>
          <w:sz w:val="26"/>
          <w:szCs w:val="26"/>
          <w:lang w:val="x-none" w:eastAsia="x-none"/>
        </w:rPr>
        <w:t>Антикоррупционная контрактная оговорка</w:t>
      </w:r>
    </w:p>
    <w:p w:rsidR="001161DF" w:rsidRPr="000A1080" w:rsidRDefault="001161DF" w:rsidP="00DB2B38">
      <w:pPr>
        <w:snapToGrid w:val="0"/>
        <w:spacing w:before="240"/>
        <w:ind w:left="-709" w:firstLine="709"/>
        <w:jc w:val="both"/>
        <w:rPr>
          <w:sz w:val="26"/>
          <w:szCs w:val="26"/>
        </w:rPr>
      </w:pPr>
      <w:r w:rsidRPr="000A1080">
        <w:rPr>
          <w:sz w:val="26"/>
          <w:szCs w:val="26"/>
        </w:rPr>
        <w:t xml:space="preserve">13.1. Исполнителю известно о том, что Заказчик ведет антикоррупционную политику и развивает не допускающую коррупционных проявлений культуру. </w:t>
      </w:r>
    </w:p>
    <w:p w:rsidR="001161DF" w:rsidRPr="000A1080" w:rsidRDefault="001161DF" w:rsidP="001161DF">
      <w:pPr>
        <w:snapToGrid w:val="0"/>
        <w:ind w:left="-709" w:firstLine="709"/>
        <w:jc w:val="both"/>
        <w:rPr>
          <w:sz w:val="26"/>
          <w:szCs w:val="26"/>
        </w:rPr>
      </w:pPr>
      <w:r w:rsidRPr="000A1080">
        <w:rPr>
          <w:sz w:val="26"/>
          <w:szCs w:val="26"/>
        </w:rPr>
        <w:t xml:space="preserve">Исполнитель настоящим подтверждает, что он ознакомился с Кодексом деловой этики Заказчика (далее – Кодекс), размещенном в сети Интернет по адресу </w:t>
      </w:r>
      <w:r w:rsidRPr="00826466">
        <w:rPr>
          <w:sz w:val="26"/>
          <w:szCs w:val="26"/>
        </w:rPr>
        <w:t>http://www.bashtel.ru/dokumenty/</w:t>
      </w:r>
      <w:r w:rsidRPr="000A1080">
        <w:rPr>
          <w:sz w:val="26"/>
          <w:szCs w:val="26"/>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1161DF" w:rsidRPr="000A1080" w:rsidRDefault="001161DF" w:rsidP="001161DF">
      <w:pPr>
        <w:ind w:left="-709" w:firstLine="709"/>
        <w:jc w:val="both"/>
        <w:rPr>
          <w:b/>
          <w:bCs/>
          <w:sz w:val="26"/>
          <w:szCs w:val="26"/>
          <w:lang w:eastAsia="en-US"/>
        </w:rPr>
      </w:pPr>
      <w:r w:rsidRPr="000A1080">
        <w:rPr>
          <w:sz w:val="26"/>
          <w:szCs w:val="26"/>
          <w:lang w:eastAsia="en-US"/>
        </w:rPr>
        <w:t>13.2. В случае возникновения Заказчика подозрений, что произошло или может произойти нарушение Исполнителем каких-либо положений Кодекса, Заказчиком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1161DF" w:rsidRPr="000A1080" w:rsidRDefault="001161DF" w:rsidP="001161DF">
      <w:pPr>
        <w:ind w:left="-709" w:firstLine="709"/>
        <w:jc w:val="both"/>
        <w:rPr>
          <w:sz w:val="26"/>
          <w:szCs w:val="26"/>
          <w:lang w:eastAsia="en-US"/>
        </w:rPr>
      </w:pPr>
      <w:r w:rsidRPr="000A1080">
        <w:rPr>
          <w:sz w:val="26"/>
          <w:szCs w:val="26"/>
          <w:lang w:eastAsia="en-US"/>
        </w:rPr>
        <w:t>13.3. 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A1080">
        <w:rPr>
          <w:b/>
          <w:bCs/>
          <w:sz w:val="26"/>
          <w:szCs w:val="26"/>
          <w:lang w:eastAsia="en-US"/>
        </w:rPr>
        <w:t xml:space="preserve"> </w:t>
      </w:r>
      <w:r w:rsidRPr="000A1080">
        <w:rPr>
          <w:bCs/>
          <w:sz w:val="26"/>
          <w:szCs w:val="26"/>
          <w:lang w:eastAsia="en-US"/>
        </w:rPr>
        <w:t>Это подтверждение должно быть направлено Исполнителем в течение десяти рабочих дней с даты направления письменного уведомления.</w:t>
      </w:r>
    </w:p>
    <w:p w:rsidR="001161DF" w:rsidRPr="000A1080" w:rsidRDefault="001161DF" w:rsidP="001161DF">
      <w:pPr>
        <w:ind w:left="-709" w:firstLine="709"/>
        <w:jc w:val="both"/>
        <w:rPr>
          <w:sz w:val="26"/>
          <w:szCs w:val="26"/>
        </w:rPr>
      </w:pPr>
      <w:r w:rsidRPr="000A1080">
        <w:rPr>
          <w:sz w:val="26"/>
          <w:szCs w:val="26"/>
          <w:lang w:eastAsia="en-US"/>
        </w:rPr>
        <w:t xml:space="preserve">13.4. </w:t>
      </w:r>
      <w:r w:rsidRPr="000A1080">
        <w:rPr>
          <w:sz w:val="26"/>
          <w:szCs w:val="26"/>
        </w:rPr>
        <w:t xml:space="preserve">В случае нарушения Исполнителем обязательств воздерживаться от запрещенных Кодексом действий и/или неполучения Заказчиком в установленный статьей </w:t>
      </w:r>
      <w:r>
        <w:rPr>
          <w:sz w:val="26"/>
          <w:szCs w:val="26"/>
        </w:rPr>
        <w:t>13.2</w:t>
      </w:r>
      <w:r w:rsidRPr="000A1080">
        <w:rPr>
          <w:sz w:val="26"/>
          <w:szCs w:val="26"/>
        </w:rPr>
        <w:t xml:space="preserve"> настоящего Договора срок подтверждения, что нарушения не произош</w:t>
      </w:r>
      <w:r>
        <w:rPr>
          <w:sz w:val="26"/>
          <w:szCs w:val="26"/>
        </w:rPr>
        <w:t xml:space="preserve">ло или не произойдет, Заказчик </w:t>
      </w:r>
      <w:r w:rsidRPr="000A1080">
        <w:rPr>
          <w:sz w:val="26"/>
          <w:szCs w:val="26"/>
        </w:rPr>
        <w:t xml:space="preserve">имеет право расторгнуть Договор в одностороннем порядке полностью или в части, направив письменное уведомление о расторжении. </w:t>
      </w:r>
    </w:p>
    <w:p w:rsidR="001161DF" w:rsidRPr="000A1080" w:rsidRDefault="001161DF" w:rsidP="001161DF">
      <w:pPr>
        <w:ind w:left="-709" w:firstLine="709"/>
        <w:jc w:val="both"/>
        <w:rPr>
          <w:sz w:val="26"/>
          <w:szCs w:val="26"/>
        </w:rPr>
      </w:pPr>
      <w:r w:rsidRPr="000A1080">
        <w:rPr>
          <w:sz w:val="26"/>
          <w:szCs w:val="26"/>
        </w:rPr>
        <w:t>13.5. 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1161DF" w:rsidRPr="000A1080" w:rsidRDefault="001161DF" w:rsidP="001161DF">
      <w:pPr>
        <w:ind w:left="-709" w:firstLine="709"/>
        <w:jc w:val="both"/>
        <w:rPr>
          <w:sz w:val="26"/>
          <w:szCs w:val="26"/>
        </w:rPr>
      </w:pPr>
      <w:r w:rsidRPr="000A1080">
        <w:rPr>
          <w:sz w:val="26"/>
          <w:szCs w:val="26"/>
        </w:rPr>
        <w:t>13.6. В течение срока действия Договора Заказчик имеет право</w:t>
      </w:r>
      <w:r w:rsidRPr="00113546">
        <w:rPr>
          <w:sz w:val="26"/>
          <w:szCs w:val="26"/>
        </w:rPr>
        <w:t>,</w:t>
      </w:r>
      <w:r w:rsidRPr="000A1080">
        <w:rPr>
          <w:sz w:val="26"/>
          <w:szCs w:val="26"/>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1161DF" w:rsidRPr="000A1080" w:rsidRDefault="001161DF" w:rsidP="001161DF">
      <w:pPr>
        <w:ind w:left="-709" w:firstLine="709"/>
        <w:jc w:val="both"/>
        <w:rPr>
          <w:sz w:val="28"/>
          <w:szCs w:val="28"/>
        </w:rPr>
      </w:pPr>
      <w:r w:rsidRPr="000A1080">
        <w:rPr>
          <w:sz w:val="26"/>
          <w:szCs w:val="26"/>
        </w:rPr>
        <w:t>13.7. 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161DF" w:rsidRDefault="001161DF" w:rsidP="00DB2B38">
      <w:pPr>
        <w:spacing w:before="240" w:after="240"/>
        <w:ind w:left="-709" w:firstLine="709"/>
        <w:contextualSpacing/>
        <w:jc w:val="both"/>
        <w:rPr>
          <w:b/>
          <w:sz w:val="26"/>
          <w:szCs w:val="26"/>
        </w:rPr>
      </w:pPr>
    </w:p>
    <w:p w:rsidR="00DB2B38" w:rsidRDefault="00DB2B38" w:rsidP="00DB2B38">
      <w:pPr>
        <w:spacing w:before="240" w:after="240"/>
        <w:ind w:left="-709" w:firstLine="709"/>
        <w:contextualSpacing/>
        <w:jc w:val="both"/>
        <w:rPr>
          <w:b/>
          <w:sz w:val="26"/>
          <w:szCs w:val="26"/>
        </w:rPr>
      </w:pPr>
    </w:p>
    <w:p w:rsidR="00DB2B38" w:rsidRPr="00446CF8" w:rsidRDefault="00DB2B38" w:rsidP="00DB2B38">
      <w:pPr>
        <w:spacing w:before="240" w:after="240"/>
        <w:ind w:left="-709" w:firstLine="709"/>
        <w:contextualSpacing/>
        <w:jc w:val="both"/>
        <w:rPr>
          <w:b/>
          <w:sz w:val="26"/>
          <w:szCs w:val="26"/>
        </w:rPr>
      </w:pPr>
    </w:p>
    <w:p w:rsidR="001161DF" w:rsidRDefault="001161DF" w:rsidP="00DB2B38">
      <w:pPr>
        <w:spacing w:before="240" w:after="240"/>
        <w:ind w:left="-709" w:firstLine="709"/>
        <w:contextualSpacing/>
        <w:jc w:val="center"/>
        <w:rPr>
          <w:b/>
          <w:sz w:val="26"/>
          <w:szCs w:val="26"/>
        </w:rPr>
      </w:pPr>
      <w:r w:rsidRPr="009151AA">
        <w:rPr>
          <w:b/>
          <w:sz w:val="26"/>
          <w:szCs w:val="26"/>
        </w:rPr>
        <w:t>1</w:t>
      </w:r>
      <w:r>
        <w:rPr>
          <w:b/>
          <w:sz w:val="26"/>
          <w:szCs w:val="26"/>
        </w:rPr>
        <w:t>4</w:t>
      </w:r>
      <w:r w:rsidRPr="009151AA">
        <w:rPr>
          <w:b/>
          <w:sz w:val="26"/>
          <w:szCs w:val="26"/>
        </w:rPr>
        <w:t>. ПРОЧИЕ УСЛОВИЯ</w:t>
      </w:r>
    </w:p>
    <w:p w:rsidR="00DB2B38" w:rsidRDefault="00DB2B38" w:rsidP="00DB2B38">
      <w:pPr>
        <w:spacing w:before="240" w:after="240"/>
        <w:ind w:left="-709" w:firstLine="709"/>
        <w:contextualSpacing/>
        <w:jc w:val="center"/>
        <w:rPr>
          <w:b/>
          <w:sz w:val="26"/>
          <w:szCs w:val="26"/>
        </w:rPr>
      </w:pPr>
    </w:p>
    <w:p w:rsidR="001161DF" w:rsidRDefault="001161DF" w:rsidP="00DB2B38">
      <w:pPr>
        <w:spacing w:before="240" w:after="240"/>
        <w:ind w:left="-709" w:firstLine="709"/>
        <w:contextualSpacing/>
        <w:jc w:val="both"/>
        <w:rPr>
          <w:sz w:val="26"/>
          <w:szCs w:val="26"/>
        </w:rPr>
      </w:pPr>
      <w:r>
        <w:rPr>
          <w:sz w:val="26"/>
          <w:szCs w:val="26"/>
        </w:rPr>
        <w:t xml:space="preserve">14.1. </w:t>
      </w:r>
      <w:r w:rsidRPr="00811B6B">
        <w:rPr>
          <w:sz w:val="26"/>
          <w:szCs w:val="26"/>
        </w:rPr>
        <w:t>В течение 5 (</w:t>
      </w:r>
      <w:r>
        <w:rPr>
          <w:sz w:val="26"/>
          <w:szCs w:val="26"/>
        </w:rPr>
        <w:t>П</w:t>
      </w:r>
      <w:r w:rsidRPr="00811B6B">
        <w:rPr>
          <w:sz w:val="26"/>
          <w:szCs w:val="26"/>
        </w:rPr>
        <w:t xml:space="preserve">яти) рабочих дней с даты подписания настоящего Договора </w:t>
      </w:r>
      <w:r>
        <w:rPr>
          <w:sz w:val="26"/>
          <w:szCs w:val="26"/>
        </w:rPr>
        <w:t>Исполнитель</w:t>
      </w:r>
      <w:r w:rsidRPr="00811B6B">
        <w:rPr>
          <w:sz w:val="26"/>
          <w:szCs w:val="26"/>
        </w:rPr>
        <w:t xml:space="preserve"> обязан направить Заказчику образцы подписей лиц, уполномоченных подписывать выставляемые в адрес Заказчика Акты выполненных работ, счета, счета-фактуры, а также документы, подтверждающие полномочия данных лиц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161DF" w:rsidRPr="009151AA" w:rsidRDefault="001161DF" w:rsidP="001161DF">
      <w:pPr>
        <w:ind w:left="-709" w:firstLine="709"/>
        <w:contextualSpacing/>
        <w:jc w:val="both"/>
        <w:rPr>
          <w:sz w:val="26"/>
          <w:szCs w:val="26"/>
        </w:rPr>
      </w:pPr>
      <w:r>
        <w:rPr>
          <w:sz w:val="26"/>
          <w:szCs w:val="26"/>
        </w:rPr>
        <w:t xml:space="preserve">14.2. </w:t>
      </w:r>
      <w:r w:rsidRPr="00811B6B">
        <w:rPr>
          <w:sz w:val="26"/>
          <w:szCs w:val="26"/>
        </w:rPr>
        <w:t>Н</w:t>
      </w:r>
      <w:r>
        <w:rPr>
          <w:sz w:val="26"/>
          <w:szCs w:val="26"/>
        </w:rPr>
        <w:t>е реже одного раза в год, а так</w:t>
      </w:r>
      <w:r w:rsidRPr="00811B6B">
        <w:rPr>
          <w:sz w:val="26"/>
          <w:szCs w:val="26"/>
        </w:rPr>
        <w:t>же по мере необходимости, Стороны осуществляют сверку расчетов за оказанные Услуги с оформлением двустороннего акта сверк</w:t>
      </w:r>
      <w:r>
        <w:rPr>
          <w:sz w:val="26"/>
          <w:szCs w:val="26"/>
        </w:rPr>
        <w:t xml:space="preserve">и расчетов. Акт сверки расчетов </w:t>
      </w:r>
      <w:r w:rsidRPr="00811B6B">
        <w:rPr>
          <w:sz w:val="26"/>
          <w:szCs w:val="26"/>
        </w:rPr>
        <w:t>составляется заинтересованной стороной в двух экземплярах и подписывается Уполномоченными лицами Сторон. Сторона-Инициатор направляет в адрес Стороны-Получателя оригиналы акта сверки расчетов почтовой связью с уведомлением. В течение 10 (Десяти) рабочих дней с момента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момента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без расхождений в редакции Стороны</w:t>
      </w:r>
    </w:p>
    <w:p w:rsidR="001161DF" w:rsidRPr="009151AA" w:rsidRDefault="001161DF" w:rsidP="001161DF">
      <w:pPr>
        <w:ind w:left="-709" w:firstLine="709"/>
        <w:contextualSpacing/>
        <w:jc w:val="both"/>
        <w:rPr>
          <w:sz w:val="26"/>
          <w:szCs w:val="26"/>
        </w:rPr>
      </w:pPr>
      <w:r w:rsidRPr="009151AA">
        <w:rPr>
          <w:sz w:val="26"/>
          <w:szCs w:val="26"/>
        </w:rPr>
        <w:t>1</w:t>
      </w:r>
      <w:r>
        <w:rPr>
          <w:sz w:val="26"/>
          <w:szCs w:val="26"/>
        </w:rPr>
        <w:t>4</w:t>
      </w:r>
      <w:r w:rsidRPr="009151AA">
        <w:rPr>
          <w:sz w:val="26"/>
          <w:szCs w:val="26"/>
        </w:rPr>
        <w:t>.</w:t>
      </w:r>
      <w:r>
        <w:rPr>
          <w:sz w:val="26"/>
          <w:szCs w:val="26"/>
        </w:rPr>
        <w:t>3</w:t>
      </w:r>
      <w:r w:rsidRPr="009151AA">
        <w:rPr>
          <w:sz w:val="26"/>
          <w:szCs w:val="26"/>
        </w:rPr>
        <w:t>. Взаимоотношения Сторон в части, не предусмотренной настоящим Договором, регулируются действующим законодательством Российской Федерации.</w:t>
      </w:r>
    </w:p>
    <w:p w:rsidR="001161DF" w:rsidRPr="009151AA" w:rsidRDefault="001161DF" w:rsidP="001161DF">
      <w:pPr>
        <w:ind w:left="-709" w:firstLine="709"/>
        <w:contextualSpacing/>
        <w:jc w:val="both"/>
        <w:rPr>
          <w:sz w:val="26"/>
          <w:szCs w:val="26"/>
        </w:rPr>
      </w:pPr>
      <w:r w:rsidRPr="009151AA">
        <w:rPr>
          <w:sz w:val="26"/>
          <w:szCs w:val="26"/>
        </w:rPr>
        <w:t>1</w:t>
      </w:r>
      <w:r>
        <w:rPr>
          <w:sz w:val="26"/>
          <w:szCs w:val="26"/>
        </w:rPr>
        <w:t>4</w:t>
      </w:r>
      <w:r w:rsidRPr="009151AA">
        <w:rPr>
          <w:sz w:val="26"/>
          <w:szCs w:val="26"/>
        </w:rPr>
        <w:t>.</w:t>
      </w:r>
      <w:r>
        <w:rPr>
          <w:sz w:val="26"/>
          <w:szCs w:val="26"/>
        </w:rPr>
        <w:t>4</w:t>
      </w:r>
      <w:r w:rsidRPr="009151AA">
        <w:rPr>
          <w:sz w:val="26"/>
          <w:szCs w:val="26"/>
        </w:rPr>
        <w:t>. Любые дополнительные работы или услуги, не указанные в настоящем Договоре, но необходимость, в которых может возникнуть во время эксплуатации Оборудования, по требованию Заказчика, выполняются Исполнителем по отдельным</w:t>
      </w:r>
      <w:r>
        <w:rPr>
          <w:sz w:val="26"/>
          <w:szCs w:val="26"/>
        </w:rPr>
        <w:t xml:space="preserve"> письменным</w:t>
      </w:r>
      <w:r w:rsidRPr="009151AA">
        <w:rPr>
          <w:sz w:val="26"/>
          <w:szCs w:val="26"/>
        </w:rPr>
        <w:t xml:space="preserve"> </w:t>
      </w:r>
      <w:r>
        <w:rPr>
          <w:sz w:val="26"/>
          <w:szCs w:val="26"/>
        </w:rPr>
        <w:t>с</w:t>
      </w:r>
      <w:r w:rsidRPr="009151AA">
        <w:rPr>
          <w:sz w:val="26"/>
          <w:szCs w:val="26"/>
        </w:rPr>
        <w:t>оглашениям Сторон.</w:t>
      </w:r>
    </w:p>
    <w:p w:rsidR="001161DF" w:rsidRPr="009151AA" w:rsidRDefault="001161DF" w:rsidP="001161DF">
      <w:pPr>
        <w:ind w:left="-709" w:firstLine="709"/>
        <w:contextualSpacing/>
        <w:jc w:val="both"/>
        <w:rPr>
          <w:sz w:val="26"/>
          <w:szCs w:val="26"/>
        </w:rPr>
      </w:pPr>
      <w:r w:rsidRPr="009151AA">
        <w:rPr>
          <w:sz w:val="26"/>
          <w:szCs w:val="26"/>
        </w:rPr>
        <w:t>1</w:t>
      </w:r>
      <w:r>
        <w:rPr>
          <w:sz w:val="26"/>
          <w:szCs w:val="26"/>
        </w:rPr>
        <w:t>4</w:t>
      </w:r>
      <w:r w:rsidRPr="009151AA">
        <w:rPr>
          <w:sz w:val="26"/>
          <w:szCs w:val="26"/>
        </w:rPr>
        <w:t>.</w:t>
      </w:r>
      <w:r>
        <w:rPr>
          <w:sz w:val="26"/>
          <w:szCs w:val="26"/>
        </w:rPr>
        <w:t>5</w:t>
      </w:r>
      <w:r w:rsidRPr="009151AA">
        <w:rPr>
          <w:sz w:val="26"/>
          <w:szCs w:val="26"/>
        </w:rPr>
        <w:t xml:space="preserve">. Каждая из Сторон обязана </w:t>
      </w:r>
      <w:r>
        <w:rPr>
          <w:sz w:val="26"/>
          <w:szCs w:val="26"/>
        </w:rPr>
        <w:t xml:space="preserve">в </w:t>
      </w:r>
      <w:r w:rsidRPr="009151AA">
        <w:rPr>
          <w:sz w:val="26"/>
          <w:szCs w:val="26"/>
        </w:rPr>
        <w:t xml:space="preserve">срок </w:t>
      </w:r>
      <w:r>
        <w:rPr>
          <w:sz w:val="26"/>
          <w:szCs w:val="26"/>
        </w:rPr>
        <w:t xml:space="preserve">не позднее 5 (Пяти) календарных дней </w:t>
      </w:r>
      <w:r w:rsidRPr="009151AA">
        <w:rPr>
          <w:sz w:val="26"/>
          <w:szCs w:val="26"/>
        </w:rPr>
        <w:t xml:space="preserve">известить другую Сторону </w:t>
      </w:r>
      <w:r>
        <w:rPr>
          <w:sz w:val="26"/>
          <w:szCs w:val="26"/>
        </w:rPr>
        <w:t xml:space="preserve">об </w:t>
      </w:r>
      <w:r w:rsidRPr="009151AA">
        <w:rPr>
          <w:sz w:val="26"/>
          <w:szCs w:val="26"/>
        </w:rPr>
        <w:t>изменения</w:t>
      </w:r>
      <w:r>
        <w:rPr>
          <w:sz w:val="26"/>
          <w:szCs w:val="26"/>
        </w:rPr>
        <w:t>х</w:t>
      </w:r>
      <w:r w:rsidRPr="009151AA">
        <w:rPr>
          <w:sz w:val="26"/>
          <w:szCs w:val="26"/>
        </w:rPr>
        <w:t xml:space="preserve"> ее адреса и/или банковских реквизитов.</w:t>
      </w:r>
    </w:p>
    <w:p w:rsidR="001161DF" w:rsidRPr="009151AA" w:rsidRDefault="001161DF" w:rsidP="001161DF">
      <w:pPr>
        <w:ind w:left="-709" w:firstLine="709"/>
        <w:contextualSpacing/>
        <w:jc w:val="both"/>
        <w:rPr>
          <w:sz w:val="26"/>
          <w:szCs w:val="26"/>
        </w:rPr>
      </w:pPr>
      <w:r w:rsidRPr="009151AA">
        <w:rPr>
          <w:sz w:val="26"/>
          <w:szCs w:val="26"/>
        </w:rPr>
        <w:t>1</w:t>
      </w:r>
      <w:r>
        <w:rPr>
          <w:sz w:val="26"/>
          <w:szCs w:val="26"/>
        </w:rPr>
        <w:t>4</w:t>
      </w:r>
      <w:r w:rsidRPr="009151AA">
        <w:rPr>
          <w:sz w:val="26"/>
          <w:szCs w:val="26"/>
        </w:rPr>
        <w:t>.</w:t>
      </w:r>
      <w:r>
        <w:rPr>
          <w:sz w:val="26"/>
          <w:szCs w:val="26"/>
        </w:rPr>
        <w:t>6</w:t>
      </w:r>
      <w:r w:rsidRPr="009151AA">
        <w:rPr>
          <w:sz w:val="26"/>
          <w:szCs w:val="26"/>
        </w:rPr>
        <w:t>.</w:t>
      </w:r>
      <w:r>
        <w:rPr>
          <w:sz w:val="26"/>
          <w:szCs w:val="26"/>
        </w:rPr>
        <w:t xml:space="preserve"> </w:t>
      </w:r>
      <w:r w:rsidRPr="009151AA">
        <w:rPr>
          <w:sz w:val="26"/>
          <w:szCs w:val="26"/>
        </w:rPr>
        <w:t>Настоящий Договор составлен в двух экземплярах на русском языке, имеющих равную юридическую силу, по одному экземпляру для каждой из Сторон.</w:t>
      </w:r>
    </w:p>
    <w:p w:rsidR="001161DF" w:rsidRDefault="001161DF" w:rsidP="001161DF">
      <w:pPr>
        <w:ind w:left="-709" w:firstLine="709"/>
        <w:contextualSpacing/>
        <w:jc w:val="both"/>
        <w:rPr>
          <w:sz w:val="26"/>
          <w:szCs w:val="26"/>
        </w:rPr>
      </w:pPr>
      <w:r w:rsidRPr="009151AA">
        <w:rPr>
          <w:sz w:val="26"/>
          <w:szCs w:val="26"/>
        </w:rPr>
        <w:t>1</w:t>
      </w:r>
      <w:r>
        <w:rPr>
          <w:sz w:val="26"/>
          <w:szCs w:val="26"/>
        </w:rPr>
        <w:t>4</w:t>
      </w:r>
      <w:r w:rsidRPr="009151AA">
        <w:rPr>
          <w:sz w:val="26"/>
          <w:szCs w:val="26"/>
        </w:rPr>
        <w:t>.</w:t>
      </w:r>
      <w:r>
        <w:rPr>
          <w:sz w:val="26"/>
          <w:szCs w:val="26"/>
        </w:rPr>
        <w:t>7</w:t>
      </w:r>
      <w:r w:rsidRPr="009151AA">
        <w:rPr>
          <w:sz w:val="26"/>
          <w:szCs w:val="26"/>
        </w:rPr>
        <w:t xml:space="preserve">.Все изменения и дополнения, вносимые в настоящий Договор, оформляются в виде </w:t>
      </w:r>
      <w:r>
        <w:rPr>
          <w:sz w:val="26"/>
          <w:szCs w:val="26"/>
        </w:rPr>
        <w:t>д</w:t>
      </w:r>
      <w:r w:rsidRPr="009151AA">
        <w:rPr>
          <w:sz w:val="26"/>
          <w:szCs w:val="26"/>
        </w:rPr>
        <w:t>ополнительных соглашений, в письменном виде и скрепляются подписями и печатями Сторон, с этого момента они являются неотъемлемой частью настоящего Договора.</w:t>
      </w:r>
    </w:p>
    <w:p w:rsidR="001161DF" w:rsidRDefault="001161DF" w:rsidP="001161DF">
      <w:pPr>
        <w:ind w:left="-709" w:firstLine="709"/>
        <w:contextualSpacing/>
        <w:jc w:val="both"/>
        <w:rPr>
          <w:sz w:val="26"/>
          <w:szCs w:val="26"/>
        </w:rPr>
      </w:pPr>
      <w:r>
        <w:rPr>
          <w:sz w:val="26"/>
          <w:szCs w:val="26"/>
        </w:rPr>
        <w:t xml:space="preserve">14.8.Исполнитель приступает к исполнению обязательств </w:t>
      </w:r>
      <w:r w:rsidRPr="00C53F12">
        <w:rPr>
          <w:sz w:val="26"/>
          <w:szCs w:val="26"/>
        </w:rPr>
        <w:t xml:space="preserve">по настоящему Договору после получения от </w:t>
      </w:r>
      <w:r>
        <w:rPr>
          <w:sz w:val="26"/>
          <w:szCs w:val="26"/>
        </w:rPr>
        <w:t>Заказчика</w:t>
      </w:r>
      <w:r w:rsidRPr="00C53F12">
        <w:rPr>
          <w:sz w:val="26"/>
          <w:szCs w:val="26"/>
        </w:rPr>
        <w:t xml:space="preserve"> предварительного (за три рабочих дн</w:t>
      </w:r>
      <w:r>
        <w:rPr>
          <w:sz w:val="26"/>
          <w:szCs w:val="26"/>
        </w:rPr>
        <w:t>я) письма о начале</w:t>
      </w:r>
      <w:r w:rsidRPr="00C53F12">
        <w:rPr>
          <w:sz w:val="26"/>
          <w:szCs w:val="26"/>
        </w:rPr>
        <w:t xml:space="preserve"> эксплуатации </w:t>
      </w:r>
      <w:r>
        <w:rPr>
          <w:sz w:val="26"/>
          <w:szCs w:val="26"/>
        </w:rPr>
        <w:t>Оборудования</w:t>
      </w:r>
      <w:r w:rsidRPr="00C53F12">
        <w:rPr>
          <w:sz w:val="26"/>
          <w:szCs w:val="26"/>
        </w:rPr>
        <w:t>.</w:t>
      </w:r>
    </w:p>
    <w:p w:rsidR="001161DF" w:rsidRPr="00D529D1" w:rsidRDefault="001161DF" w:rsidP="001161DF">
      <w:pPr>
        <w:ind w:left="-709" w:firstLine="709"/>
        <w:contextualSpacing/>
        <w:jc w:val="both"/>
        <w:rPr>
          <w:sz w:val="26"/>
          <w:szCs w:val="26"/>
        </w:rPr>
      </w:pPr>
      <w:r>
        <w:rPr>
          <w:sz w:val="26"/>
          <w:szCs w:val="26"/>
        </w:rPr>
        <w:t xml:space="preserve">14.9.Исполнитель </w:t>
      </w:r>
      <w:r w:rsidRPr="00D529D1">
        <w:rPr>
          <w:sz w:val="26"/>
          <w:szCs w:val="26"/>
        </w:rPr>
        <w:t xml:space="preserve">не имеет права уступать свои права (требования), в том числе права </w:t>
      </w:r>
      <w:proofErr w:type="gramStart"/>
      <w:r w:rsidR="002D09CC" w:rsidRPr="00D529D1">
        <w:rPr>
          <w:sz w:val="26"/>
          <w:szCs w:val="26"/>
        </w:rPr>
        <w:t>на:</w:t>
      </w:r>
      <w:r w:rsidR="002D09CC">
        <w:rPr>
          <w:sz w:val="26"/>
          <w:szCs w:val="26"/>
        </w:rPr>
        <w:t xml:space="preserve">  </w:t>
      </w:r>
      <w:r w:rsidRPr="00945960">
        <w:rPr>
          <w:sz w:val="26"/>
          <w:szCs w:val="26"/>
        </w:rPr>
        <w:t xml:space="preserve"> </w:t>
      </w:r>
      <w:proofErr w:type="gramEnd"/>
      <w:r>
        <w:rPr>
          <w:sz w:val="26"/>
          <w:szCs w:val="26"/>
        </w:rPr>
        <w:t xml:space="preserve"> </w:t>
      </w:r>
      <w:r w:rsidRPr="00D529D1">
        <w:rPr>
          <w:sz w:val="26"/>
          <w:szCs w:val="26"/>
        </w:rPr>
        <w:t xml:space="preserve">- перечисление денежных средств (оплаты); </w:t>
      </w:r>
    </w:p>
    <w:p w:rsidR="001161DF" w:rsidRPr="00D529D1" w:rsidRDefault="001161DF" w:rsidP="001161DF">
      <w:pPr>
        <w:ind w:left="-709" w:firstLine="709"/>
        <w:contextualSpacing/>
        <w:jc w:val="both"/>
        <w:rPr>
          <w:sz w:val="26"/>
          <w:szCs w:val="26"/>
        </w:rPr>
      </w:pPr>
      <w:r w:rsidRPr="00D529D1">
        <w:rPr>
          <w:sz w:val="26"/>
          <w:szCs w:val="26"/>
        </w:rPr>
        <w:t>- передачу в залог имущественных прав по Договору.</w:t>
      </w:r>
    </w:p>
    <w:p w:rsidR="001161DF" w:rsidRPr="00D529D1" w:rsidRDefault="001161DF" w:rsidP="001161DF">
      <w:pPr>
        <w:ind w:left="-709" w:firstLine="709"/>
        <w:contextualSpacing/>
        <w:jc w:val="both"/>
        <w:rPr>
          <w:sz w:val="26"/>
          <w:szCs w:val="26"/>
        </w:rPr>
      </w:pPr>
      <w:r w:rsidRPr="00D529D1">
        <w:rPr>
          <w:sz w:val="26"/>
          <w:szCs w:val="26"/>
        </w:rPr>
        <w:t xml:space="preserve">В случае нарушения указанного запрета </w:t>
      </w:r>
      <w:r>
        <w:rPr>
          <w:sz w:val="26"/>
          <w:szCs w:val="26"/>
        </w:rPr>
        <w:t>Исполнитель</w:t>
      </w:r>
      <w:r w:rsidRPr="00D529D1">
        <w:rPr>
          <w:sz w:val="26"/>
          <w:szCs w:val="26"/>
        </w:rPr>
        <w:t xml:space="preserve"> обязан выплатить</w:t>
      </w:r>
      <w:r w:rsidRPr="008C407A">
        <w:rPr>
          <w:sz w:val="26"/>
          <w:szCs w:val="26"/>
        </w:rPr>
        <w:t xml:space="preserve"> Заказчику штраф в размере </w:t>
      </w:r>
      <w:r>
        <w:rPr>
          <w:sz w:val="26"/>
          <w:szCs w:val="26"/>
        </w:rPr>
        <w:t xml:space="preserve">10 </w:t>
      </w:r>
      <w:r w:rsidRPr="00D529D1">
        <w:rPr>
          <w:sz w:val="26"/>
          <w:szCs w:val="26"/>
        </w:rPr>
        <w:t>% (</w:t>
      </w:r>
      <w:r>
        <w:rPr>
          <w:sz w:val="26"/>
          <w:szCs w:val="26"/>
        </w:rPr>
        <w:t xml:space="preserve">десяти </w:t>
      </w:r>
      <w:r w:rsidRPr="00D529D1">
        <w:rPr>
          <w:sz w:val="26"/>
          <w:szCs w:val="26"/>
        </w:rPr>
        <w:t>процентов) от общей цены Договора.</w:t>
      </w:r>
    </w:p>
    <w:p w:rsidR="001161DF" w:rsidRDefault="001161DF" w:rsidP="001161DF">
      <w:pPr>
        <w:ind w:left="-709" w:firstLine="709"/>
        <w:contextualSpacing/>
        <w:jc w:val="both"/>
        <w:rPr>
          <w:ins w:id="122" w:author="Валова Наталья Владиславовна" w:date="2017-08-07T14:55:00Z"/>
          <w:sz w:val="26"/>
          <w:szCs w:val="26"/>
        </w:rPr>
      </w:pPr>
      <w:r w:rsidRPr="009151AA">
        <w:rPr>
          <w:sz w:val="26"/>
          <w:szCs w:val="26"/>
        </w:rPr>
        <w:t>1</w:t>
      </w:r>
      <w:r>
        <w:rPr>
          <w:sz w:val="26"/>
          <w:szCs w:val="26"/>
        </w:rPr>
        <w:t>4</w:t>
      </w:r>
      <w:r w:rsidRPr="009151AA">
        <w:rPr>
          <w:sz w:val="26"/>
          <w:szCs w:val="26"/>
        </w:rPr>
        <w:t>.</w:t>
      </w:r>
      <w:r>
        <w:rPr>
          <w:sz w:val="26"/>
          <w:szCs w:val="26"/>
        </w:rPr>
        <w:t>10</w:t>
      </w:r>
      <w:r w:rsidRPr="009151AA">
        <w:rPr>
          <w:sz w:val="26"/>
          <w:szCs w:val="26"/>
        </w:rPr>
        <w:t>. Приложения к настоящему Договору:</w:t>
      </w:r>
    </w:p>
    <w:p w:rsidR="001161DF" w:rsidRPr="009151AA" w:rsidRDefault="001161DF" w:rsidP="001161DF">
      <w:pPr>
        <w:ind w:left="-709" w:firstLine="709"/>
        <w:contextualSpacing/>
        <w:jc w:val="both"/>
        <w:rPr>
          <w:sz w:val="26"/>
          <w:szCs w:val="26"/>
        </w:rPr>
      </w:pPr>
      <w:r w:rsidRPr="009151AA">
        <w:rPr>
          <w:sz w:val="26"/>
          <w:szCs w:val="26"/>
        </w:rPr>
        <w:t xml:space="preserve">Приложение № 1 – Стоимость </w:t>
      </w:r>
      <w:r>
        <w:rPr>
          <w:sz w:val="26"/>
          <w:szCs w:val="26"/>
        </w:rPr>
        <w:t xml:space="preserve">Работ по </w:t>
      </w:r>
      <w:r w:rsidRPr="009151AA">
        <w:rPr>
          <w:sz w:val="26"/>
          <w:szCs w:val="26"/>
        </w:rPr>
        <w:t>техническо</w:t>
      </w:r>
      <w:r>
        <w:rPr>
          <w:sz w:val="26"/>
          <w:szCs w:val="26"/>
        </w:rPr>
        <w:t>му</w:t>
      </w:r>
      <w:r w:rsidRPr="009151AA">
        <w:rPr>
          <w:sz w:val="26"/>
          <w:szCs w:val="26"/>
        </w:rPr>
        <w:t xml:space="preserve"> обслуживани</w:t>
      </w:r>
      <w:r>
        <w:rPr>
          <w:sz w:val="26"/>
          <w:szCs w:val="26"/>
        </w:rPr>
        <w:t xml:space="preserve">ю </w:t>
      </w:r>
      <w:r w:rsidRPr="009151AA">
        <w:rPr>
          <w:sz w:val="26"/>
          <w:szCs w:val="26"/>
        </w:rPr>
        <w:t>Оборудования на объект</w:t>
      </w:r>
      <w:r>
        <w:rPr>
          <w:sz w:val="26"/>
          <w:szCs w:val="26"/>
        </w:rPr>
        <w:t>ах ПАО «Башинформсвязь»</w:t>
      </w:r>
      <w:r w:rsidRPr="009151AA">
        <w:rPr>
          <w:sz w:val="26"/>
          <w:szCs w:val="26"/>
        </w:rPr>
        <w:t>.</w:t>
      </w:r>
    </w:p>
    <w:p w:rsidR="001161DF" w:rsidRDefault="001161DF" w:rsidP="001161DF">
      <w:pPr>
        <w:ind w:left="-709" w:firstLine="709"/>
        <w:contextualSpacing/>
        <w:jc w:val="both"/>
        <w:rPr>
          <w:sz w:val="26"/>
          <w:szCs w:val="26"/>
        </w:rPr>
      </w:pPr>
      <w:r w:rsidRPr="009151AA">
        <w:rPr>
          <w:sz w:val="26"/>
          <w:szCs w:val="26"/>
        </w:rPr>
        <w:t xml:space="preserve">Приложение № </w:t>
      </w:r>
      <w:r>
        <w:rPr>
          <w:sz w:val="26"/>
          <w:szCs w:val="26"/>
        </w:rPr>
        <w:t>2</w:t>
      </w:r>
      <w:r w:rsidRPr="009151AA">
        <w:rPr>
          <w:sz w:val="26"/>
          <w:szCs w:val="26"/>
        </w:rPr>
        <w:t xml:space="preserve"> – </w:t>
      </w:r>
      <w:r>
        <w:rPr>
          <w:sz w:val="26"/>
          <w:szCs w:val="26"/>
        </w:rPr>
        <w:t>Перечень</w:t>
      </w:r>
      <w:r w:rsidRPr="00031156">
        <w:rPr>
          <w:sz w:val="26"/>
          <w:szCs w:val="26"/>
        </w:rPr>
        <w:t xml:space="preserve"> ремонтны</w:t>
      </w:r>
      <w:r>
        <w:rPr>
          <w:sz w:val="26"/>
          <w:szCs w:val="26"/>
        </w:rPr>
        <w:t>х,</w:t>
      </w:r>
      <w:r w:rsidRPr="00031156">
        <w:rPr>
          <w:sz w:val="26"/>
          <w:szCs w:val="26"/>
        </w:rPr>
        <w:t xml:space="preserve"> аварий</w:t>
      </w:r>
      <w:r>
        <w:rPr>
          <w:sz w:val="26"/>
          <w:szCs w:val="26"/>
        </w:rPr>
        <w:t xml:space="preserve">ных </w:t>
      </w:r>
      <w:r w:rsidRPr="00031156">
        <w:rPr>
          <w:sz w:val="26"/>
          <w:szCs w:val="26"/>
        </w:rPr>
        <w:t xml:space="preserve">работ </w:t>
      </w:r>
      <w:r>
        <w:rPr>
          <w:sz w:val="26"/>
          <w:szCs w:val="26"/>
        </w:rPr>
        <w:t>Оборудования</w:t>
      </w:r>
      <w:r w:rsidRPr="00031156">
        <w:rPr>
          <w:sz w:val="26"/>
          <w:szCs w:val="26"/>
        </w:rPr>
        <w:t>.</w:t>
      </w:r>
    </w:p>
    <w:p w:rsidR="001161DF" w:rsidRDefault="001161DF" w:rsidP="001161DF">
      <w:pPr>
        <w:ind w:left="-709" w:firstLine="709"/>
        <w:contextualSpacing/>
        <w:jc w:val="both"/>
        <w:rPr>
          <w:sz w:val="26"/>
          <w:szCs w:val="26"/>
        </w:rPr>
      </w:pPr>
      <w:r>
        <w:rPr>
          <w:sz w:val="26"/>
          <w:szCs w:val="26"/>
        </w:rPr>
        <w:t>Приложение № 3 – Акт выхода</w:t>
      </w:r>
      <w:r w:rsidRPr="0004268B">
        <w:rPr>
          <w:sz w:val="26"/>
          <w:szCs w:val="26"/>
        </w:rPr>
        <w:t xml:space="preserve"> </w:t>
      </w:r>
      <w:r>
        <w:rPr>
          <w:sz w:val="26"/>
          <w:szCs w:val="26"/>
        </w:rPr>
        <w:t>Оборудования из строя</w:t>
      </w:r>
    </w:p>
    <w:p w:rsidR="001161DF" w:rsidRDefault="001161DF" w:rsidP="001161DF">
      <w:pPr>
        <w:ind w:left="-709" w:firstLine="709"/>
        <w:contextualSpacing/>
        <w:jc w:val="both"/>
        <w:rPr>
          <w:sz w:val="26"/>
          <w:szCs w:val="26"/>
        </w:rPr>
      </w:pPr>
      <w:r>
        <w:rPr>
          <w:sz w:val="26"/>
          <w:szCs w:val="26"/>
        </w:rPr>
        <w:t>Приложение № 4 – Акт восстановления работоспособности Оборудования</w:t>
      </w:r>
    </w:p>
    <w:p w:rsidR="001161DF" w:rsidRDefault="001161DF" w:rsidP="001161DF">
      <w:pPr>
        <w:ind w:left="-709" w:firstLine="709"/>
        <w:contextualSpacing/>
        <w:jc w:val="both"/>
        <w:rPr>
          <w:sz w:val="26"/>
          <w:szCs w:val="26"/>
        </w:rPr>
      </w:pPr>
      <w:r>
        <w:rPr>
          <w:sz w:val="26"/>
          <w:szCs w:val="26"/>
        </w:rPr>
        <w:t>Приложение № 5 – Техническое задание на техническое обслуживания Оборудования</w:t>
      </w:r>
    </w:p>
    <w:p w:rsidR="001161DF" w:rsidRDefault="001161DF" w:rsidP="001161DF">
      <w:pPr>
        <w:ind w:left="-709" w:firstLine="709"/>
        <w:contextualSpacing/>
        <w:jc w:val="both"/>
        <w:rPr>
          <w:sz w:val="26"/>
          <w:szCs w:val="26"/>
        </w:rPr>
      </w:pPr>
      <w:r>
        <w:rPr>
          <w:sz w:val="26"/>
          <w:szCs w:val="26"/>
        </w:rPr>
        <w:t>Приложение № 6 – Заявка на проведение ремонтных, аварийных работ Оборудования</w:t>
      </w:r>
    </w:p>
    <w:p w:rsidR="001161DF" w:rsidRDefault="001161DF" w:rsidP="001161DF">
      <w:pPr>
        <w:ind w:left="-709" w:firstLine="709"/>
        <w:contextualSpacing/>
        <w:jc w:val="both"/>
        <w:rPr>
          <w:sz w:val="26"/>
          <w:szCs w:val="26"/>
        </w:rPr>
      </w:pPr>
      <w:r>
        <w:rPr>
          <w:sz w:val="26"/>
          <w:szCs w:val="26"/>
        </w:rPr>
        <w:t xml:space="preserve">Приложение № 7 - </w:t>
      </w:r>
      <w:r w:rsidRPr="00450424">
        <w:rPr>
          <w:bCs/>
          <w:color w:val="000000"/>
          <w:sz w:val="26"/>
          <w:szCs w:val="26"/>
        </w:rPr>
        <w:t xml:space="preserve">График проведения Технического обслуживания </w:t>
      </w:r>
      <w:r>
        <w:rPr>
          <w:sz w:val="26"/>
          <w:szCs w:val="26"/>
        </w:rPr>
        <w:t>Оборудования</w:t>
      </w:r>
    </w:p>
    <w:p w:rsidR="001161DF" w:rsidRDefault="001161DF" w:rsidP="001161DF">
      <w:pPr>
        <w:ind w:left="-709" w:firstLine="709"/>
        <w:contextualSpacing/>
        <w:jc w:val="both"/>
        <w:rPr>
          <w:bCs/>
          <w:color w:val="000000"/>
          <w:sz w:val="26"/>
          <w:szCs w:val="26"/>
        </w:rPr>
      </w:pPr>
      <w:r w:rsidRPr="00450424">
        <w:rPr>
          <w:bCs/>
          <w:color w:val="000000"/>
          <w:sz w:val="26"/>
          <w:szCs w:val="26"/>
        </w:rPr>
        <w:t xml:space="preserve"> (ТО1, ТО2, ТО3</w:t>
      </w:r>
      <w:r w:rsidRPr="001161DF">
        <w:rPr>
          <w:bCs/>
          <w:color w:val="000000"/>
          <w:sz w:val="26"/>
          <w:szCs w:val="26"/>
        </w:rPr>
        <w:t xml:space="preserve">, </w:t>
      </w:r>
      <w:r>
        <w:rPr>
          <w:bCs/>
          <w:color w:val="000000"/>
          <w:sz w:val="26"/>
          <w:szCs w:val="26"/>
        </w:rPr>
        <w:t>ТО</w:t>
      </w:r>
      <w:r w:rsidR="002D09CC">
        <w:rPr>
          <w:bCs/>
          <w:color w:val="000000"/>
          <w:sz w:val="26"/>
          <w:szCs w:val="26"/>
        </w:rPr>
        <w:t>4</w:t>
      </w:r>
      <w:r w:rsidR="002D09CC" w:rsidRPr="001161DF">
        <w:rPr>
          <w:bCs/>
          <w:color w:val="000000"/>
          <w:sz w:val="26"/>
          <w:szCs w:val="26"/>
        </w:rPr>
        <w:t>)</w:t>
      </w:r>
    </w:p>
    <w:p w:rsidR="001161DF" w:rsidRPr="00031156" w:rsidRDefault="001161DF" w:rsidP="001161DF">
      <w:pPr>
        <w:ind w:left="-709" w:firstLine="709"/>
        <w:contextualSpacing/>
        <w:jc w:val="both"/>
        <w:rPr>
          <w:sz w:val="26"/>
          <w:szCs w:val="26"/>
        </w:rPr>
      </w:pPr>
      <w:r>
        <w:rPr>
          <w:bCs/>
          <w:color w:val="000000"/>
          <w:sz w:val="26"/>
          <w:szCs w:val="26"/>
        </w:rPr>
        <w:t xml:space="preserve">Приложение № 8 - </w:t>
      </w:r>
      <w:r w:rsidRPr="00450424">
        <w:rPr>
          <w:bCs/>
          <w:color w:val="000000"/>
          <w:sz w:val="26"/>
          <w:szCs w:val="26"/>
        </w:rPr>
        <w:t>Акт сдачи приемки услуг/выполненных работ</w:t>
      </w:r>
    </w:p>
    <w:p w:rsidR="001161DF" w:rsidRDefault="001161DF" w:rsidP="001161DF">
      <w:pPr>
        <w:ind w:left="-709" w:firstLine="709"/>
        <w:contextualSpacing/>
        <w:jc w:val="both"/>
        <w:rPr>
          <w:b/>
          <w:sz w:val="26"/>
          <w:szCs w:val="26"/>
        </w:rPr>
      </w:pPr>
    </w:p>
    <w:p w:rsidR="001161DF" w:rsidRDefault="001161DF" w:rsidP="001161DF">
      <w:pPr>
        <w:ind w:left="-709" w:firstLine="709"/>
        <w:contextualSpacing/>
        <w:rPr>
          <w:b/>
          <w:sz w:val="26"/>
          <w:szCs w:val="26"/>
        </w:rPr>
      </w:pPr>
      <w:r>
        <w:rPr>
          <w:b/>
          <w:sz w:val="26"/>
          <w:szCs w:val="26"/>
        </w:rPr>
        <w:t xml:space="preserve">                               5</w:t>
      </w:r>
      <w:r w:rsidRPr="009151AA">
        <w:rPr>
          <w:b/>
          <w:sz w:val="26"/>
          <w:szCs w:val="26"/>
        </w:rPr>
        <w:t>. АДРЕСА И РЕКВИЗИТЫ СТОРОН</w:t>
      </w:r>
    </w:p>
    <w:p w:rsidR="001161DF" w:rsidRDefault="001161DF" w:rsidP="001161DF">
      <w:pPr>
        <w:ind w:left="-709" w:firstLine="709"/>
        <w:contextualSpacing/>
        <w:jc w:val="both"/>
        <w:rPr>
          <w:b/>
          <w:sz w:val="26"/>
          <w:szCs w:val="26"/>
        </w:rPr>
      </w:pPr>
    </w:p>
    <w:tbl>
      <w:tblPr>
        <w:tblW w:w="0" w:type="auto"/>
        <w:tblLayout w:type="fixed"/>
        <w:tblLook w:val="04A0" w:firstRow="1" w:lastRow="0" w:firstColumn="1" w:lastColumn="0" w:noHBand="0" w:noVBand="1"/>
      </w:tblPr>
      <w:tblGrid>
        <w:gridCol w:w="4786"/>
        <w:gridCol w:w="4961"/>
      </w:tblGrid>
      <w:tr w:rsidR="001161DF" w:rsidRPr="004971A2" w:rsidTr="003D758C">
        <w:tc>
          <w:tcPr>
            <w:tcW w:w="4786" w:type="dxa"/>
          </w:tcPr>
          <w:p w:rsidR="001161DF" w:rsidRPr="004971A2" w:rsidRDefault="001161DF" w:rsidP="003D758C">
            <w:pPr>
              <w:ind w:left="-709" w:firstLine="709"/>
              <w:contextualSpacing/>
              <w:rPr>
                <w:b/>
                <w:sz w:val="26"/>
                <w:szCs w:val="26"/>
              </w:rPr>
            </w:pPr>
            <w:r>
              <w:rPr>
                <w:b/>
                <w:sz w:val="26"/>
                <w:szCs w:val="26"/>
              </w:rPr>
              <w:t xml:space="preserve">                      </w:t>
            </w:r>
            <w:r w:rsidRPr="004971A2">
              <w:rPr>
                <w:b/>
                <w:sz w:val="26"/>
                <w:szCs w:val="26"/>
              </w:rPr>
              <w:t>ЗАКАЗЧИК</w:t>
            </w:r>
          </w:p>
        </w:tc>
        <w:tc>
          <w:tcPr>
            <w:tcW w:w="4961" w:type="dxa"/>
          </w:tcPr>
          <w:p w:rsidR="001161DF" w:rsidRDefault="001161DF" w:rsidP="003D758C">
            <w:pPr>
              <w:ind w:left="-709" w:firstLine="709"/>
              <w:contextualSpacing/>
              <w:jc w:val="both"/>
              <w:rPr>
                <w:b/>
                <w:sz w:val="26"/>
                <w:szCs w:val="26"/>
              </w:rPr>
            </w:pPr>
            <w:r>
              <w:rPr>
                <w:b/>
                <w:sz w:val="26"/>
                <w:szCs w:val="26"/>
              </w:rPr>
              <w:t xml:space="preserve">                </w:t>
            </w:r>
            <w:r w:rsidRPr="004971A2">
              <w:rPr>
                <w:b/>
                <w:sz w:val="26"/>
                <w:szCs w:val="26"/>
              </w:rPr>
              <w:t>ИСПОЛНИТЕЛЬ</w:t>
            </w:r>
          </w:p>
          <w:p w:rsidR="001161DF" w:rsidRPr="004971A2" w:rsidRDefault="001161DF" w:rsidP="003D758C">
            <w:pPr>
              <w:ind w:left="-709" w:firstLine="709"/>
              <w:contextualSpacing/>
              <w:jc w:val="both"/>
              <w:rPr>
                <w:b/>
                <w:sz w:val="26"/>
                <w:szCs w:val="26"/>
              </w:rPr>
            </w:pPr>
          </w:p>
        </w:tc>
      </w:tr>
      <w:tr w:rsidR="001161DF" w:rsidRPr="004971A2" w:rsidTr="003D758C">
        <w:tc>
          <w:tcPr>
            <w:tcW w:w="4786" w:type="dxa"/>
          </w:tcPr>
          <w:tbl>
            <w:tblPr>
              <w:tblW w:w="14823" w:type="dxa"/>
              <w:tblLayout w:type="fixed"/>
              <w:tblLook w:val="04A0" w:firstRow="1" w:lastRow="0" w:firstColumn="1" w:lastColumn="0" w:noHBand="0" w:noVBand="1"/>
            </w:tblPr>
            <w:tblGrid>
              <w:gridCol w:w="108"/>
              <w:gridCol w:w="4679"/>
              <w:gridCol w:w="10036"/>
            </w:tblGrid>
            <w:tr w:rsidR="001161DF" w:rsidRPr="00CD0510" w:rsidTr="003D758C">
              <w:trPr>
                <w:gridBefore w:val="1"/>
                <w:wBefore w:w="108" w:type="dxa"/>
              </w:trPr>
              <w:tc>
                <w:tcPr>
                  <w:tcW w:w="14715" w:type="dxa"/>
                  <w:gridSpan w:val="2"/>
                </w:tcPr>
                <w:p w:rsidR="001161DF" w:rsidRPr="00CD0510" w:rsidRDefault="001161DF" w:rsidP="003D758C">
                  <w:pPr>
                    <w:pStyle w:val="aff1"/>
                    <w:rPr>
                      <w:b/>
                      <w:bCs/>
                      <w:color w:val="000000"/>
                    </w:rPr>
                  </w:pPr>
                </w:p>
              </w:tc>
            </w:tr>
            <w:tr w:rsidR="001161DF" w:rsidRPr="00CD0510" w:rsidTr="003D758C">
              <w:trPr>
                <w:gridBefore w:val="1"/>
                <w:wBefore w:w="108" w:type="dxa"/>
              </w:trPr>
              <w:tc>
                <w:tcPr>
                  <w:tcW w:w="14715" w:type="dxa"/>
                  <w:gridSpan w:val="2"/>
                </w:tcPr>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 xml:space="preserve">ПАО «Башинформсвязь»  </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Юридический адрес: Россия,450077,</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 xml:space="preserve">г. Уфа, ул. Ленина, д.30, </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Почтовый адрес: 450077</w:t>
                  </w:r>
                </w:p>
                <w:p w:rsidR="001161DF" w:rsidRPr="007446CE" w:rsidRDefault="001161DF" w:rsidP="003D758C">
                  <w:pPr>
                    <w:ind w:left="-709" w:firstLine="709"/>
                    <w:rPr>
                      <w:color w:val="000000"/>
                      <w:sz w:val="26"/>
                      <w:szCs w:val="26"/>
                    </w:rPr>
                  </w:pPr>
                  <w:r w:rsidRPr="007446CE">
                    <w:rPr>
                      <w:color w:val="000000"/>
                      <w:sz w:val="26"/>
                      <w:szCs w:val="26"/>
                    </w:rPr>
                    <w:t xml:space="preserve"> Россия, г. Уфа, ул. Ленина, д. 30  </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 xml:space="preserve">Тел./факс 7(347) 221-55-09  </w:t>
                  </w:r>
                </w:p>
                <w:p w:rsidR="001161DF" w:rsidRPr="001161DF"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 xml:space="preserve">ИНН 0274018377 </w:t>
                  </w:r>
                  <w:r w:rsidRPr="002D09CC">
                    <w:rPr>
                      <w:color w:val="000000"/>
                      <w:sz w:val="26"/>
                      <w:szCs w:val="26"/>
                    </w:rPr>
                    <w:t>КПП 027401001</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ОГРН 1020202561686</w:t>
                  </w:r>
                </w:p>
                <w:p w:rsidR="001161DF" w:rsidRPr="007446CE" w:rsidRDefault="001161DF" w:rsidP="003D758C">
                  <w:pPr>
                    <w:ind w:left="-709" w:firstLine="709"/>
                    <w:rPr>
                      <w:color w:val="000000"/>
                      <w:sz w:val="26"/>
                      <w:szCs w:val="26"/>
                    </w:rPr>
                  </w:pPr>
                  <w:r w:rsidRPr="007446CE">
                    <w:rPr>
                      <w:color w:val="000000"/>
                      <w:sz w:val="26"/>
                      <w:szCs w:val="26"/>
                    </w:rPr>
                    <w:t xml:space="preserve"> Рас/</w:t>
                  </w:r>
                  <w:proofErr w:type="spellStart"/>
                  <w:r w:rsidRPr="007446CE">
                    <w:rPr>
                      <w:color w:val="000000"/>
                      <w:sz w:val="26"/>
                      <w:szCs w:val="26"/>
                    </w:rPr>
                    <w:t>сч</w:t>
                  </w:r>
                  <w:proofErr w:type="spellEnd"/>
                  <w:r w:rsidRPr="007446CE">
                    <w:rPr>
                      <w:color w:val="000000"/>
                      <w:sz w:val="26"/>
                      <w:szCs w:val="26"/>
                    </w:rPr>
                    <w:t xml:space="preserve">. № 0702810900000005674   </w:t>
                  </w:r>
                </w:p>
                <w:p w:rsidR="001161DF" w:rsidRPr="007446CE" w:rsidRDefault="001161DF" w:rsidP="003D758C">
                  <w:pPr>
                    <w:ind w:left="-709" w:firstLine="709"/>
                    <w:rPr>
                      <w:color w:val="000000"/>
                      <w:sz w:val="26"/>
                      <w:szCs w:val="26"/>
                    </w:rPr>
                  </w:pPr>
                  <w:r>
                    <w:rPr>
                      <w:color w:val="000000"/>
                      <w:sz w:val="26"/>
                      <w:szCs w:val="26"/>
                    </w:rPr>
                    <w:t xml:space="preserve"> в </w:t>
                  </w:r>
                  <w:r w:rsidRPr="007446CE">
                    <w:rPr>
                      <w:color w:val="000000"/>
                      <w:sz w:val="26"/>
                      <w:szCs w:val="26"/>
                    </w:rPr>
                    <w:t>АО АБ «Россия» г.</w:t>
                  </w:r>
                  <w:r w:rsidR="002D09CC">
                    <w:rPr>
                      <w:color w:val="000000"/>
                      <w:sz w:val="26"/>
                      <w:szCs w:val="26"/>
                    </w:rPr>
                    <w:t xml:space="preserve"> </w:t>
                  </w:r>
                  <w:r w:rsidRPr="007446CE">
                    <w:rPr>
                      <w:color w:val="000000"/>
                      <w:sz w:val="26"/>
                      <w:szCs w:val="26"/>
                    </w:rPr>
                    <w:t xml:space="preserve">Санкт-Петербург </w:t>
                  </w:r>
                </w:p>
                <w:p w:rsidR="001161DF"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Кор/</w:t>
                  </w:r>
                  <w:proofErr w:type="spellStart"/>
                  <w:r w:rsidRPr="007446CE">
                    <w:rPr>
                      <w:color w:val="000000"/>
                      <w:sz w:val="26"/>
                      <w:szCs w:val="26"/>
                    </w:rPr>
                    <w:t>сч</w:t>
                  </w:r>
                  <w:proofErr w:type="spellEnd"/>
                  <w:r w:rsidRPr="007446CE">
                    <w:rPr>
                      <w:color w:val="000000"/>
                      <w:sz w:val="26"/>
                      <w:szCs w:val="26"/>
                    </w:rPr>
                    <w:t xml:space="preserve">. №30101810800000000861 в </w:t>
                  </w:r>
                </w:p>
                <w:p w:rsidR="001161DF" w:rsidRDefault="001161DF" w:rsidP="003D758C">
                  <w:pPr>
                    <w:ind w:left="-709" w:firstLine="709"/>
                    <w:rPr>
                      <w:color w:val="000000"/>
                      <w:sz w:val="26"/>
                      <w:szCs w:val="26"/>
                    </w:rPr>
                  </w:pPr>
                  <w:r>
                    <w:rPr>
                      <w:color w:val="000000"/>
                      <w:sz w:val="26"/>
                      <w:szCs w:val="26"/>
                    </w:rPr>
                    <w:t xml:space="preserve"> Северо-Западном</w:t>
                  </w:r>
                  <w:r w:rsidRPr="007446CE">
                    <w:rPr>
                      <w:color w:val="000000"/>
                      <w:sz w:val="26"/>
                      <w:szCs w:val="26"/>
                    </w:rPr>
                    <w:t xml:space="preserve"> Главном Управлении </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Банка России</w:t>
                  </w:r>
                </w:p>
                <w:p w:rsidR="001161DF" w:rsidRPr="007446CE" w:rsidRDefault="001161DF" w:rsidP="003D758C">
                  <w:pPr>
                    <w:ind w:left="-709" w:firstLine="709"/>
                    <w:rPr>
                      <w:color w:val="000000"/>
                      <w:sz w:val="26"/>
                      <w:szCs w:val="26"/>
                    </w:rPr>
                  </w:pPr>
                  <w:r>
                    <w:rPr>
                      <w:color w:val="000000"/>
                      <w:sz w:val="26"/>
                      <w:szCs w:val="26"/>
                    </w:rPr>
                    <w:t xml:space="preserve"> </w:t>
                  </w:r>
                  <w:r w:rsidRPr="007446CE">
                    <w:rPr>
                      <w:color w:val="000000"/>
                      <w:sz w:val="26"/>
                      <w:szCs w:val="26"/>
                    </w:rPr>
                    <w:t>БИК 044030861</w:t>
                  </w:r>
                </w:p>
                <w:p w:rsidR="001161DF" w:rsidRPr="00CD0510" w:rsidRDefault="001161DF" w:rsidP="003D758C">
                  <w:pPr>
                    <w:ind w:left="-709" w:firstLine="709"/>
                    <w:rPr>
                      <w:color w:val="000000"/>
                      <w:sz w:val="26"/>
                      <w:szCs w:val="26"/>
                    </w:rPr>
                  </w:pPr>
                  <w:r w:rsidRPr="007446CE">
                    <w:rPr>
                      <w:color w:val="000000"/>
                      <w:sz w:val="26"/>
                      <w:szCs w:val="26"/>
                    </w:rPr>
                    <w:tab/>
                  </w:r>
                </w:p>
              </w:tc>
            </w:tr>
            <w:tr w:rsidR="001161DF" w:rsidRPr="00CD0510" w:rsidTr="003D758C">
              <w:trPr>
                <w:gridBefore w:val="1"/>
                <w:wBefore w:w="108" w:type="dxa"/>
              </w:trPr>
              <w:tc>
                <w:tcPr>
                  <w:tcW w:w="14715" w:type="dxa"/>
                  <w:gridSpan w:val="2"/>
                </w:tcPr>
                <w:p w:rsidR="001161DF" w:rsidRPr="00801CDA" w:rsidRDefault="001161DF" w:rsidP="003D758C">
                  <w:pPr>
                    <w:ind w:left="-709" w:firstLine="709"/>
                    <w:rPr>
                      <w:b/>
                      <w:sz w:val="26"/>
                      <w:szCs w:val="26"/>
                    </w:rPr>
                  </w:pPr>
                  <w:r w:rsidRPr="00801CDA">
                    <w:rPr>
                      <w:b/>
                      <w:sz w:val="26"/>
                      <w:szCs w:val="26"/>
                    </w:rPr>
                    <w:t xml:space="preserve">                  ЗАКАЗЧИК:            </w:t>
                  </w:r>
                </w:p>
                <w:p w:rsidR="001161DF" w:rsidRDefault="001161DF" w:rsidP="003D758C">
                  <w:pPr>
                    <w:rPr>
                      <w:b/>
                      <w:sz w:val="26"/>
                      <w:szCs w:val="26"/>
                    </w:rPr>
                  </w:pPr>
                  <w:r>
                    <w:rPr>
                      <w:b/>
                      <w:sz w:val="26"/>
                      <w:szCs w:val="26"/>
                    </w:rPr>
                    <w:t>Ге</w:t>
                  </w:r>
                  <w:r w:rsidRPr="00801CDA">
                    <w:rPr>
                      <w:b/>
                      <w:sz w:val="26"/>
                      <w:szCs w:val="26"/>
                    </w:rPr>
                    <w:t>неральн</w:t>
                  </w:r>
                  <w:r>
                    <w:rPr>
                      <w:b/>
                      <w:sz w:val="26"/>
                      <w:szCs w:val="26"/>
                    </w:rPr>
                    <w:t xml:space="preserve">ый </w:t>
                  </w:r>
                  <w:r w:rsidRPr="00801CDA">
                    <w:rPr>
                      <w:b/>
                      <w:sz w:val="26"/>
                      <w:szCs w:val="26"/>
                    </w:rPr>
                    <w:t>директор</w:t>
                  </w:r>
                </w:p>
                <w:p w:rsidR="001161DF" w:rsidRDefault="001161DF" w:rsidP="003D758C">
                  <w:pPr>
                    <w:rPr>
                      <w:b/>
                      <w:sz w:val="26"/>
                      <w:szCs w:val="26"/>
                    </w:rPr>
                  </w:pPr>
                  <w:r>
                    <w:rPr>
                      <w:b/>
                      <w:sz w:val="26"/>
                      <w:szCs w:val="26"/>
                    </w:rPr>
                    <w:t>ПАО «Башинформсвязь»</w:t>
                  </w:r>
                </w:p>
                <w:p w:rsidR="001161DF" w:rsidRPr="00801CDA" w:rsidRDefault="001161DF" w:rsidP="003D758C">
                  <w:pPr>
                    <w:rPr>
                      <w:b/>
                      <w:sz w:val="26"/>
                      <w:szCs w:val="26"/>
                    </w:rPr>
                  </w:pPr>
                </w:p>
                <w:p w:rsidR="001161DF" w:rsidRDefault="001161DF" w:rsidP="003D758C">
                  <w:pPr>
                    <w:ind w:left="-709" w:firstLine="709"/>
                    <w:rPr>
                      <w:b/>
                      <w:sz w:val="26"/>
                      <w:szCs w:val="26"/>
                    </w:rPr>
                  </w:pPr>
                  <w:r w:rsidRPr="00801CDA">
                    <w:rPr>
                      <w:b/>
                      <w:sz w:val="26"/>
                      <w:szCs w:val="26"/>
                    </w:rPr>
                    <w:t>____________/</w:t>
                  </w:r>
                  <w:r>
                    <w:rPr>
                      <w:b/>
                      <w:sz w:val="26"/>
                      <w:szCs w:val="26"/>
                    </w:rPr>
                    <w:t>Долгоаршинных</w:t>
                  </w:r>
                  <w:r w:rsidRPr="00801CDA">
                    <w:rPr>
                      <w:b/>
                      <w:sz w:val="26"/>
                      <w:szCs w:val="26"/>
                    </w:rPr>
                    <w:t xml:space="preserve"> </w:t>
                  </w:r>
                  <w:r>
                    <w:rPr>
                      <w:b/>
                      <w:sz w:val="26"/>
                      <w:szCs w:val="26"/>
                    </w:rPr>
                    <w:t>М.</w:t>
                  </w:r>
                  <w:r w:rsidRPr="00801CDA">
                    <w:rPr>
                      <w:b/>
                      <w:sz w:val="26"/>
                      <w:szCs w:val="26"/>
                    </w:rPr>
                    <w:t xml:space="preserve"> </w:t>
                  </w:r>
                  <w:r>
                    <w:rPr>
                      <w:b/>
                      <w:sz w:val="26"/>
                      <w:szCs w:val="26"/>
                    </w:rPr>
                    <w:t>Г</w:t>
                  </w:r>
                  <w:r w:rsidRPr="00801CDA">
                    <w:rPr>
                      <w:b/>
                      <w:sz w:val="26"/>
                      <w:szCs w:val="26"/>
                    </w:rPr>
                    <w:t>.</w:t>
                  </w:r>
                  <w:r>
                    <w:rPr>
                      <w:b/>
                      <w:sz w:val="26"/>
                      <w:szCs w:val="26"/>
                    </w:rPr>
                    <w:t>/</w:t>
                  </w: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М.П.</w:t>
                  </w:r>
                </w:p>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Pr="003A3E0F" w:rsidRDefault="001161DF" w:rsidP="003D758C">
                  <w:pPr>
                    <w:ind w:left="-709" w:firstLine="709"/>
                    <w:rPr>
                      <w:snapToGrid w:val="0"/>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sz w:val="26"/>
                      <w:szCs w:val="26"/>
                    </w:rPr>
                  </w:pPr>
                </w:p>
              </w:tc>
            </w:tr>
            <w:tr w:rsidR="001161DF" w:rsidRPr="00CD0510" w:rsidTr="003D758C">
              <w:trPr>
                <w:gridBefore w:val="1"/>
                <w:wBefore w:w="108" w:type="dxa"/>
              </w:trPr>
              <w:tc>
                <w:tcPr>
                  <w:tcW w:w="14715" w:type="dxa"/>
                  <w:gridSpan w:val="2"/>
                </w:tcPr>
                <w:p w:rsidR="001161DF" w:rsidRPr="00CD0510" w:rsidRDefault="001161DF" w:rsidP="003D758C">
                  <w:pPr>
                    <w:ind w:left="-709" w:firstLine="709"/>
                    <w:rPr>
                      <w:b/>
                      <w:sz w:val="26"/>
                      <w:szCs w:val="26"/>
                    </w:rPr>
                  </w:pPr>
                </w:p>
              </w:tc>
            </w:tr>
            <w:tr w:rsidR="001161DF" w:rsidRPr="00CD0510" w:rsidTr="003D758C">
              <w:trPr>
                <w:gridBefore w:val="1"/>
                <w:wBefore w:w="108" w:type="dxa"/>
              </w:trPr>
              <w:tc>
                <w:tcPr>
                  <w:tcW w:w="14715" w:type="dxa"/>
                  <w:gridSpan w:val="2"/>
                </w:tcPr>
                <w:p w:rsidR="001161DF" w:rsidRDefault="001161DF" w:rsidP="003D758C">
                  <w:pPr>
                    <w:ind w:left="-709" w:firstLine="709"/>
                    <w:rPr>
                      <w:b/>
                      <w:sz w:val="26"/>
                      <w:szCs w:val="26"/>
                    </w:rPr>
                  </w:pPr>
                </w:p>
                <w:p w:rsidR="002D09CC" w:rsidRDefault="002D09CC" w:rsidP="003D758C">
                  <w:pPr>
                    <w:ind w:left="-709" w:firstLine="709"/>
                    <w:rPr>
                      <w:b/>
                      <w:sz w:val="26"/>
                      <w:szCs w:val="26"/>
                    </w:rPr>
                  </w:pPr>
                </w:p>
                <w:p w:rsidR="002D09CC" w:rsidRDefault="002D09CC" w:rsidP="003D758C">
                  <w:pPr>
                    <w:ind w:left="-709" w:firstLine="709"/>
                    <w:rPr>
                      <w:b/>
                      <w:sz w:val="26"/>
                      <w:szCs w:val="26"/>
                    </w:rPr>
                  </w:pPr>
                </w:p>
                <w:p w:rsidR="002D09CC" w:rsidRDefault="002D09CC" w:rsidP="003D758C">
                  <w:pPr>
                    <w:ind w:left="-709" w:firstLine="709"/>
                    <w:rPr>
                      <w:b/>
                      <w:sz w:val="26"/>
                      <w:szCs w:val="26"/>
                    </w:rPr>
                  </w:pPr>
                </w:p>
                <w:p w:rsidR="002D09CC" w:rsidRDefault="002D09CC" w:rsidP="003D758C">
                  <w:pPr>
                    <w:ind w:left="-709" w:firstLine="709"/>
                    <w:rPr>
                      <w:b/>
                      <w:sz w:val="26"/>
                      <w:szCs w:val="26"/>
                    </w:rPr>
                  </w:pPr>
                </w:p>
                <w:p w:rsidR="002D09CC" w:rsidRPr="00CD0510" w:rsidRDefault="002D09CC" w:rsidP="003D758C">
                  <w:pPr>
                    <w:ind w:left="-709" w:firstLine="709"/>
                    <w:rPr>
                      <w:b/>
                      <w:sz w:val="26"/>
                      <w:szCs w:val="26"/>
                    </w:rPr>
                  </w:pPr>
                </w:p>
              </w:tc>
            </w:tr>
            <w:tr w:rsidR="001161DF" w:rsidRPr="00CD0510" w:rsidTr="003D758C">
              <w:trPr>
                <w:gridAfter w:val="1"/>
                <w:wAfter w:w="10036" w:type="dxa"/>
              </w:trPr>
              <w:tc>
                <w:tcPr>
                  <w:tcW w:w="4787" w:type="dxa"/>
                  <w:gridSpan w:val="2"/>
                </w:tcPr>
                <w:p w:rsidR="001161DF" w:rsidRPr="00CD0510" w:rsidRDefault="001161DF" w:rsidP="003D758C">
                  <w:pPr>
                    <w:ind w:left="-709" w:firstLine="709"/>
                    <w:rPr>
                      <w:b/>
                      <w:sz w:val="26"/>
                      <w:szCs w:val="26"/>
                    </w:rPr>
                  </w:pPr>
                </w:p>
              </w:tc>
            </w:tr>
            <w:tr w:rsidR="001161DF" w:rsidRPr="00CD0510" w:rsidTr="003D758C">
              <w:trPr>
                <w:gridAfter w:val="1"/>
                <w:wAfter w:w="10036" w:type="dxa"/>
              </w:trPr>
              <w:tc>
                <w:tcPr>
                  <w:tcW w:w="4787" w:type="dxa"/>
                  <w:gridSpan w:val="2"/>
                </w:tcPr>
                <w:p w:rsidR="001161DF" w:rsidRPr="00CD0510" w:rsidRDefault="001161DF" w:rsidP="003D758C">
                  <w:pPr>
                    <w:ind w:left="-709" w:firstLine="709"/>
                  </w:pPr>
                </w:p>
              </w:tc>
            </w:tr>
          </w:tbl>
          <w:p w:rsidR="001161DF" w:rsidRPr="004971A2" w:rsidRDefault="001161DF" w:rsidP="003D758C">
            <w:pPr>
              <w:ind w:left="-709" w:firstLine="709"/>
              <w:rPr>
                <w:b/>
                <w:sz w:val="26"/>
                <w:szCs w:val="26"/>
              </w:rPr>
            </w:pPr>
          </w:p>
        </w:tc>
        <w:tc>
          <w:tcPr>
            <w:tcW w:w="4961" w:type="dxa"/>
          </w:tcPr>
          <w:p w:rsidR="001161DF" w:rsidRDefault="001161DF" w:rsidP="003D758C">
            <w:pPr>
              <w:ind w:left="-709" w:firstLine="709"/>
              <w:contextualSpacing/>
              <w:jc w:val="both"/>
              <w:rPr>
                <w:b/>
                <w:sz w:val="26"/>
                <w:szCs w:val="26"/>
              </w:rPr>
            </w:pPr>
            <w:r>
              <w:rPr>
                <w:b/>
                <w:sz w:val="26"/>
                <w:szCs w:val="26"/>
              </w:rPr>
              <w:t xml:space="preserve">                </w:t>
            </w: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Pr="00801CDA" w:rsidRDefault="001161DF" w:rsidP="003D758C">
            <w:pPr>
              <w:ind w:left="-709" w:firstLine="709"/>
              <w:rPr>
                <w:b/>
                <w:sz w:val="26"/>
                <w:szCs w:val="26"/>
              </w:rPr>
            </w:pPr>
            <w:r>
              <w:rPr>
                <w:b/>
                <w:sz w:val="26"/>
                <w:szCs w:val="26"/>
              </w:rPr>
              <w:t xml:space="preserve">                  ИСПОЛНИТЕЛЬ:</w:t>
            </w:r>
          </w:p>
          <w:p w:rsidR="001161DF" w:rsidRPr="00801CDA" w:rsidRDefault="001161DF" w:rsidP="003D758C">
            <w:pPr>
              <w:ind w:left="-709" w:firstLine="709"/>
              <w:rPr>
                <w:b/>
                <w:sz w:val="26"/>
                <w:szCs w:val="26"/>
              </w:rPr>
            </w:pPr>
            <w:r w:rsidRPr="00801CDA">
              <w:rPr>
                <w:b/>
                <w:sz w:val="26"/>
                <w:szCs w:val="26"/>
              </w:rPr>
              <w:t xml:space="preserve">                       </w:t>
            </w:r>
          </w:p>
          <w:p w:rsidR="001161DF" w:rsidRDefault="001161DF" w:rsidP="003D758C">
            <w:pPr>
              <w:ind w:left="-709" w:firstLine="709"/>
              <w:contextualSpacing/>
              <w:jc w:val="both"/>
              <w:rPr>
                <w:b/>
                <w:sz w:val="26"/>
                <w:szCs w:val="26"/>
              </w:rPr>
            </w:pPr>
            <w:r w:rsidRPr="00801CDA">
              <w:rPr>
                <w:b/>
                <w:sz w:val="26"/>
                <w:szCs w:val="26"/>
              </w:rPr>
              <w:t xml:space="preserve">               </w:t>
            </w:r>
            <w:r>
              <w:rPr>
                <w:b/>
                <w:sz w:val="26"/>
                <w:szCs w:val="26"/>
              </w:rPr>
              <w:t xml:space="preserve">      </w:t>
            </w:r>
            <w:r w:rsidRPr="00801CDA">
              <w:rPr>
                <w:b/>
                <w:sz w:val="26"/>
                <w:szCs w:val="26"/>
              </w:rPr>
              <w:t xml:space="preserve"> </w:t>
            </w: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r>
              <w:rPr>
                <w:b/>
                <w:sz w:val="26"/>
                <w:szCs w:val="26"/>
              </w:rPr>
              <w:t xml:space="preserve">                 </w:t>
            </w:r>
            <w:r w:rsidRPr="00801CDA">
              <w:rPr>
                <w:b/>
                <w:sz w:val="26"/>
                <w:szCs w:val="26"/>
              </w:rPr>
              <w:t>__</w:t>
            </w:r>
            <w:r>
              <w:rPr>
                <w:b/>
                <w:sz w:val="26"/>
                <w:szCs w:val="26"/>
              </w:rPr>
              <w:t>____________</w:t>
            </w:r>
            <w:r w:rsidRPr="00801CDA">
              <w:rPr>
                <w:b/>
                <w:sz w:val="26"/>
                <w:szCs w:val="26"/>
              </w:rPr>
              <w:t>_/</w:t>
            </w:r>
            <w:r>
              <w:rPr>
                <w:b/>
                <w:sz w:val="26"/>
                <w:szCs w:val="26"/>
              </w:rPr>
              <w:t xml:space="preserve">             / </w:t>
            </w:r>
          </w:p>
          <w:p w:rsidR="001161DF" w:rsidRDefault="001161DF" w:rsidP="003D758C">
            <w:pPr>
              <w:ind w:left="-709" w:firstLine="709"/>
              <w:contextualSpacing/>
              <w:jc w:val="both"/>
              <w:rPr>
                <w:b/>
                <w:sz w:val="26"/>
                <w:szCs w:val="26"/>
              </w:rPr>
            </w:pPr>
          </w:p>
          <w:p w:rsidR="001161DF" w:rsidRPr="007446CE" w:rsidRDefault="001161DF" w:rsidP="003D758C">
            <w:pPr>
              <w:ind w:left="-709" w:firstLine="709"/>
              <w:contextualSpacing/>
              <w:jc w:val="both"/>
              <w:rPr>
                <w:b/>
                <w:sz w:val="26"/>
                <w:szCs w:val="26"/>
              </w:rPr>
            </w:pPr>
            <w:r>
              <w:rPr>
                <w:b/>
                <w:sz w:val="26"/>
                <w:szCs w:val="26"/>
              </w:rPr>
              <w:t xml:space="preserve">                               </w:t>
            </w:r>
            <w:r w:rsidRPr="00801CDA">
              <w:rPr>
                <w:b/>
                <w:sz w:val="26"/>
                <w:szCs w:val="26"/>
              </w:rPr>
              <w:t>М.П.</w:t>
            </w:r>
          </w:p>
        </w:tc>
      </w:tr>
    </w:tbl>
    <w:p w:rsidR="001161DF" w:rsidRPr="00BA261D" w:rsidRDefault="001161DF" w:rsidP="001161DF">
      <w:pPr>
        <w:ind w:left="-709" w:firstLine="709"/>
        <w:contextualSpacing/>
        <w:jc w:val="right"/>
        <w:rPr>
          <w:b/>
        </w:rPr>
      </w:pPr>
      <w:r w:rsidRPr="00BA261D">
        <w:rPr>
          <w:b/>
        </w:rPr>
        <w:t>Приложение № 1</w:t>
      </w:r>
    </w:p>
    <w:p w:rsidR="001161DF" w:rsidRPr="00BA261D" w:rsidRDefault="001161DF" w:rsidP="001161DF">
      <w:pPr>
        <w:ind w:left="-709" w:firstLine="709"/>
        <w:jc w:val="right"/>
        <w:rPr>
          <w:b/>
        </w:rPr>
      </w:pPr>
      <w:r>
        <w:rPr>
          <w:b/>
        </w:rPr>
        <w:t xml:space="preserve">    </w:t>
      </w:r>
      <w:r w:rsidRPr="00BA261D">
        <w:rPr>
          <w:b/>
        </w:rPr>
        <w:t xml:space="preserve">к Договору № _______________________ </w:t>
      </w:r>
    </w:p>
    <w:p w:rsidR="001161DF" w:rsidRPr="00BA261D" w:rsidRDefault="001161DF" w:rsidP="001161DF">
      <w:pPr>
        <w:autoSpaceDE w:val="0"/>
        <w:autoSpaceDN w:val="0"/>
        <w:adjustRightInd w:val="0"/>
        <w:spacing w:after="240"/>
        <w:ind w:left="-709" w:firstLine="709"/>
        <w:contextualSpacing/>
        <w:jc w:val="center"/>
        <w:rPr>
          <w:b/>
        </w:rPr>
      </w:pPr>
      <w:r>
        <w:rPr>
          <w:b/>
        </w:rPr>
        <w:t xml:space="preserve">                                                                                    </w:t>
      </w:r>
      <w:r w:rsidRPr="00BA261D">
        <w:rPr>
          <w:b/>
        </w:rPr>
        <w:t xml:space="preserve">на техническое обслуживание лифтов </w:t>
      </w:r>
      <w:r w:rsidRPr="00BA261D">
        <w:rPr>
          <w:b/>
        </w:rPr>
        <w:br/>
      </w:r>
      <w:r>
        <w:rPr>
          <w:b/>
        </w:rPr>
        <w:t xml:space="preserve">                                                                                              </w:t>
      </w:r>
    </w:p>
    <w:p w:rsidR="001161DF" w:rsidRDefault="001161DF" w:rsidP="001161DF">
      <w:pPr>
        <w:ind w:left="-709" w:firstLine="709"/>
        <w:jc w:val="right"/>
        <w:rPr>
          <w:b/>
          <w:sz w:val="26"/>
          <w:szCs w:val="26"/>
        </w:rPr>
      </w:pPr>
    </w:p>
    <w:p w:rsidR="001161DF" w:rsidRDefault="001161DF" w:rsidP="001161DF">
      <w:pPr>
        <w:ind w:left="-709" w:firstLine="709"/>
        <w:jc w:val="center"/>
        <w:rPr>
          <w:b/>
          <w:sz w:val="26"/>
          <w:szCs w:val="26"/>
        </w:rPr>
      </w:pPr>
      <w:r w:rsidRPr="00F00903">
        <w:rPr>
          <w:b/>
          <w:sz w:val="26"/>
          <w:szCs w:val="26"/>
        </w:rPr>
        <w:t xml:space="preserve">Стоимость Работ по техническому обслуживанию Оборудования </w:t>
      </w:r>
    </w:p>
    <w:p w:rsidR="001161DF" w:rsidRPr="00F00903" w:rsidRDefault="001161DF" w:rsidP="001161DF">
      <w:pPr>
        <w:ind w:left="-709" w:firstLine="709"/>
        <w:jc w:val="center"/>
        <w:rPr>
          <w:b/>
          <w:sz w:val="26"/>
          <w:szCs w:val="26"/>
        </w:rPr>
      </w:pPr>
      <w:r w:rsidRPr="00F00903">
        <w:rPr>
          <w:b/>
          <w:sz w:val="26"/>
          <w:szCs w:val="26"/>
        </w:rPr>
        <w:t xml:space="preserve">на объектах </w:t>
      </w:r>
      <w:r>
        <w:rPr>
          <w:b/>
          <w:sz w:val="26"/>
          <w:szCs w:val="26"/>
        </w:rPr>
        <w:t>ПАО «Башинформсвязь»</w:t>
      </w:r>
    </w:p>
    <w:p w:rsidR="001161DF" w:rsidRDefault="001161DF" w:rsidP="001161DF">
      <w:pPr>
        <w:ind w:left="-709" w:firstLine="709"/>
        <w:jc w:val="both"/>
        <w:rPr>
          <w:sz w:val="26"/>
          <w:szCs w:val="26"/>
        </w:rPr>
      </w:pPr>
    </w:p>
    <w:p w:rsidR="001161DF" w:rsidRDefault="001161DF" w:rsidP="001161DF">
      <w:pPr>
        <w:snapToGrid w:val="0"/>
        <w:ind w:left="-709" w:firstLine="709"/>
        <w:jc w:val="both"/>
        <w:rPr>
          <w:sz w:val="26"/>
          <w:szCs w:val="26"/>
        </w:rPr>
      </w:pPr>
      <w:r w:rsidRPr="009151AA">
        <w:rPr>
          <w:sz w:val="26"/>
          <w:szCs w:val="26"/>
        </w:rPr>
        <w:t>1. «Заказчик» поручает, а «Исполнитель» принимает на себя организацию и</w:t>
      </w:r>
    </w:p>
    <w:p w:rsidR="001161DF" w:rsidRDefault="001161DF" w:rsidP="001161DF">
      <w:pPr>
        <w:snapToGrid w:val="0"/>
        <w:ind w:left="-709" w:firstLine="709"/>
        <w:jc w:val="both"/>
        <w:rPr>
          <w:sz w:val="26"/>
          <w:szCs w:val="26"/>
        </w:rPr>
      </w:pPr>
      <w:r>
        <w:rPr>
          <w:sz w:val="26"/>
          <w:szCs w:val="26"/>
        </w:rPr>
        <w:t xml:space="preserve">      </w:t>
      </w:r>
      <w:r w:rsidRPr="009151AA">
        <w:rPr>
          <w:sz w:val="26"/>
          <w:szCs w:val="26"/>
        </w:rPr>
        <w:t xml:space="preserve">выполнение работ по техническому обслуживанию лифтов, установленных на </w:t>
      </w:r>
    </w:p>
    <w:p w:rsidR="001161DF" w:rsidRPr="008E4F46" w:rsidRDefault="001161DF" w:rsidP="001161DF">
      <w:pPr>
        <w:snapToGrid w:val="0"/>
        <w:ind w:left="-709" w:firstLine="709"/>
        <w:jc w:val="both"/>
        <w:rPr>
          <w:b/>
          <w:color w:val="000000"/>
          <w:sz w:val="26"/>
          <w:szCs w:val="26"/>
        </w:rPr>
      </w:pPr>
      <w:r>
        <w:rPr>
          <w:sz w:val="26"/>
          <w:szCs w:val="26"/>
        </w:rPr>
        <w:t xml:space="preserve">      </w:t>
      </w:r>
      <w:r w:rsidRPr="009151AA">
        <w:rPr>
          <w:sz w:val="26"/>
          <w:szCs w:val="26"/>
        </w:rPr>
        <w:t>объектах «Заказчика» по адресам:</w:t>
      </w: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3" w:type="dxa"/>
        </w:tblCellMar>
        <w:tblLook w:val="04A0" w:firstRow="1" w:lastRow="0" w:firstColumn="1" w:lastColumn="0" w:noHBand="0" w:noVBand="1"/>
      </w:tblPr>
      <w:tblGrid>
        <w:gridCol w:w="377"/>
        <w:gridCol w:w="3474"/>
        <w:gridCol w:w="1417"/>
        <w:gridCol w:w="1559"/>
        <w:gridCol w:w="1418"/>
        <w:gridCol w:w="1474"/>
      </w:tblGrid>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w:t>
            </w:r>
          </w:p>
        </w:tc>
        <w:tc>
          <w:tcPr>
            <w:tcW w:w="3474" w:type="dxa"/>
            <w:shd w:val="clear" w:color="auto" w:fill="auto"/>
          </w:tcPr>
          <w:p w:rsidR="005617A8" w:rsidRPr="00863C7B" w:rsidRDefault="005617A8" w:rsidP="003D758C">
            <w:pPr>
              <w:snapToGrid w:val="0"/>
              <w:jc w:val="center"/>
              <w:rPr>
                <w:b/>
                <w:color w:val="000000"/>
              </w:rPr>
            </w:pPr>
            <w:r w:rsidRPr="00863C7B">
              <w:rPr>
                <w:b/>
                <w:color w:val="000000"/>
              </w:rPr>
              <w:t>Наименование оборудования</w:t>
            </w:r>
          </w:p>
        </w:tc>
        <w:tc>
          <w:tcPr>
            <w:tcW w:w="1417" w:type="dxa"/>
            <w:shd w:val="clear" w:color="auto" w:fill="auto"/>
          </w:tcPr>
          <w:p w:rsidR="005617A8" w:rsidRPr="00863C7B" w:rsidRDefault="005617A8" w:rsidP="003D758C">
            <w:pPr>
              <w:snapToGrid w:val="0"/>
              <w:jc w:val="center"/>
              <w:rPr>
                <w:b/>
                <w:color w:val="000000"/>
              </w:rPr>
            </w:pPr>
            <w:r w:rsidRPr="00863C7B">
              <w:rPr>
                <w:b/>
                <w:color w:val="000000"/>
              </w:rPr>
              <w:t>Заводской номер</w:t>
            </w:r>
          </w:p>
        </w:tc>
        <w:tc>
          <w:tcPr>
            <w:tcW w:w="1559" w:type="dxa"/>
            <w:shd w:val="clear" w:color="auto" w:fill="auto"/>
          </w:tcPr>
          <w:p w:rsidR="005617A8" w:rsidRPr="00863C7B" w:rsidRDefault="005617A8" w:rsidP="003D758C">
            <w:pPr>
              <w:snapToGrid w:val="0"/>
              <w:jc w:val="center"/>
              <w:rPr>
                <w:b/>
                <w:color w:val="000000"/>
              </w:rPr>
            </w:pPr>
            <w:r w:rsidRPr="00863C7B">
              <w:rPr>
                <w:b/>
                <w:color w:val="000000"/>
              </w:rPr>
              <w:t>Грузоподъемность, кг</w:t>
            </w:r>
          </w:p>
        </w:tc>
        <w:tc>
          <w:tcPr>
            <w:tcW w:w="1418" w:type="dxa"/>
            <w:shd w:val="clear" w:color="auto" w:fill="auto"/>
          </w:tcPr>
          <w:p w:rsidR="005617A8" w:rsidRPr="00863C7B" w:rsidRDefault="005617A8" w:rsidP="003D758C">
            <w:pPr>
              <w:snapToGrid w:val="0"/>
              <w:jc w:val="center"/>
              <w:rPr>
                <w:b/>
                <w:color w:val="000000"/>
              </w:rPr>
            </w:pPr>
            <w:r w:rsidRPr="00863C7B">
              <w:rPr>
                <w:b/>
                <w:color w:val="000000"/>
              </w:rPr>
              <w:t>Количество остановок</w:t>
            </w:r>
          </w:p>
        </w:tc>
        <w:tc>
          <w:tcPr>
            <w:tcW w:w="1474" w:type="dxa"/>
            <w:shd w:val="clear" w:color="auto" w:fill="auto"/>
          </w:tcPr>
          <w:p w:rsidR="005617A8" w:rsidRPr="005617A8" w:rsidRDefault="005617A8" w:rsidP="003D758C">
            <w:pPr>
              <w:snapToGrid w:val="0"/>
              <w:jc w:val="center"/>
              <w:rPr>
                <w:b/>
                <w:color w:val="000000"/>
                <w:highlight w:val="yellow"/>
              </w:rPr>
            </w:pPr>
            <w:r w:rsidRPr="00863C7B">
              <w:rPr>
                <w:b/>
                <w:color w:val="000000"/>
              </w:rPr>
              <w:t>Стоимость руб./месяц</w:t>
            </w:r>
          </w:p>
        </w:tc>
      </w:tr>
      <w:tr w:rsidR="005617A8" w:rsidRPr="005617A8" w:rsidTr="003D758C">
        <w:tc>
          <w:tcPr>
            <w:tcW w:w="9719" w:type="dxa"/>
            <w:gridSpan w:val="6"/>
            <w:shd w:val="clear" w:color="auto" w:fill="auto"/>
          </w:tcPr>
          <w:p w:rsidR="005617A8" w:rsidRPr="00863C7B" w:rsidRDefault="005617A8" w:rsidP="003D758C">
            <w:pPr>
              <w:snapToGrid w:val="0"/>
              <w:jc w:val="center"/>
              <w:rPr>
                <w:b/>
                <w:color w:val="000000"/>
              </w:rPr>
            </w:pPr>
            <w:r w:rsidRPr="00863C7B">
              <w:rPr>
                <w:b/>
                <w:color w:val="000000"/>
              </w:rPr>
              <w:t>г. Уфа, ул. Ленина, д. 30</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Лифт грузопассажирский ПП-1001Щ</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60132</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1000</w:t>
            </w:r>
          </w:p>
        </w:tc>
        <w:tc>
          <w:tcPr>
            <w:tcW w:w="1418" w:type="dxa"/>
            <w:shd w:val="clear" w:color="auto" w:fill="auto"/>
            <w:vAlign w:val="center"/>
          </w:tcPr>
          <w:p w:rsidR="005617A8" w:rsidRPr="00863C7B" w:rsidRDefault="005617A8" w:rsidP="003D758C">
            <w:pPr>
              <w:snapToGrid w:val="0"/>
              <w:spacing w:line="276" w:lineRule="auto"/>
              <w:jc w:val="center"/>
              <w:rPr>
                <w:color w:val="000000"/>
                <w:lang w:val="en-US"/>
              </w:rPr>
            </w:pPr>
            <w:r w:rsidRPr="00863C7B">
              <w:rPr>
                <w:color w:val="000000"/>
                <w:lang w:val="en-US"/>
              </w:rPr>
              <w:t>6</w:t>
            </w:r>
          </w:p>
        </w:tc>
        <w:tc>
          <w:tcPr>
            <w:tcW w:w="1474" w:type="dxa"/>
            <w:shd w:val="clear" w:color="auto" w:fill="auto"/>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2</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ПП-0411Щ</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53176</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6</w:t>
            </w:r>
          </w:p>
        </w:tc>
        <w:tc>
          <w:tcPr>
            <w:tcW w:w="1474" w:type="dxa"/>
            <w:shd w:val="clear" w:color="auto" w:fill="auto"/>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napToGrid w:val="0"/>
              <w:spacing w:line="276" w:lineRule="auto"/>
              <w:jc w:val="center"/>
              <w:rPr>
                <w:b/>
                <w:color w:val="000000"/>
              </w:rPr>
            </w:pPr>
            <w:r w:rsidRPr="00863C7B">
              <w:rPr>
                <w:b/>
                <w:color w:val="000000"/>
              </w:rPr>
              <w:t xml:space="preserve">  г. Уфа, ул. Ленина, д.30/1</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3</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 xml:space="preserve">Лифт пассажирский </w:t>
            </w:r>
            <w:r w:rsidRPr="00863C7B">
              <w:rPr>
                <w:color w:val="000000"/>
                <w:lang w:val="en-US"/>
              </w:rPr>
              <w:t>D</w:t>
            </w:r>
            <w:r w:rsidRPr="00863C7B">
              <w:rPr>
                <w:color w:val="000000"/>
              </w:rPr>
              <w:t xml:space="preserve"> </w:t>
            </w:r>
            <w:r w:rsidRPr="00863C7B">
              <w:rPr>
                <w:color w:val="000000"/>
                <w:lang w:val="en-US"/>
              </w:rPr>
              <w:t>One</w:t>
            </w:r>
            <w:r w:rsidRPr="00863C7B">
              <w:rPr>
                <w:color w:val="000000"/>
              </w:rPr>
              <w:t xml:space="preserve"> «Р8»</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106285</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480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4</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Лифт малогрузовой ПГ-0125М</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10.166</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2</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napToGrid w:val="0"/>
              <w:spacing w:line="276" w:lineRule="auto"/>
              <w:rPr>
                <w:b/>
                <w:color w:val="000000"/>
              </w:rPr>
            </w:pPr>
            <w:r w:rsidRPr="00863C7B">
              <w:rPr>
                <w:b/>
                <w:color w:val="000000"/>
              </w:rPr>
              <w:t xml:space="preserve">                                                          г. Уфа, ул. Ленина, д.32</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5</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ПП-0411Щ</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56354</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6</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ЛП-0601Б</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118053</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630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napToGrid w:val="0"/>
              <w:spacing w:line="276" w:lineRule="auto"/>
              <w:jc w:val="center"/>
              <w:rPr>
                <w:b/>
                <w:color w:val="000000"/>
              </w:rPr>
            </w:pPr>
            <w:r w:rsidRPr="00863C7B">
              <w:rPr>
                <w:b/>
                <w:color w:val="000000"/>
              </w:rPr>
              <w:t>г. Уфа, ул. Ленина, д.32/1</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7</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Лифт пассажирский ПП-0411Щ</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50061</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8</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Лифт грузопассажирский ПГ-354</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1368</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1000</w:t>
            </w:r>
          </w:p>
        </w:tc>
        <w:tc>
          <w:tcPr>
            <w:tcW w:w="1418" w:type="dxa"/>
            <w:shd w:val="clear" w:color="auto" w:fill="auto"/>
            <w:vAlign w:val="center"/>
          </w:tcPr>
          <w:p w:rsidR="005617A8" w:rsidRPr="00863C7B" w:rsidRDefault="005617A8" w:rsidP="003D758C">
            <w:pPr>
              <w:snapToGrid w:val="0"/>
              <w:spacing w:line="276" w:lineRule="auto"/>
              <w:jc w:val="center"/>
              <w:rPr>
                <w:color w:val="000000"/>
                <w:lang w:val="en-US"/>
              </w:rPr>
            </w:pPr>
            <w:r w:rsidRPr="00863C7B">
              <w:rPr>
                <w:color w:val="000000"/>
                <w:lang w:val="en-US"/>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jc w:val="center"/>
              <w:rPr>
                <w:lang w:eastAsia="ar-SA"/>
              </w:rPr>
            </w:pPr>
            <w:r w:rsidRPr="00863C7B">
              <w:rPr>
                <w:b/>
                <w:color w:val="000000"/>
              </w:rPr>
              <w:t xml:space="preserve">    г. Уфа, ул. Гагарина, д.39/2</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9</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Лифт пассажирский ПГП-366В</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28897</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630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rPr>
                <w:lang w:eastAsia="ar-SA"/>
              </w:rPr>
            </w:pPr>
            <w:r w:rsidRPr="00863C7B">
              <w:rPr>
                <w:b/>
                <w:color w:val="000000"/>
              </w:rPr>
              <w:t xml:space="preserve">                                                          г. Уфа, ул. Гоголя, д.59</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10</w:t>
            </w:r>
          </w:p>
        </w:tc>
        <w:tc>
          <w:tcPr>
            <w:tcW w:w="3474" w:type="dxa"/>
            <w:shd w:val="clear" w:color="auto" w:fill="auto"/>
          </w:tcPr>
          <w:p w:rsidR="005617A8" w:rsidRPr="00863C7B" w:rsidRDefault="005617A8" w:rsidP="003D758C">
            <w:pPr>
              <w:snapToGrid w:val="0"/>
              <w:spacing w:line="276" w:lineRule="auto"/>
              <w:rPr>
                <w:b/>
                <w:color w:val="000000"/>
              </w:rPr>
            </w:pPr>
            <w:r w:rsidRPr="00863C7B">
              <w:rPr>
                <w:color w:val="000000"/>
              </w:rPr>
              <w:t>Лифт пассажирский ПГП-366В</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24702</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jc w:val="center"/>
              <w:rPr>
                <w:lang w:eastAsia="ar-SA"/>
              </w:rPr>
            </w:pPr>
            <w:r w:rsidRPr="00863C7B">
              <w:rPr>
                <w:b/>
                <w:color w:val="000000"/>
              </w:rPr>
              <w:t>г. Уфа, ул. Кирова, д.105</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lang w:val="en-US"/>
              </w:rPr>
              <w:t>1</w:t>
            </w:r>
            <w:r w:rsidRPr="00863C7B">
              <w:rPr>
                <w:b/>
                <w:color w:val="000000"/>
              </w:rPr>
              <w:t>1</w:t>
            </w:r>
          </w:p>
        </w:tc>
        <w:tc>
          <w:tcPr>
            <w:tcW w:w="3474" w:type="dxa"/>
            <w:shd w:val="clear" w:color="auto" w:fill="auto"/>
          </w:tcPr>
          <w:p w:rsidR="005617A8" w:rsidRPr="00863C7B" w:rsidRDefault="005617A8" w:rsidP="003D758C">
            <w:pPr>
              <w:snapToGrid w:val="0"/>
              <w:spacing w:line="276" w:lineRule="auto"/>
              <w:rPr>
                <w:color w:val="000000"/>
                <w:lang w:val="en-US"/>
              </w:rPr>
            </w:pPr>
            <w:r w:rsidRPr="00863C7B">
              <w:rPr>
                <w:color w:val="000000"/>
              </w:rPr>
              <w:t>Лифт грузопассажирский ПГ-288</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1578</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lang w:val="en-US"/>
              </w:rPr>
              <w:t>100</w:t>
            </w:r>
            <w:r w:rsidRPr="00863C7B">
              <w:rPr>
                <w:color w:val="000000"/>
              </w:rPr>
              <w:t>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6</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lang w:val="en-US"/>
              </w:rPr>
              <w:t>1</w:t>
            </w:r>
            <w:r w:rsidRPr="00863C7B">
              <w:rPr>
                <w:b/>
                <w:color w:val="000000"/>
              </w:rPr>
              <w:t>2</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ПП-400А</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5540</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jc w:val="center"/>
              <w:rPr>
                <w:lang w:eastAsia="ar-SA"/>
              </w:rPr>
            </w:pPr>
            <w:r w:rsidRPr="00863C7B">
              <w:rPr>
                <w:b/>
                <w:color w:val="000000"/>
              </w:rPr>
              <w:t>г. Уфа, ул. Правды, д.17</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13</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ЛП</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9525</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jc w:val="center"/>
              <w:rPr>
                <w:lang w:eastAsia="ar-SA"/>
              </w:rPr>
            </w:pPr>
            <w:r w:rsidRPr="00863C7B">
              <w:rPr>
                <w:b/>
                <w:color w:val="000000"/>
              </w:rPr>
              <w:t xml:space="preserve">     г. Уфа, ул. Российская, д.19</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14</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ЛП-610БШ</w:t>
            </w:r>
          </w:p>
        </w:tc>
        <w:tc>
          <w:tcPr>
            <w:tcW w:w="1417" w:type="dxa"/>
            <w:shd w:val="clear" w:color="auto" w:fill="auto"/>
          </w:tcPr>
          <w:p w:rsidR="005617A8" w:rsidRPr="00863C7B" w:rsidRDefault="005617A8" w:rsidP="003D758C">
            <w:pPr>
              <w:snapToGrid w:val="0"/>
              <w:spacing w:line="276" w:lineRule="auto"/>
              <w:jc w:val="both"/>
              <w:rPr>
                <w:color w:val="000000"/>
              </w:rPr>
            </w:pPr>
            <w:r w:rsidRPr="00863C7B">
              <w:rPr>
                <w:color w:val="000000"/>
              </w:rPr>
              <w:t xml:space="preserve">     184575</w:t>
            </w:r>
          </w:p>
        </w:tc>
        <w:tc>
          <w:tcPr>
            <w:tcW w:w="1559" w:type="dxa"/>
            <w:shd w:val="clear" w:color="auto" w:fill="auto"/>
          </w:tcPr>
          <w:p w:rsidR="005617A8" w:rsidRPr="00863C7B" w:rsidRDefault="005617A8" w:rsidP="003D758C">
            <w:pPr>
              <w:snapToGrid w:val="0"/>
              <w:spacing w:line="276" w:lineRule="auto"/>
              <w:jc w:val="both"/>
              <w:rPr>
                <w:color w:val="000000"/>
              </w:rPr>
            </w:pPr>
            <w:r w:rsidRPr="00863C7B">
              <w:rPr>
                <w:b/>
                <w:color w:val="000000"/>
              </w:rPr>
              <w:t xml:space="preserve">         </w:t>
            </w:r>
            <w:r w:rsidRPr="00863C7B">
              <w:rPr>
                <w:color w:val="000000"/>
              </w:rPr>
              <w:t>630</w:t>
            </w:r>
          </w:p>
        </w:tc>
        <w:tc>
          <w:tcPr>
            <w:tcW w:w="1418" w:type="dxa"/>
            <w:shd w:val="clear" w:color="auto" w:fill="auto"/>
          </w:tcPr>
          <w:p w:rsidR="005617A8" w:rsidRPr="00863C7B" w:rsidRDefault="005617A8" w:rsidP="003D758C">
            <w:pPr>
              <w:snapToGrid w:val="0"/>
              <w:spacing w:line="276" w:lineRule="auto"/>
              <w:jc w:val="both"/>
              <w:rPr>
                <w:color w:val="000000"/>
              </w:rPr>
            </w:pPr>
            <w:r w:rsidRPr="00863C7B">
              <w:rPr>
                <w:color w:val="000000"/>
              </w:rPr>
              <w:t xml:space="preserve">           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napToGrid w:val="0"/>
              <w:spacing w:line="276" w:lineRule="auto"/>
              <w:jc w:val="center"/>
              <w:rPr>
                <w:b/>
                <w:color w:val="000000"/>
              </w:rPr>
            </w:pPr>
            <w:r w:rsidRPr="00863C7B">
              <w:rPr>
                <w:b/>
                <w:color w:val="000000"/>
              </w:rPr>
              <w:t>г. Уфа, ул. Луганская, д.37а</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15</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ПГП-366В</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20769</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jc w:val="center"/>
              <w:rPr>
                <w:lang w:eastAsia="ar-SA"/>
              </w:rPr>
            </w:pPr>
            <w:r w:rsidRPr="00863C7B">
              <w:rPr>
                <w:b/>
                <w:color w:val="000000"/>
              </w:rPr>
              <w:t>г. Стерлитамак, ул. Сакко и Ванцетти, д.23</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16</w:t>
            </w:r>
          </w:p>
        </w:tc>
        <w:tc>
          <w:tcPr>
            <w:tcW w:w="3474" w:type="dxa"/>
            <w:shd w:val="clear" w:color="auto" w:fill="auto"/>
          </w:tcPr>
          <w:p w:rsidR="005617A8" w:rsidRPr="00863C7B" w:rsidRDefault="005617A8" w:rsidP="003D758C">
            <w:pPr>
              <w:spacing w:line="276" w:lineRule="auto"/>
              <w:rPr>
                <w:color w:val="000000"/>
              </w:rPr>
            </w:pPr>
            <w:r w:rsidRPr="00863C7B">
              <w:rPr>
                <w:color w:val="000000"/>
              </w:rPr>
              <w:t>Лифт пассажирский ПГП-366В</w:t>
            </w:r>
          </w:p>
        </w:tc>
        <w:tc>
          <w:tcPr>
            <w:tcW w:w="1417" w:type="dxa"/>
            <w:shd w:val="clear" w:color="auto" w:fill="auto"/>
            <w:vAlign w:val="center"/>
          </w:tcPr>
          <w:p w:rsidR="005617A8" w:rsidRPr="00863C7B" w:rsidRDefault="005617A8" w:rsidP="003D758C">
            <w:pPr>
              <w:spacing w:line="276" w:lineRule="auto"/>
              <w:jc w:val="center"/>
              <w:rPr>
                <w:color w:val="000000"/>
              </w:rPr>
            </w:pPr>
            <w:r w:rsidRPr="00863C7B">
              <w:rPr>
                <w:color w:val="000000"/>
              </w:rPr>
              <w:t>22196</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4</w:t>
            </w:r>
          </w:p>
        </w:tc>
        <w:tc>
          <w:tcPr>
            <w:tcW w:w="1474" w:type="dxa"/>
            <w:shd w:val="clear" w:color="auto" w:fill="auto"/>
            <w:vAlign w:val="bottom"/>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napToGrid w:val="0"/>
              <w:spacing w:line="276" w:lineRule="auto"/>
              <w:jc w:val="center"/>
              <w:rPr>
                <w:b/>
                <w:color w:val="000000"/>
              </w:rPr>
            </w:pPr>
            <w:r w:rsidRPr="00863C7B">
              <w:rPr>
                <w:b/>
                <w:color w:val="000000"/>
              </w:rPr>
              <w:t>г. Салават, ул. Октябрьская, д.33</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17</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ЛП</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12762</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9719" w:type="dxa"/>
            <w:gridSpan w:val="6"/>
            <w:shd w:val="clear" w:color="auto" w:fill="auto"/>
          </w:tcPr>
          <w:p w:rsidR="005617A8" w:rsidRPr="00863C7B" w:rsidRDefault="005617A8" w:rsidP="003D758C">
            <w:pPr>
              <w:suppressAutoHyphens/>
              <w:spacing w:line="276" w:lineRule="auto"/>
              <w:jc w:val="center"/>
              <w:rPr>
                <w:lang w:eastAsia="ar-SA"/>
              </w:rPr>
            </w:pPr>
            <w:r w:rsidRPr="00863C7B">
              <w:rPr>
                <w:b/>
                <w:color w:val="000000"/>
              </w:rPr>
              <w:t>г. Ишимбай, ул. Советская, д.74</w:t>
            </w:r>
          </w:p>
        </w:tc>
      </w:tr>
      <w:tr w:rsidR="005617A8" w:rsidRPr="005617A8" w:rsidTr="003D758C">
        <w:tc>
          <w:tcPr>
            <w:tcW w:w="377" w:type="dxa"/>
            <w:shd w:val="clear" w:color="auto" w:fill="auto"/>
          </w:tcPr>
          <w:p w:rsidR="005617A8" w:rsidRPr="00863C7B" w:rsidRDefault="005617A8" w:rsidP="003D758C">
            <w:pPr>
              <w:snapToGrid w:val="0"/>
              <w:jc w:val="both"/>
              <w:rPr>
                <w:b/>
                <w:color w:val="000000"/>
              </w:rPr>
            </w:pPr>
            <w:r w:rsidRPr="00863C7B">
              <w:rPr>
                <w:b/>
                <w:color w:val="000000"/>
              </w:rPr>
              <w:t>18</w:t>
            </w:r>
          </w:p>
        </w:tc>
        <w:tc>
          <w:tcPr>
            <w:tcW w:w="3474" w:type="dxa"/>
            <w:shd w:val="clear" w:color="auto" w:fill="auto"/>
          </w:tcPr>
          <w:p w:rsidR="005617A8" w:rsidRPr="00863C7B" w:rsidRDefault="005617A8" w:rsidP="003D758C">
            <w:pPr>
              <w:snapToGrid w:val="0"/>
              <w:spacing w:line="276" w:lineRule="auto"/>
              <w:rPr>
                <w:color w:val="000000"/>
              </w:rPr>
            </w:pPr>
            <w:r w:rsidRPr="00863C7B">
              <w:rPr>
                <w:color w:val="000000"/>
              </w:rPr>
              <w:t>Лифт пассажирский ЛП</w:t>
            </w:r>
          </w:p>
        </w:tc>
        <w:tc>
          <w:tcPr>
            <w:tcW w:w="1417"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12175</w:t>
            </w:r>
          </w:p>
        </w:tc>
        <w:tc>
          <w:tcPr>
            <w:tcW w:w="1559"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500</w:t>
            </w:r>
          </w:p>
        </w:tc>
        <w:tc>
          <w:tcPr>
            <w:tcW w:w="1418" w:type="dxa"/>
            <w:shd w:val="clear" w:color="auto" w:fill="auto"/>
            <w:vAlign w:val="center"/>
          </w:tcPr>
          <w:p w:rsidR="005617A8" w:rsidRPr="00863C7B" w:rsidRDefault="005617A8" w:rsidP="003D758C">
            <w:pPr>
              <w:snapToGrid w:val="0"/>
              <w:spacing w:line="276" w:lineRule="auto"/>
              <w:jc w:val="center"/>
              <w:rPr>
                <w:color w:val="000000"/>
              </w:rPr>
            </w:pPr>
            <w:r w:rsidRPr="00863C7B">
              <w:rPr>
                <w:color w:val="000000"/>
              </w:rPr>
              <w:t>5</w:t>
            </w:r>
          </w:p>
        </w:tc>
        <w:tc>
          <w:tcPr>
            <w:tcW w:w="1474" w:type="dxa"/>
            <w:shd w:val="clear" w:color="auto" w:fill="auto"/>
          </w:tcPr>
          <w:p w:rsidR="005617A8" w:rsidRPr="005617A8" w:rsidRDefault="005617A8" w:rsidP="003D758C">
            <w:pPr>
              <w:suppressAutoHyphens/>
              <w:spacing w:line="276" w:lineRule="auto"/>
              <w:jc w:val="right"/>
              <w:rPr>
                <w:highlight w:val="yellow"/>
                <w:lang w:eastAsia="ar-SA"/>
              </w:rPr>
            </w:pPr>
          </w:p>
        </w:tc>
      </w:tr>
      <w:tr w:rsidR="005617A8" w:rsidRPr="005617A8" w:rsidTr="003D758C">
        <w:tc>
          <w:tcPr>
            <w:tcW w:w="8245" w:type="dxa"/>
            <w:gridSpan w:val="5"/>
            <w:shd w:val="clear" w:color="auto" w:fill="auto"/>
            <w:vAlign w:val="center"/>
          </w:tcPr>
          <w:p w:rsidR="005617A8" w:rsidRPr="00863C7B" w:rsidRDefault="005617A8" w:rsidP="003D758C">
            <w:pPr>
              <w:tabs>
                <w:tab w:val="left" w:pos="2709"/>
              </w:tabs>
              <w:snapToGrid w:val="0"/>
              <w:spacing w:line="276" w:lineRule="auto"/>
              <w:rPr>
                <w:b/>
              </w:rPr>
            </w:pPr>
            <w:r w:rsidRPr="00863C7B">
              <w:rPr>
                <w:b/>
              </w:rPr>
              <w:t>Итого стоимость технического обслуживания в месяц, без учета НДС составляет:</w:t>
            </w:r>
          </w:p>
        </w:tc>
        <w:tc>
          <w:tcPr>
            <w:tcW w:w="1474" w:type="dxa"/>
            <w:shd w:val="clear" w:color="auto" w:fill="auto"/>
            <w:vAlign w:val="center"/>
          </w:tcPr>
          <w:p w:rsidR="005617A8" w:rsidRPr="005617A8" w:rsidRDefault="005617A8" w:rsidP="003D758C">
            <w:pPr>
              <w:suppressAutoHyphens/>
              <w:spacing w:line="276" w:lineRule="auto"/>
              <w:jc w:val="right"/>
              <w:rPr>
                <w:b/>
                <w:bCs/>
                <w:highlight w:val="yellow"/>
                <w:lang w:eastAsia="ar-SA"/>
              </w:rPr>
            </w:pPr>
          </w:p>
        </w:tc>
      </w:tr>
      <w:tr w:rsidR="005617A8" w:rsidRPr="005617A8" w:rsidTr="003D758C">
        <w:tc>
          <w:tcPr>
            <w:tcW w:w="8245" w:type="dxa"/>
            <w:gridSpan w:val="5"/>
            <w:shd w:val="clear" w:color="auto" w:fill="auto"/>
            <w:vAlign w:val="center"/>
          </w:tcPr>
          <w:p w:rsidR="005617A8" w:rsidRPr="00863C7B" w:rsidRDefault="005617A8" w:rsidP="003D758C">
            <w:pPr>
              <w:tabs>
                <w:tab w:val="left" w:pos="2709"/>
              </w:tabs>
              <w:snapToGrid w:val="0"/>
              <w:spacing w:line="276" w:lineRule="auto"/>
              <w:rPr>
                <w:b/>
              </w:rPr>
            </w:pPr>
            <w:r w:rsidRPr="00863C7B">
              <w:rPr>
                <w:b/>
              </w:rPr>
              <w:t>Итого стоимость технического обслуживания в год, без учета НДС составляет:</w:t>
            </w:r>
          </w:p>
        </w:tc>
        <w:tc>
          <w:tcPr>
            <w:tcW w:w="1474" w:type="dxa"/>
            <w:shd w:val="clear" w:color="auto" w:fill="auto"/>
            <w:vAlign w:val="center"/>
          </w:tcPr>
          <w:p w:rsidR="005617A8" w:rsidRPr="005617A8" w:rsidRDefault="005617A8" w:rsidP="003D758C">
            <w:pPr>
              <w:suppressAutoHyphens/>
              <w:spacing w:line="276" w:lineRule="auto"/>
              <w:jc w:val="right"/>
              <w:rPr>
                <w:b/>
                <w:bCs/>
                <w:highlight w:val="yellow"/>
                <w:lang w:eastAsia="ar-SA"/>
              </w:rPr>
            </w:pPr>
          </w:p>
        </w:tc>
      </w:tr>
      <w:tr w:rsidR="005617A8" w:rsidRPr="00D76639" w:rsidTr="003D758C">
        <w:tc>
          <w:tcPr>
            <w:tcW w:w="8245" w:type="dxa"/>
            <w:gridSpan w:val="5"/>
            <w:shd w:val="clear" w:color="auto" w:fill="auto"/>
            <w:vAlign w:val="center"/>
          </w:tcPr>
          <w:p w:rsidR="005617A8" w:rsidRPr="00863C7B" w:rsidRDefault="005617A8" w:rsidP="003D758C">
            <w:pPr>
              <w:tabs>
                <w:tab w:val="left" w:pos="2709"/>
              </w:tabs>
              <w:snapToGrid w:val="0"/>
              <w:spacing w:line="276" w:lineRule="auto"/>
              <w:rPr>
                <w:b/>
              </w:rPr>
            </w:pPr>
            <w:r w:rsidRPr="00863C7B">
              <w:rPr>
                <w:b/>
              </w:rPr>
              <w:t>Итого стоимость технического обслуживания в год, с учетом НДС составляет:</w:t>
            </w:r>
          </w:p>
        </w:tc>
        <w:tc>
          <w:tcPr>
            <w:tcW w:w="1474" w:type="dxa"/>
            <w:shd w:val="clear" w:color="auto" w:fill="auto"/>
            <w:vAlign w:val="center"/>
          </w:tcPr>
          <w:p w:rsidR="005617A8" w:rsidRPr="00794016" w:rsidRDefault="005617A8" w:rsidP="003D758C">
            <w:pPr>
              <w:suppressAutoHyphens/>
              <w:spacing w:line="276" w:lineRule="auto"/>
              <w:jc w:val="right"/>
              <w:rPr>
                <w:b/>
                <w:bCs/>
                <w:lang w:eastAsia="ar-SA"/>
              </w:rPr>
            </w:pPr>
          </w:p>
        </w:tc>
      </w:tr>
    </w:tbl>
    <w:p w:rsidR="001161DF" w:rsidRDefault="001161DF" w:rsidP="001161DF">
      <w:pPr>
        <w:snapToGrid w:val="0"/>
        <w:ind w:left="-709" w:firstLine="709"/>
        <w:jc w:val="both"/>
        <w:rPr>
          <w:sz w:val="26"/>
          <w:szCs w:val="26"/>
        </w:rPr>
      </w:pPr>
    </w:p>
    <w:p w:rsidR="001161DF" w:rsidRDefault="001161DF" w:rsidP="001161DF">
      <w:pPr>
        <w:snapToGrid w:val="0"/>
        <w:ind w:left="-709" w:firstLine="709"/>
        <w:jc w:val="both"/>
        <w:rPr>
          <w:sz w:val="26"/>
          <w:szCs w:val="26"/>
        </w:rPr>
      </w:pPr>
    </w:p>
    <w:p w:rsidR="001161DF" w:rsidRDefault="001161DF" w:rsidP="001161DF">
      <w:pPr>
        <w:snapToGrid w:val="0"/>
        <w:ind w:left="-709" w:firstLine="709"/>
        <w:jc w:val="both"/>
        <w:rPr>
          <w:sz w:val="26"/>
          <w:szCs w:val="26"/>
        </w:rPr>
      </w:pPr>
    </w:p>
    <w:p w:rsidR="001161DF" w:rsidRDefault="001161DF" w:rsidP="001161DF">
      <w:pPr>
        <w:snapToGrid w:val="0"/>
        <w:ind w:left="-709" w:firstLine="709"/>
        <w:jc w:val="both"/>
        <w:rPr>
          <w:sz w:val="26"/>
          <w:szCs w:val="26"/>
        </w:rPr>
      </w:pPr>
    </w:p>
    <w:p w:rsidR="001161DF" w:rsidRDefault="001161DF" w:rsidP="001161DF">
      <w:pPr>
        <w:snapToGrid w:val="0"/>
        <w:ind w:left="-709" w:firstLine="709"/>
        <w:jc w:val="both"/>
        <w:rPr>
          <w:sz w:val="26"/>
          <w:szCs w:val="26"/>
        </w:rPr>
      </w:pPr>
    </w:p>
    <w:p w:rsidR="001161DF" w:rsidRDefault="001161DF" w:rsidP="001161DF">
      <w:pPr>
        <w:snapToGrid w:val="0"/>
        <w:ind w:left="-709" w:firstLine="709"/>
        <w:jc w:val="both"/>
        <w:rPr>
          <w:sz w:val="26"/>
          <w:szCs w:val="26"/>
        </w:rPr>
      </w:pPr>
      <w:r>
        <w:rPr>
          <w:sz w:val="26"/>
          <w:szCs w:val="26"/>
        </w:rPr>
        <w:t xml:space="preserve">                                                                                     </w:t>
      </w:r>
    </w:p>
    <w:tbl>
      <w:tblPr>
        <w:tblW w:w="0" w:type="auto"/>
        <w:tblLook w:val="04A0" w:firstRow="1" w:lastRow="0" w:firstColumn="1" w:lastColumn="0" w:noHBand="0" w:noVBand="1"/>
      </w:tblPr>
      <w:tblGrid>
        <w:gridCol w:w="4866"/>
        <w:gridCol w:w="4773"/>
      </w:tblGrid>
      <w:tr w:rsidR="001161DF" w:rsidRPr="004971A2" w:rsidTr="003D758C">
        <w:tc>
          <w:tcPr>
            <w:tcW w:w="4927" w:type="dxa"/>
          </w:tcPr>
          <w:p w:rsidR="001161DF" w:rsidRPr="00801CDA" w:rsidRDefault="001161DF" w:rsidP="003D758C">
            <w:pPr>
              <w:ind w:left="-709" w:firstLine="709"/>
              <w:rPr>
                <w:b/>
                <w:sz w:val="26"/>
                <w:szCs w:val="26"/>
              </w:rPr>
            </w:pPr>
            <w:r w:rsidRPr="00801CDA">
              <w:rPr>
                <w:b/>
                <w:sz w:val="26"/>
                <w:szCs w:val="26"/>
              </w:rPr>
              <w:t xml:space="preserve">                  ЗАКАЗЧИК:            </w:t>
            </w:r>
          </w:p>
          <w:p w:rsidR="001161DF" w:rsidRDefault="001161DF" w:rsidP="003D758C">
            <w:pPr>
              <w:rPr>
                <w:b/>
                <w:sz w:val="26"/>
                <w:szCs w:val="26"/>
              </w:rPr>
            </w:pPr>
            <w:r>
              <w:rPr>
                <w:b/>
                <w:sz w:val="26"/>
                <w:szCs w:val="26"/>
              </w:rPr>
              <w:t>Ге</w:t>
            </w:r>
            <w:r w:rsidRPr="00801CDA">
              <w:rPr>
                <w:b/>
                <w:sz w:val="26"/>
                <w:szCs w:val="26"/>
              </w:rPr>
              <w:t>неральн</w:t>
            </w:r>
            <w:r>
              <w:rPr>
                <w:b/>
                <w:sz w:val="26"/>
                <w:szCs w:val="26"/>
              </w:rPr>
              <w:t xml:space="preserve">ый </w:t>
            </w:r>
            <w:r w:rsidRPr="00801CDA">
              <w:rPr>
                <w:b/>
                <w:sz w:val="26"/>
                <w:szCs w:val="26"/>
              </w:rPr>
              <w:t>директор</w:t>
            </w:r>
          </w:p>
          <w:p w:rsidR="001161DF" w:rsidRDefault="001161DF" w:rsidP="003D758C">
            <w:pPr>
              <w:rPr>
                <w:b/>
                <w:sz w:val="26"/>
                <w:szCs w:val="26"/>
              </w:rPr>
            </w:pPr>
            <w:r>
              <w:rPr>
                <w:b/>
                <w:sz w:val="26"/>
                <w:szCs w:val="26"/>
              </w:rPr>
              <w:t>ПАО «Башинформсвязь»</w:t>
            </w:r>
          </w:p>
          <w:p w:rsidR="001161DF" w:rsidRPr="00801CDA" w:rsidRDefault="001161DF" w:rsidP="003D758C">
            <w:pPr>
              <w:rPr>
                <w:b/>
                <w:sz w:val="26"/>
                <w:szCs w:val="26"/>
              </w:rPr>
            </w:pPr>
          </w:p>
          <w:p w:rsidR="001161DF" w:rsidRDefault="001161DF" w:rsidP="003D758C">
            <w:pPr>
              <w:ind w:left="-709" w:firstLine="709"/>
              <w:rPr>
                <w:b/>
                <w:sz w:val="26"/>
                <w:szCs w:val="26"/>
              </w:rPr>
            </w:pPr>
            <w:r w:rsidRPr="00801CDA">
              <w:rPr>
                <w:b/>
                <w:sz w:val="26"/>
                <w:szCs w:val="26"/>
              </w:rPr>
              <w:t>____________/</w:t>
            </w:r>
            <w:r>
              <w:rPr>
                <w:b/>
                <w:sz w:val="26"/>
                <w:szCs w:val="26"/>
              </w:rPr>
              <w:t>Долгоаршинных</w:t>
            </w:r>
            <w:r w:rsidRPr="00801CDA">
              <w:rPr>
                <w:b/>
                <w:sz w:val="26"/>
                <w:szCs w:val="26"/>
              </w:rPr>
              <w:t xml:space="preserve"> </w:t>
            </w:r>
            <w:r>
              <w:rPr>
                <w:b/>
                <w:sz w:val="26"/>
                <w:szCs w:val="26"/>
              </w:rPr>
              <w:t>М.</w:t>
            </w:r>
            <w:r w:rsidRPr="00801CDA">
              <w:rPr>
                <w:b/>
                <w:sz w:val="26"/>
                <w:szCs w:val="26"/>
              </w:rPr>
              <w:t xml:space="preserve"> </w:t>
            </w:r>
            <w:r>
              <w:rPr>
                <w:b/>
                <w:sz w:val="26"/>
                <w:szCs w:val="26"/>
              </w:rPr>
              <w:t>Г</w:t>
            </w:r>
            <w:r w:rsidRPr="00801CDA">
              <w:rPr>
                <w:b/>
                <w:sz w:val="26"/>
                <w:szCs w:val="26"/>
              </w:rPr>
              <w:t>.</w:t>
            </w:r>
            <w:r>
              <w:rPr>
                <w:b/>
                <w:sz w:val="26"/>
                <w:szCs w:val="26"/>
              </w:rPr>
              <w:t>/</w:t>
            </w: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М.П.</w:t>
            </w:r>
          </w:p>
          <w:p w:rsidR="001161DF" w:rsidRPr="0021534C" w:rsidRDefault="001161DF" w:rsidP="003D758C">
            <w:pPr>
              <w:ind w:firstLine="709"/>
              <w:rPr>
                <w:sz w:val="26"/>
                <w:szCs w:val="26"/>
              </w:rPr>
            </w:pPr>
          </w:p>
        </w:tc>
        <w:tc>
          <w:tcPr>
            <w:tcW w:w="4928" w:type="dxa"/>
          </w:tcPr>
          <w:p w:rsidR="001161DF" w:rsidRPr="00801CDA" w:rsidRDefault="001161DF" w:rsidP="003D758C">
            <w:pPr>
              <w:ind w:left="-709" w:firstLine="709"/>
              <w:rPr>
                <w:b/>
                <w:sz w:val="26"/>
                <w:szCs w:val="26"/>
              </w:rPr>
            </w:pPr>
            <w:r>
              <w:rPr>
                <w:b/>
                <w:sz w:val="26"/>
                <w:szCs w:val="26"/>
              </w:rPr>
              <w:t xml:space="preserve">                ИСПОЛНИТЕЛЬ:</w:t>
            </w:r>
          </w:p>
          <w:p w:rsidR="001161DF" w:rsidRDefault="001161DF" w:rsidP="003D758C">
            <w:pPr>
              <w:ind w:left="-709" w:firstLine="709"/>
              <w:rPr>
                <w:b/>
                <w:sz w:val="26"/>
                <w:szCs w:val="26"/>
              </w:rPr>
            </w:pPr>
            <w:r w:rsidRPr="00801CDA">
              <w:rPr>
                <w:b/>
                <w:sz w:val="26"/>
                <w:szCs w:val="26"/>
              </w:rPr>
              <w:t xml:space="preserve">                       </w:t>
            </w:r>
          </w:p>
          <w:p w:rsidR="001161DF" w:rsidRDefault="001161DF" w:rsidP="003D758C">
            <w:pPr>
              <w:ind w:left="-709" w:firstLine="709"/>
              <w:rPr>
                <w:b/>
                <w:sz w:val="26"/>
                <w:szCs w:val="26"/>
              </w:rPr>
            </w:pPr>
          </w:p>
          <w:p w:rsidR="005617A8" w:rsidRDefault="005617A8" w:rsidP="005617A8">
            <w:pPr>
              <w:contextualSpacing/>
              <w:jc w:val="both"/>
              <w:rPr>
                <w:b/>
                <w:sz w:val="26"/>
                <w:szCs w:val="26"/>
              </w:rPr>
            </w:pPr>
          </w:p>
          <w:p w:rsidR="001161DF" w:rsidRDefault="005617A8" w:rsidP="005617A8">
            <w:pPr>
              <w:contextualSpacing/>
              <w:jc w:val="both"/>
              <w:rPr>
                <w:b/>
                <w:sz w:val="26"/>
                <w:szCs w:val="26"/>
              </w:rPr>
            </w:pPr>
            <w:r>
              <w:rPr>
                <w:b/>
                <w:sz w:val="26"/>
                <w:szCs w:val="26"/>
              </w:rPr>
              <w:t xml:space="preserve">              ____</w:t>
            </w:r>
            <w:r w:rsidR="001161DF">
              <w:rPr>
                <w:b/>
                <w:sz w:val="26"/>
                <w:szCs w:val="26"/>
              </w:rPr>
              <w:t>_________</w:t>
            </w:r>
            <w:r w:rsidR="001161DF" w:rsidRPr="00801CDA">
              <w:rPr>
                <w:b/>
                <w:sz w:val="26"/>
                <w:szCs w:val="26"/>
              </w:rPr>
              <w:t>_/</w:t>
            </w:r>
            <w:r w:rsidR="001161DF">
              <w:rPr>
                <w:b/>
                <w:sz w:val="26"/>
                <w:szCs w:val="26"/>
              </w:rPr>
              <w:t xml:space="preserve">                   </w:t>
            </w:r>
            <w:r>
              <w:rPr>
                <w:b/>
                <w:sz w:val="26"/>
                <w:szCs w:val="26"/>
              </w:rPr>
              <w:t xml:space="preserve">        </w:t>
            </w:r>
            <w:r w:rsidR="001161DF">
              <w:rPr>
                <w:b/>
                <w:sz w:val="26"/>
                <w:szCs w:val="26"/>
              </w:rPr>
              <w:t xml:space="preserve">/ </w:t>
            </w:r>
          </w:p>
          <w:p w:rsidR="001161DF" w:rsidRDefault="001161DF" w:rsidP="003D758C">
            <w:pPr>
              <w:ind w:left="-709" w:firstLine="709"/>
              <w:contextualSpacing/>
              <w:jc w:val="both"/>
              <w:rPr>
                <w:b/>
                <w:sz w:val="26"/>
                <w:szCs w:val="26"/>
              </w:rPr>
            </w:pPr>
          </w:p>
          <w:p w:rsidR="001161DF" w:rsidRPr="004971A2" w:rsidRDefault="001161DF" w:rsidP="003D758C">
            <w:pPr>
              <w:ind w:left="-709" w:firstLine="709"/>
              <w:jc w:val="both"/>
              <w:rPr>
                <w:sz w:val="26"/>
                <w:szCs w:val="26"/>
              </w:rPr>
            </w:pPr>
            <w:r>
              <w:rPr>
                <w:b/>
                <w:sz w:val="26"/>
                <w:szCs w:val="26"/>
              </w:rPr>
              <w:t xml:space="preserve">                               </w:t>
            </w:r>
            <w:r w:rsidRPr="00801CDA">
              <w:rPr>
                <w:b/>
                <w:sz w:val="26"/>
                <w:szCs w:val="26"/>
              </w:rPr>
              <w:t>М.П.</w:t>
            </w: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contextualSpacing/>
              <w:jc w:val="both"/>
              <w:rPr>
                <w:b/>
                <w:sz w:val="26"/>
                <w:szCs w:val="26"/>
              </w:rPr>
            </w:pPr>
          </w:p>
          <w:p w:rsidR="001161DF" w:rsidRDefault="001161DF" w:rsidP="003D758C">
            <w:pPr>
              <w:ind w:left="-709" w:firstLine="709"/>
              <w:jc w:val="both"/>
              <w:rPr>
                <w:sz w:val="26"/>
                <w:szCs w:val="26"/>
              </w:rPr>
            </w:pPr>
            <w:r>
              <w:rPr>
                <w:sz w:val="26"/>
                <w:szCs w:val="26"/>
              </w:rPr>
              <w:t xml:space="preserve">             </w:t>
            </w:r>
          </w:p>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bl>
    <w:p w:rsidR="001161DF" w:rsidRPr="00BA261D" w:rsidRDefault="001161DF" w:rsidP="001161DF">
      <w:pPr>
        <w:ind w:left="-709" w:firstLine="709"/>
        <w:contextualSpacing/>
        <w:jc w:val="right"/>
        <w:rPr>
          <w:b/>
        </w:rPr>
      </w:pPr>
      <w:r>
        <w:rPr>
          <w:sz w:val="26"/>
          <w:szCs w:val="26"/>
        </w:rPr>
        <w:br w:type="page"/>
      </w:r>
      <w:r w:rsidRPr="00BA261D" w:rsidDel="00C249ED">
        <w:rPr>
          <w:b/>
        </w:rPr>
        <w:t xml:space="preserve"> </w:t>
      </w:r>
      <w:r w:rsidRPr="00BA261D">
        <w:rPr>
          <w:b/>
        </w:rPr>
        <w:t>Приложение № 2</w:t>
      </w:r>
    </w:p>
    <w:p w:rsidR="001161DF" w:rsidRPr="00BA261D" w:rsidRDefault="001161DF" w:rsidP="001161DF">
      <w:pPr>
        <w:ind w:left="-709" w:firstLine="709"/>
        <w:jc w:val="right"/>
        <w:rPr>
          <w:b/>
        </w:rPr>
      </w:pPr>
      <w:r w:rsidRPr="00BA261D">
        <w:rPr>
          <w:b/>
        </w:rPr>
        <w:t xml:space="preserve">к Договору № _______________________ </w:t>
      </w:r>
    </w:p>
    <w:p w:rsidR="001161DF" w:rsidRPr="00BA261D" w:rsidRDefault="001161DF" w:rsidP="001161DF">
      <w:pPr>
        <w:autoSpaceDE w:val="0"/>
        <w:autoSpaceDN w:val="0"/>
        <w:adjustRightInd w:val="0"/>
        <w:spacing w:after="240"/>
        <w:ind w:left="-709" w:firstLine="709"/>
        <w:contextualSpacing/>
        <w:jc w:val="center"/>
        <w:rPr>
          <w:b/>
        </w:rPr>
      </w:pPr>
      <w:r>
        <w:rPr>
          <w:b/>
        </w:rPr>
        <w:t xml:space="preserve">                                                                                     </w:t>
      </w:r>
      <w:r w:rsidRPr="00BA261D">
        <w:rPr>
          <w:b/>
        </w:rPr>
        <w:t xml:space="preserve">на техническое обслуживание лифтов </w:t>
      </w:r>
      <w:r w:rsidRPr="00BA261D">
        <w:rPr>
          <w:b/>
        </w:rPr>
        <w:br/>
      </w:r>
      <w:r>
        <w:rPr>
          <w:b/>
        </w:rPr>
        <w:t xml:space="preserve">                                                                                                </w:t>
      </w:r>
    </w:p>
    <w:p w:rsidR="001161DF" w:rsidRPr="00BA261D" w:rsidRDefault="001161DF" w:rsidP="001161DF">
      <w:pPr>
        <w:ind w:left="-709" w:firstLine="709"/>
        <w:jc w:val="both"/>
        <w:rPr>
          <w:b/>
        </w:rPr>
      </w:pPr>
    </w:p>
    <w:p w:rsidR="001161DF" w:rsidRPr="00F00903" w:rsidRDefault="001161DF" w:rsidP="00A63903">
      <w:pPr>
        <w:ind w:left="-709" w:firstLine="709"/>
        <w:jc w:val="center"/>
        <w:rPr>
          <w:b/>
          <w:sz w:val="26"/>
          <w:szCs w:val="26"/>
        </w:rPr>
      </w:pPr>
      <w:r w:rsidRPr="00F00903">
        <w:rPr>
          <w:b/>
          <w:sz w:val="26"/>
          <w:szCs w:val="26"/>
        </w:rPr>
        <w:t>Перечень ремонтных, аварийных работ Оборудования.</w:t>
      </w:r>
    </w:p>
    <w:p w:rsidR="001161DF" w:rsidRDefault="001161DF" w:rsidP="001161DF">
      <w:pPr>
        <w:ind w:left="-709" w:firstLine="709"/>
        <w:jc w:val="both"/>
        <w:rPr>
          <w:b/>
          <w:sz w:val="26"/>
          <w:szCs w:val="26"/>
        </w:rPr>
      </w:pPr>
    </w:p>
    <w:p w:rsidR="001161DF" w:rsidRPr="00E815F8" w:rsidRDefault="001161DF" w:rsidP="001161DF">
      <w:pPr>
        <w:ind w:left="-709" w:firstLine="709"/>
        <w:jc w:val="both"/>
        <w:rPr>
          <w:b/>
          <w:sz w:val="26"/>
          <w:szCs w:val="26"/>
        </w:rPr>
      </w:pPr>
      <w:r w:rsidRPr="00E815F8">
        <w:rPr>
          <w:b/>
          <w:sz w:val="26"/>
          <w:szCs w:val="26"/>
        </w:rPr>
        <w:t>1. Перечень ремонтных, аварийных работ:</w:t>
      </w:r>
    </w:p>
    <w:p w:rsidR="001161DF" w:rsidRDefault="001161DF" w:rsidP="001161DF">
      <w:pPr>
        <w:ind w:left="-709" w:firstLine="709"/>
        <w:jc w:val="both"/>
        <w:rPr>
          <w:sz w:val="26"/>
          <w:szCs w:val="26"/>
        </w:rPr>
      </w:pPr>
      <w:r>
        <w:rPr>
          <w:b/>
          <w:sz w:val="26"/>
          <w:szCs w:val="26"/>
        </w:rPr>
        <w:t xml:space="preserve">- </w:t>
      </w:r>
      <w:r w:rsidR="005617A8">
        <w:rPr>
          <w:sz w:val="26"/>
          <w:szCs w:val="26"/>
        </w:rPr>
        <w:t>Поставка и з</w:t>
      </w:r>
      <w:r w:rsidRPr="00591F53">
        <w:rPr>
          <w:sz w:val="26"/>
          <w:szCs w:val="26"/>
        </w:rPr>
        <w:t>амена электронных плат и электронных элементов лифта</w:t>
      </w:r>
      <w:r>
        <w:rPr>
          <w:sz w:val="26"/>
          <w:szCs w:val="26"/>
        </w:rPr>
        <w:t xml:space="preserve"> с последующей пуско-наладкой;</w:t>
      </w:r>
    </w:p>
    <w:p w:rsidR="001161DF" w:rsidRDefault="001161DF" w:rsidP="001161DF">
      <w:pPr>
        <w:ind w:left="-709" w:firstLine="709"/>
        <w:jc w:val="both"/>
        <w:rPr>
          <w:sz w:val="26"/>
          <w:szCs w:val="26"/>
        </w:rPr>
      </w:pPr>
      <w:r>
        <w:rPr>
          <w:sz w:val="26"/>
          <w:szCs w:val="26"/>
        </w:rPr>
        <w:t xml:space="preserve">-  </w:t>
      </w:r>
      <w:r w:rsidR="005617A8" w:rsidRPr="005617A8">
        <w:rPr>
          <w:sz w:val="26"/>
          <w:szCs w:val="26"/>
        </w:rPr>
        <w:t>Поставка и замена</w:t>
      </w:r>
      <w:r w:rsidRPr="008530E4">
        <w:rPr>
          <w:sz w:val="26"/>
          <w:szCs w:val="26"/>
        </w:rPr>
        <w:t xml:space="preserve"> системы управления лифта;</w:t>
      </w:r>
    </w:p>
    <w:p w:rsidR="001161DF" w:rsidRPr="005617A8" w:rsidRDefault="001161DF" w:rsidP="001161DF">
      <w:pPr>
        <w:pStyle w:val="aff1"/>
        <w:tabs>
          <w:tab w:val="left" w:pos="284"/>
        </w:tabs>
        <w:ind w:left="-709" w:firstLine="709"/>
        <w:jc w:val="both"/>
        <w:rPr>
          <w:i w:val="0"/>
        </w:rPr>
      </w:pPr>
      <w:r>
        <w:rPr>
          <w:b/>
        </w:rPr>
        <w:t xml:space="preserve">- </w:t>
      </w:r>
      <w:r w:rsidR="005617A8" w:rsidRPr="005617A8">
        <w:rPr>
          <w:i w:val="0"/>
        </w:rPr>
        <w:t>Поставка и замена</w:t>
      </w:r>
      <w:r w:rsidRPr="005617A8">
        <w:rPr>
          <w:i w:val="0"/>
        </w:rPr>
        <w:t xml:space="preserve"> устройств безопасности лифта (буфер кабины и противовеса, ограничитель скорости и его канат, ловители, электромагнитный тормоз, устройство крепления канатов);</w:t>
      </w:r>
    </w:p>
    <w:p w:rsidR="001161DF" w:rsidRPr="005617A8" w:rsidRDefault="001161DF" w:rsidP="001161DF">
      <w:pPr>
        <w:pStyle w:val="aff1"/>
        <w:tabs>
          <w:tab w:val="left" w:pos="478"/>
        </w:tabs>
        <w:ind w:left="-709" w:firstLine="709"/>
        <w:jc w:val="both"/>
        <w:rPr>
          <w:i w:val="0"/>
        </w:rPr>
      </w:pPr>
      <w:r w:rsidRPr="005617A8">
        <w:rPr>
          <w:i w:val="0"/>
        </w:rPr>
        <w:t xml:space="preserve">- </w:t>
      </w:r>
      <w:r w:rsidR="005617A8">
        <w:rPr>
          <w:i w:val="0"/>
        </w:rPr>
        <w:t xml:space="preserve"> </w:t>
      </w:r>
      <w:r w:rsidR="005617A8" w:rsidRPr="005617A8">
        <w:rPr>
          <w:i w:val="0"/>
        </w:rPr>
        <w:t>Поставка и замена</w:t>
      </w:r>
      <w:r w:rsidRPr="005617A8">
        <w:rPr>
          <w:i w:val="0"/>
        </w:rPr>
        <w:t xml:space="preserve"> подъемного механизма, тяговых элементов, канатоведущего шкива или барабана трения лифта с электрическим приводом (лебедка; тяговые канаты, канатоведущий шкив двигателя лифта);</w:t>
      </w:r>
    </w:p>
    <w:p w:rsidR="001161DF" w:rsidRPr="005617A8" w:rsidRDefault="001161DF" w:rsidP="001161DF">
      <w:pPr>
        <w:pStyle w:val="aff1"/>
        <w:tabs>
          <w:tab w:val="left" w:pos="478"/>
        </w:tabs>
        <w:ind w:left="-709" w:firstLine="709"/>
        <w:jc w:val="both"/>
        <w:rPr>
          <w:i w:val="0"/>
        </w:rPr>
      </w:pPr>
      <w:r w:rsidRPr="005617A8">
        <w:rPr>
          <w:i w:val="0"/>
        </w:rPr>
        <w:t xml:space="preserve">- </w:t>
      </w:r>
      <w:r w:rsidR="005617A8" w:rsidRPr="005617A8">
        <w:rPr>
          <w:i w:val="0"/>
        </w:rPr>
        <w:t>Поставка и замена</w:t>
      </w:r>
      <w:r w:rsidRPr="005617A8">
        <w:rPr>
          <w:i w:val="0"/>
        </w:rPr>
        <w:t xml:space="preserve"> гидроагрегата, гидроцилиндра, трубопроводов лифта с гидравлическим приводом;</w:t>
      </w:r>
    </w:p>
    <w:p w:rsidR="001161DF" w:rsidRPr="005617A8" w:rsidRDefault="001161DF" w:rsidP="001161DF">
      <w:pPr>
        <w:pStyle w:val="aff1"/>
        <w:tabs>
          <w:tab w:val="left" w:pos="142"/>
        </w:tabs>
        <w:ind w:left="-709" w:firstLine="709"/>
        <w:jc w:val="both"/>
        <w:rPr>
          <w:i w:val="0"/>
        </w:rPr>
      </w:pPr>
      <w:r w:rsidRPr="005617A8">
        <w:rPr>
          <w:i w:val="0"/>
        </w:rPr>
        <w:t xml:space="preserve">- </w:t>
      </w:r>
      <w:r w:rsidR="005617A8" w:rsidRPr="005617A8">
        <w:rPr>
          <w:i w:val="0"/>
        </w:rPr>
        <w:t xml:space="preserve">Поставка и замена </w:t>
      </w:r>
      <w:r w:rsidRPr="005617A8">
        <w:rPr>
          <w:i w:val="0"/>
        </w:rPr>
        <w:t>несущих (ответственных) металлоконструкций кабины, противовеса, уравновешивающего устройства;</w:t>
      </w:r>
    </w:p>
    <w:p w:rsidR="001161DF" w:rsidRPr="0068366C" w:rsidRDefault="001161DF" w:rsidP="001161DF">
      <w:pPr>
        <w:ind w:left="-709" w:firstLine="709"/>
        <w:jc w:val="both"/>
        <w:rPr>
          <w:sz w:val="26"/>
          <w:szCs w:val="26"/>
        </w:rPr>
      </w:pPr>
      <w:r w:rsidRPr="0068366C">
        <w:rPr>
          <w:sz w:val="26"/>
          <w:szCs w:val="26"/>
        </w:rPr>
        <w:t>-</w:t>
      </w:r>
      <w:r>
        <w:rPr>
          <w:sz w:val="26"/>
          <w:szCs w:val="26"/>
        </w:rPr>
        <w:t xml:space="preserve">  </w:t>
      </w:r>
      <w:r w:rsidR="005617A8" w:rsidRPr="005617A8">
        <w:rPr>
          <w:sz w:val="26"/>
          <w:szCs w:val="26"/>
        </w:rPr>
        <w:t>Поставка и замена</w:t>
      </w:r>
      <w:r>
        <w:rPr>
          <w:sz w:val="26"/>
          <w:szCs w:val="26"/>
        </w:rPr>
        <w:t xml:space="preserve"> </w:t>
      </w:r>
      <w:r w:rsidRPr="0068366C">
        <w:rPr>
          <w:sz w:val="26"/>
          <w:szCs w:val="26"/>
        </w:rPr>
        <w:t>купе кабины, стены купе кабины, напольное покрытие, потолок и другие декоративные элементы внутри кабины;</w:t>
      </w:r>
    </w:p>
    <w:p w:rsidR="001161DF" w:rsidRPr="0068366C" w:rsidRDefault="001161DF" w:rsidP="001161DF">
      <w:pPr>
        <w:ind w:left="-709" w:firstLine="709"/>
        <w:jc w:val="both"/>
        <w:rPr>
          <w:sz w:val="26"/>
          <w:szCs w:val="26"/>
        </w:rPr>
      </w:pPr>
      <w:r w:rsidRPr="0068366C">
        <w:rPr>
          <w:sz w:val="26"/>
          <w:szCs w:val="26"/>
        </w:rPr>
        <w:t xml:space="preserve">- </w:t>
      </w:r>
      <w:r>
        <w:rPr>
          <w:sz w:val="26"/>
          <w:szCs w:val="26"/>
        </w:rPr>
        <w:t xml:space="preserve">  </w:t>
      </w:r>
      <w:r w:rsidR="005617A8" w:rsidRPr="005617A8">
        <w:rPr>
          <w:sz w:val="26"/>
          <w:szCs w:val="26"/>
        </w:rPr>
        <w:t>Поставка и замена</w:t>
      </w:r>
      <w:r>
        <w:rPr>
          <w:sz w:val="26"/>
          <w:szCs w:val="26"/>
        </w:rPr>
        <w:t xml:space="preserve"> створок</w:t>
      </w:r>
      <w:r w:rsidRPr="0068366C">
        <w:rPr>
          <w:sz w:val="26"/>
          <w:szCs w:val="26"/>
        </w:rPr>
        <w:t xml:space="preserve"> дверей шахты и кабины и элементы порталов;</w:t>
      </w:r>
    </w:p>
    <w:p w:rsidR="001161DF" w:rsidRDefault="001161DF" w:rsidP="001161DF">
      <w:pPr>
        <w:ind w:left="-709" w:firstLine="709"/>
        <w:jc w:val="both"/>
        <w:rPr>
          <w:sz w:val="26"/>
          <w:szCs w:val="26"/>
        </w:rPr>
      </w:pPr>
    </w:p>
    <w:p w:rsidR="001161DF" w:rsidRDefault="001161DF" w:rsidP="001161DF">
      <w:pPr>
        <w:ind w:left="-709" w:firstLine="709"/>
        <w:jc w:val="both"/>
        <w:rPr>
          <w:color w:val="000000"/>
          <w:sz w:val="26"/>
          <w:szCs w:val="26"/>
        </w:rPr>
      </w:pPr>
      <w:r w:rsidRPr="00A7546F">
        <w:rPr>
          <w:sz w:val="26"/>
          <w:szCs w:val="26"/>
        </w:rPr>
        <w:t xml:space="preserve">2. </w:t>
      </w:r>
      <w:r>
        <w:rPr>
          <w:sz w:val="26"/>
          <w:szCs w:val="26"/>
        </w:rPr>
        <w:t>Прочие р</w:t>
      </w:r>
      <w:r w:rsidRPr="00A7546F">
        <w:rPr>
          <w:sz w:val="26"/>
          <w:szCs w:val="26"/>
        </w:rPr>
        <w:t>аботы</w:t>
      </w:r>
      <w:r>
        <w:rPr>
          <w:sz w:val="26"/>
          <w:szCs w:val="26"/>
        </w:rPr>
        <w:t>,</w:t>
      </w:r>
      <w:r w:rsidRPr="00A7546F">
        <w:rPr>
          <w:sz w:val="26"/>
          <w:szCs w:val="26"/>
        </w:rPr>
        <w:t xml:space="preserve"> не указанные в п. 1 настоящего Приложения</w:t>
      </w:r>
      <w:r>
        <w:rPr>
          <w:sz w:val="26"/>
          <w:szCs w:val="26"/>
        </w:rPr>
        <w:t>,</w:t>
      </w:r>
      <w:r w:rsidRPr="00A7546F">
        <w:rPr>
          <w:sz w:val="26"/>
          <w:szCs w:val="26"/>
        </w:rPr>
        <w:t xml:space="preserve"> выполняются </w:t>
      </w:r>
      <w:r>
        <w:rPr>
          <w:sz w:val="26"/>
          <w:szCs w:val="26"/>
        </w:rPr>
        <w:t>в рамках</w:t>
      </w:r>
      <w:r>
        <w:rPr>
          <w:color w:val="000000"/>
          <w:sz w:val="26"/>
          <w:szCs w:val="26"/>
        </w:rPr>
        <w:t xml:space="preserve"> технического </w:t>
      </w:r>
      <w:r w:rsidRPr="00A7546F">
        <w:rPr>
          <w:color w:val="000000"/>
          <w:sz w:val="26"/>
          <w:szCs w:val="26"/>
        </w:rPr>
        <w:t>обслуживания лифтов.</w:t>
      </w: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sz w:val="26"/>
          <w:szCs w:val="26"/>
        </w:rPr>
      </w:pPr>
    </w:p>
    <w:tbl>
      <w:tblPr>
        <w:tblW w:w="0" w:type="auto"/>
        <w:tblLook w:val="04A0" w:firstRow="1" w:lastRow="0" w:firstColumn="1" w:lastColumn="0" w:noHBand="0" w:noVBand="1"/>
      </w:tblPr>
      <w:tblGrid>
        <w:gridCol w:w="4861"/>
        <w:gridCol w:w="4778"/>
      </w:tblGrid>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Default="001161DF" w:rsidP="003D758C">
            <w:pPr>
              <w:ind w:left="-709" w:firstLine="709"/>
              <w:jc w:val="both"/>
              <w:rPr>
                <w:b/>
                <w:sz w:val="26"/>
                <w:szCs w:val="26"/>
              </w:rPr>
            </w:pPr>
            <w:r>
              <w:rPr>
                <w:b/>
                <w:sz w:val="26"/>
                <w:szCs w:val="26"/>
              </w:rPr>
              <w:t xml:space="preserve">                  </w:t>
            </w:r>
          </w:p>
          <w:p w:rsidR="001161DF" w:rsidRPr="00801CDA" w:rsidRDefault="001161DF" w:rsidP="003D758C">
            <w:pPr>
              <w:ind w:left="-709" w:firstLine="709"/>
              <w:jc w:val="both"/>
              <w:rPr>
                <w:b/>
                <w:sz w:val="26"/>
                <w:szCs w:val="26"/>
              </w:rPr>
            </w:pPr>
            <w:r w:rsidRPr="00801CDA">
              <w:rPr>
                <w:b/>
                <w:sz w:val="26"/>
                <w:szCs w:val="26"/>
              </w:rPr>
              <w:t xml:space="preserve">           ЗАКАЗЧИК:            </w:t>
            </w:r>
          </w:p>
          <w:p w:rsidR="001161DF" w:rsidRDefault="001161DF" w:rsidP="003D758C">
            <w:pPr>
              <w:jc w:val="both"/>
              <w:rPr>
                <w:b/>
                <w:sz w:val="26"/>
                <w:szCs w:val="26"/>
              </w:rPr>
            </w:pPr>
            <w:r>
              <w:rPr>
                <w:b/>
                <w:sz w:val="26"/>
                <w:szCs w:val="26"/>
              </w:rPr>
              <w:t>Ге</w:t>
            </w:r>
            <w:r w:rsidRPr="00801CDA">
              <w:rPr>
                <w:b/>
                <w:sz w:val="26"/>
                <w:szCs w:val="26"/>
              </w:rPr>
              <w:t>неральн</w:t>
            </w:r>
            <w:r>
              <w:rPr>
                <w:b/>
                <w:sz w:val="26"/>
                <w:szCs w:val="26"/>
              </w:rPr>
              <w:t xml:space="preserve">ый </w:t>
            </w:r>
            <w:r w:rsidRPr="00801CDA">
              <w:rPr>
                <w:b/>
                <w:sz w:val="26"/>
                <w:szCs w:val="26"/>
              </w:rPr>
              <w:t>директор</w:t>
            </w:r>
          </w:p>
          <w:p w:rsidR="001161DF" w:rsidRDefault="001161DF" w:rsidP="003D758C">
            <w:pPr>
              <w:jc w:val="both"/>
              <w:rPr>
                <w:b/>
                <w:sz w:val="26"/>
                <w:szCs w:val="26"/>
              </w:rPr>
            </w:pPr>
            <w:r>
              <w:rPr>
                <w:b/>
                <w:sz w:val="26"/>
                <w:szCs w:val="26"/>
              </w:rPr>
              <w:t>ПАО «Башинформсвязь»</w:t>
            </w:r>
          </w:p>
          <w:p w:rsidR="001161DF" w:rsidRPr="00801CDA" w:rsidRDefault="001161DF" w:rsidP="003D758C">
            <w:pPr>
              <w:jc w:val="both"/>
              <w:rPr>
                <w:b/>
                <w:sz w:val="26"/>
                <w:szCs w:val="26"/>
              </w:rPr>
            </w:pPr>
          </w:p>
          <w:p w:rsidR="001161DF" w:rsidRDefault="001161DF" w:rsidP="00A63903">
            <w:pPr>
              <w:jc w:val="both"/>
              <w:rPr>
                <w:b/>
                <w:sz w:val="26"/>
                <w:szCs w:val="26"/>
              </w:rPr>
            </w:pPr>
            <w:r w:rsidRPr="00801CDA">
              <w:rPr>
                <w:b/>
                <w:sz w:val="26"/>
                <w:szCs w:val="26"/>
              </w:rPr>
              <w:t>____________/</w:t>
            </w:r>
            <w:r>
              <w:rPr>
                <w:b/>
                <w:sz w:val="26"/>
                <w:szCs w:val="26"/>
              </w:rPr>
              <w:t>Долгоаршинных</w:t>
            </w:r>
            <w:r w:rsidRPr="00801CDA">
              <w:rPr>
                <w:b/>
                <w:sz w:val="26"/>
                <w:szCs w:val="26"/>
              </w:rPr>
              <w:t xml:space="preserve"> </w:t>
            </w:r>
            <w:r>
              <w:rPr>
                <w:b/>
                <w:sz w:val="26"/>
                <w:szCs w:val="26"/>
              </w:rPr>
              <w:t>М.</w:t>
            </w:r>
            <w:r w:rsidRPr="00801CDA">
              <w:rPr>
                <w:b/>
                <w:sz w:val="26"/>
                <w:szCs w:val="26"/>
              </w:rPr>
              <w:t xml:space="preserve"> </w:t>
            </w:r>
            <w:r>
              <w:rPr>
                <w:b/>
                <w:sz w:val="26"/>
                <w:szCs w:val="26"/>
              </w:rPr>
              <w:t>Г</w:t>
            </w:r>
            <w:r w:rsidRPr="00801CDA">
              <w:rPr>
                <w:b/>
                <w:sz w:val="26"/>
                <w:szCs w:val="26"/>
              </w:rPr>
              <w:t>.</w:t>
            </w:r>
            <w:r>
              <w:rPr>
                <w:b/>
                <w:sz w:val="26"/>
                <w:szCs w:val="26"/>
              </w:rPr>
              <w:t>/</w:t>
            </w:r>
            <w:r w:rsidRPr="00801CDA">
              <w:rPr>
                <w:b/>
                <w:sz w:val="26"/>
                <w:szCs w:val="26"/>
              </w:rPr>
              <w:t xml:space="preserve"> </w:t>
            </w:r>
          </w:p>
          <w:p w:rsidR="001161DF" w:rsidRPr="00801CDA" w:rsidRDefault="001161DF" w:rsidP="003D758C">
            <w:pPr>
              <w:ind w:left="-709" w:firstLine="709"/>
              <w:jc w:val="both"/>
              <w:rPr>
                <w:b/>
                <w:sz w:val="26"/>
                <w:szCs w:val="26"/>
              </w:rPr>
            </w:pPr>
            <w:r w:rsidRPr="00801CDA">
              <w:rPr>
                <w:b/>
                <w:sz w:val="26"/>
                <w:szCs w:val="26"/>
              </w:rPr>
              <w:t xml:space="preserve"> </w:t>
            </w:r>
          </w:p>
          <w:p w:rsidR="001161DF" w:rsidRPr="00801CDA" w:rsidRDefault="001161DF" w:rsidP="003D758C">
            <w:pPr>
              <w:ind w:left="-709" w:firstLine="709"/>
              <w:jc w:val="both"/>
              <w:rPr>
                <w:b/>
                <w:sz w:val="26"/>
                <w:szCs w:val="26"/>
              </w:rPr>
            </w:pPr>
            <w:r w:rsidRPr="00801CDA">
              <w:rPr>
                <w:b/>
                <w:sz w:val="26"/>
                <w:szCs w:val="26"/>
              </w:rPr>
              <w:t xml:space="preserve">                       М.П.</w:t>
            </w:r>
          </w:p>
          <w:p w:rsidR="001161DF" w:rsidRDefault="001161DF" w:rsidP="003D758C">
            <w:pPr>
              <w:ind w:left="-709" w:firstLine="709"/>
              <w:jc w:val="both"/>
              <w:rPr>
                <w:b/>
                <w:sz w:val="26"/>
                <w:szCs w:val="26"/>
              </w:rPr>
            </w:pPr>
          </w:p>
          <w:p w:rsidR="001161DF" w:rsidRPr="0021534C" w:rsidRDefault="001161DF" w:rsidP="003D758C">
            <w:pPr>
              <w:ind w:left="-709"/>
              <w:jc w:val="both"/>
              <w:rPr>
                <w:sz w:val="26"/>
                <w:szCs w:val="26"/>
              </w:rPr>
            </w:pPr>
            <w:r>
              <w:rPr>
                <w:b/>
                <w:sz w:val="26"/>
                <w:szCs w:val="26"/>
              </w:rPr>
              <w:t xml:space="preserve">         </w:t>
            </w:r>
            <w:r w:rsidRPr="00801CDA">
              <w:rPr>
                <w:b/>
                <w:sz w:val="26"/>
                <w:szCs w:val="26"/>
              </w:rPr>
              <w:t xml:space="preserve"> </w:t>
            </w:r>
          </w:p>
        </w:tc>
        <w:tc>
          <w:tcPr>
            <w:tcW w:w="4928" w:type="dxa"/>
          </w:tcPr>
          <w:p w:rsidR="001161DF" w:rsidRDefault="001161DF" w:rsidP="003D758C">
            <w:pPr>
              <w:ind w:left="-709" w:firstLine="709"/>
              <w:rPr>
                <w:b/>
                <w:sz w:val="26"/>
                <w:szCs w:val="26"/>
              </w:rPr>
            </w:pPr>
            <w:r>
              <w:rPr>
                <w:b/>
                <w:sz w:val="26"/>
                <w:szCs w:val="26"/>
              </w:rPr>
              <w:t xml:space="preserve">                     </w:t>
            </w:r>
          </w:p>
          <w:p w:rsidR="001161DF" w:rsidRPr="00801CDA" w:rsidRDefault="001161DF" w:rsidP="00A63903">
            <w:pPr>
              <w:ind w:left="-709" w:firstLine="709"/>
              <w:jc w:val="center"/>
              <w:rPr>
                <w:b/>
                <w:sz w:val="26"/>
                <w:szCs w:val="26"/>
              </w:rPr>
            </w:pPr>
            <w:r>
              <w:rPr>
                <w:b/>
                <w:sz w:val="26"/>
                <w:szCs w:val="26"/>
              </w:rPr>
              <w:t>ИСПОЛНИТЕЛЬ:</w:t>
            </w:r>
          </w:p>
          <w:p w:rsidR="001161DF" w:rsidRDefault="001161DF" w:rsidP="003D758C">
            <w:pPr>
              <w:ind w:left="-709" w:firstLine="709"/>
              <w:rPr>
                <w:b/>
                <w:sz w:val="26"/>
                <w:szCs w:val="26"/>
              </w:rPr>
            </w:pPr>
            <w:r w:rsidRPr="00801CDA">
              <w:rPr>
                <w:b/>
                <w:sz w:val="26"/>
                <w:szCs w:val="26"/>
              </w:rPr>
              <w:t xml:space="preserve">                     </w:t>
            </w:r>
          </w:p>
          <w:p w:rsidR="001161DF" w:rsidRDefault="001161DF" w:rsidP="003D758C">
            <w:pPr>
              <w:ind w:left="-709" w:firstLine="709"/>
              <w:rPr>
                <w:b/>
                <w:sz w:val="26"/>
                <w:szCs w:val="26"/>
              </w:rPr>
            </w:pPr>
          </w:p>
          <w:p w:rsidR="001161DF" w:rsidRPr="00801CDA" w:rsidRDefault="001161DF" w:rsidP="003D758C">
            <w:pPr>
              <w:ind w:left="-709" w:firstLine="709"/>
              <w:rPr>
                <w:b/>
                <w:sz w:val="26"/>
                <w:szCs w:val="26"/>
              </w:rPr>
            </w:pPr>
          </w:p>
          <w:p w:rsidR="001161DF" w:rsidRDefault="001161DF" w:rsidP="003D758C">
            <w:pPr>
              <w:ind w:left="-709" w:firstLine="709"/>
              <w:contextualSpacing/>
              <w:jc w:val="both"/>
              <w:rPr>
                <w:b/>
                <w:sz w:val="26"/>
                <w:szCs w:val="26"/>
              </w:rPr>
            </w:pPr>
            <w:r w:rsidRPr="00801CDA">
              <w:rPr>
                <w:b/>
                <w:sz w:val="26"/>
                <w:szCs w:val="26"/>
              </w:rPr>
              <w:t xml:space="preserve">            </w:t>
            </w:r>
            <w:r>
              <w:rPr>
                <w:b/>
                <w:sz w:val="26"/>
                <w:szCs w:val="26"/>
              </w:rPr>
              <w:t xml:space="preserve">  </w:t>
            </w:r>
            <w:r w:rsidRPr="00801CDA">
              <w:rPr>
                <w:b/>
                <w:sz w:val="26"/>
                <w:szCs w:val="26"/>
              </w:rPr>
              <w:t>__</w:t>
            </w:r>
            <w:r>
              <w:rPr>
                <w:b/>
                <w:sz w:val="26"/>
                <w:szCs w:val="26"/>
              </w:rPr>
              <w:t>_____</w:t>
            </w:r>
            <w:r w:rsidR="005617A8">
              <w:rPr>
                <w:b/>
                <w:sz w:val="26"/>
                <w:szCs w:val="26"/>
              </w:rPr>
              <w:t>______</w:t>
            </w:r>
            <w:r>
              <w:rPr>
                <w:b/>
                <w:sz w:val="26"/>
                <w:szCs w:val="26"/>
              </w:rPr>
              <w:t>____</w:t>
            </w:r>
            <w:r w:rsidRPr="00801CDA">
              <w:rPr>
                <w:b/>
                <w:sz w:val="26"/>
                <w:szCs w:val="26"/>
              </w:rPr>
              <w:t>_/</w:t>
            </w:r>
            <w:r>
              <w:rPr>
                <w:b/>
                <w:sz w:val="26"/>
                <w:szCs w:val="26"/>
              </w:rPr>
              <w:t xml:space="preserve">                   / </w:t>
            </w:r>
          </w:p>
          <w:p w:rsidR="001161DF" w:rsidRDefault="001161DF" w:rsidP="003D758C">
            <w:pPr>
              <w:ind w:left="-709" w:firstLine="709"/>
              <w:contextualSpacing/>
              <w:jc w:val="both"/>
              <w:rPr>
                <w:b/>
                <w:sz w:val="26"/>
                <w:szCs w:val="26"/>
              </w:rPr>
            </w:pPr>
          </w:p>
          <w:p w:rsidR="001161DF" w:rsidRPr="004971A2" w:rsidRDefault="001161DF" w:rsidP="003D758C">
            <w:pPr>
              <w:ind w:left="-709" w:firstLine="709"/>
              <w:jc w:val="both"/>
              <w:rPr>
                <w:sz w:val="26"/>
                <w:szCs w:val="26"/>
              </w:rPr>
            </w:pPr>
            <w:r>
              <w:rPr>
                <w:b/>
                <w:sz w:val="26"/>
                <w:szCs w:val="26"/>
              </w:rPr>
              <w:t xml:space="preserve">                               </w:t>
            </w:r>
            <w:r w:rsidRPr="00801CDA">
              <w:rPr>
                <w:b/>
                <w:sz w:val="26"/>
                <w:szCs w:val="26"/>
              </w:rPr>
              <w:t>М.П.</w:t>
            </w:r>
          </w:p>
        </w:tc>
      </w:tr>
    </w:tbl>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Pr="00BA261D" w:rsidRDefault="001161DF" w:rsidP="001161DF">
      <w:pPr>
        <w:ind w:left="-709" w:firstLine="709"/>
        <w:contextualSpacing/>
        <w:jc w:val="right"/>
        <w:rPr>
          <w:b/>
        </w:rPr>
      </w:pPr>
      <w:r w:rsidRPr="00BA261D">
        <w:rPr>
          <w:b/>
        </w:rPr>
        <w:t xml:space="preserve">Приложение № </w:t>
      </w:r>
      <w:r>
        <w:rPr>
          <w:b/>
        </w:rPr>
        <w:t>3</w:t>
      </w:r>
    </w:p>
    <w:p w:rsidR="001161DF" w:rsidRPr="00BA261D" w:rsidRDefault="001161DF" w:rsidP="001161DF">
      <w:pPr>
        <w:ind w:left="-709" w:firstLine="709"/>
        <w:jc w:val="right"/>
        <w:rPr>
          <w:b/>
        </w:rPr>
      </w:pPr>
      <w:r w:rsidRPr="00BA261D">
        <w:rPr>
          <w:b/>
        </w:rPr>
        <w:t xml:space="preserve">к Договору № _______________________ </w:t>
      </w:r>
    </w:p>
    <w:p w:rsidR="001161DF" w:rsidRPr="00BA261D" w:rsidRDefault="001161DF" w:rsidP="001161DF">
      <w:pPr>
        <w:autoSpaceDE w:val="0"/>
        <w:autoSpaceDN w:val="0"/>
        <w:adjustRightInd w:val="0"/>
        <w:spacing w:after="240"/>
        <w:ind w:left="-709" w:firstLine="709"/>
        <w:contextualSpacing/>
        <w:jc w:val="center"/>
        <w:rPr>
          <w:b/>
        </w:rPr>
      </w:pPr>
      <w:r>
        <w:rPr>
          <w:b/>
        </w:rPr>
        <w:t xml:space="preserve">                                                                                    </w:t>
      </w:r>
      <w:r w:rsidRPr="00BA261D">
        <w:rPr>
          <w:b/>
        </w:rPr>
        <w:t xml:space="preserve">на техническое обслуживание лифтов </w:t>
      </w:r>
      <w:r w:rsidRPr="00BA261D">
        <w:rPr>
          <w:b/>
        </w:rPr>
        <w:br/>
      </w:r>
      <w:r>
        <w:rPr>
          <w:b/>
        </w:rPr>
        <w:t xml:space="preserve">                                                                                                </w:t>
      </w: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Pr="00FF5FA7" w:rsidRDefault="001161DF" w:rsidP="001161DF">
      <w:pPr>
        <w:ind w:left="-709" w:firstLine="709"/>
        <w:contextualSpacing/>
        <w:jc w:val="center"/>
        <w:rPr>
          <w:b/>
          <w:sz w:val="26"/>
          <w:szCs w:val="26"/>
        </w:rPr>
      </w:pPr>
      <w:r w:rsidRPr="00863C7B">
        <w:rPr>
          <w:b/>
          <w:color w:val="000000"/>
          <w:sz w:val="26"/>
          <w:szCs w:val="26"/>
        </w:rPr>
        <w:t>Акт выхода оборудования из строя от ________20__г.</w:t>
      </w:r>
    </w:p>
    <w:p w:rsidR="001161DF" w:rsidRPr="00FF5FA7" w:rsidRDefault="001161DF" w:rsidP="001161DF">
      <w:pPr>
        <w:ind w:left="-709" w:firstLine="709"/>
        <w:contextualSpacing/>
        <w:jc w:val="both"/>
        <w:rPr>
          <w:b/>
          <w:sz w:val="26"/>
          <w:szCs w:val="26"/>
        </w:rPr>
      </w:pPr>
    </w:p>
    <w:tbl>
      <w:tblPr>
        <w:tblW w:w="10247" w:type="dxa"/>
        <w:tblInd w:w="-459" w:type="dxa"/>
        <w:tblLook w:val="04A0" w:firstRow="1" w:lastRow="0" w:firstColumn="1" w:lastColumn="0" w:noHBand="0" w:noVBand="1"/>
      </w:tblPr>
      <w:tblGrid>
        <w:gridCol w:w="839"/>
        <w:gridCol w:w="1663"/>
        <w:gridCol w:w="1956"/>
        <w:gridCol w:w="1431"/>
        <w:gridCol w:w="2407"/>
        <w:gridCol w:w="1951"/>
      </w:tblGrid>
      <w:tr w:rsidR="001161DF" w:rsidRPr="00FF5FA7" w:rsidTr="003D758C">
        <w:trPr>
          <w:trHeight w:val="9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1DF" w:rsidRPr="00FF5FA7" w:rsidRDefault="001161DF" w:rsidP="003D758C">
            <w:pPr>
              <w:jc w:val="center"/>
              <w:rPr>
                <w:b/>
                <w:color w:val="000000"/>
                <w:sz w:val="26"/>
                <w:szCs w:val="26"/>
              </w:rPr>
            </w:pPr>
            <w:r w:rsidRPr="00FF5FA7">
              <w:rPr>
                <w:b/>
                <w:color w:val="000000"/>
                <w:sz w:val="26"/>
                <w:szCs w:val="26"/>
              </w:rPr>
              <w:t>№ п/п</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1161DF" w:rsidRPr="00FF5FA7" w:rsidRDefault="001161DF" w:rsidP="003D758C">
            <w:pPr>
              <w:jc w:val="center"/>
              <w:rPr>
                <w:b/>
                <w:color w:val="000000"/>
                <w:sz w:val="26"/>
                <w:szCs w:val="26"/>
              </w:rPr>
            </w:pPr>
            <w:r w:rsidRPr="00FF5FA7">
              <w:rPr>
                <w:b/>
                <w:color w:val="000000"/>
                <w:sz w:val="26"/>
                <w:szCs w:val="26"/>
              </w:rPr>
              <w:t xml:space="preserve">Адрес размещения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161DF" w:rsidRPr="00FF5FA7" w:rsidRDefault="001161DF" w:rsidP="003D758C">
            <w:pPr>
              <w:jc w:val="center"/>
              <w:rPr>
                <w:b/>
                <w:color w:val="000000"/>
                <w:sz w:val="26"/>
                <w:szCs w:val="26"/>
              </w:rPr>
            </w:pPr>
            <w:r w:rsidRPr="00FF5FA7">
              <w:rPr>
                <w:b/>
                <w:color w:val="000000"/>
                <w:sz w:val="26"/>
                <w:szCs w:val="26"/>
              </w:rPr>
              <w:t>Наименование лифтового оборудования</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1161DF" w:rsidRPr="00FF5FA7" w:rsidRDefault="001161DF" w:rsidP="003D758C">
            <w:pPr>
              <w:jc w:val="center"/>
              <w:rPr>
                <w:b/>
                <w:color w:val="000000"/>
                <w:sz w:val="26"/>
                <w:szCs w:val="26"/>
              </w:rPr>
            </w:pPr>
            <w:r w:rsidRPr="00FF5FA7">
              <w:rPr>
                <w:b/>
                <w:color w:val="000000"/>
                <w:sz w:val="26"/>
                <w:szCs w:val="26"/>
              </w:rPr>
              <w:t>Заводской номер</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1161DF" w:rsidRPr="00FF5FA7" w:rsidRDefault="001161DF" w:rsidP="003D758C">
            <w:pPr>
              <w:jc w:val="center"/>
              <w:rPr>
                <w:b/>
                <w:color w:val="000000"/>
                <w:sz w:val="26"/>
                <w:szCs w:val="26"/>
              </w:rPr>
            </w:pPr>
            <w:r w:rsidRPr="00FF5FA7">
              <w:rPr>
                <w:b/>
                <w:color w:val="000000"/>
                <w:sz w:val="26"/>
                <w:szCs w:val="26"/>
              </w:rPr>
              <w:t>Грузоподъемность</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1161DF" w:rsidRPr="00FF5FA7" w:rsidRDefault="001161DF" w:rsidP="003D758C">
            <w:pPr>
              <w:jc w:val="center"/>
              <w:rPr>
                <w:b/>
                <w:color w:val="000000"/>
                <w:sz w:val="26"/>
                <w:szCs w:val="26"/>
              </w:rPr>
            </w:pPr>
            <w:r w:rsidRPr="00FF5FA7">
              <w:rPr>
                <w:b/>
                <w:color w:val="000000"/>
                <w:sz w:val="26"/>
                <w:szCs w:val="26"/>
              </w:rPr>
              <w:t>Причина выхода из строя оборудования</w:t>
            </w:r>
          </w:p>
        </w:tc>
      </w:tr>
      <w:tr w:rsidR="001161DF" w:rsidRPr="006A6278" w:rsidTr="003D758C">
        <w:trPr>
          <w:trHeight w:val="150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161DF" w:rsidRPr="006A6278" w:rsidRDefault="001161DF" w:rsidP="003D758C">
            <w:pPr>
              <w:jc w:val="center"/>
              <w:rPr>
                <w:color w:val="000000"/>
                <w:sz w:val="26"/>
                <w:szCs w:val="26"/>
              </w:rPr>
            </w:pPr>
            <w:r w:rsidRPr="006A6278">
              <w:rPr>
                <w:color w:val="000000"/>
                <w:sz w:val="26"/>
                <w:szCs w:val="26"/>
              </w:rPr>
              <w:t> </w:t>
            </w:r>
          </w:p>
        </w:tc>
        <w:tc>
          <w:tcPr>
            <w:tcW w:w="1558" w:type="dxa"/>
            <w:tcBorders>
              <w:top w:val="nil"/>
              <w:left w:val="nil"/>
              <w:bottom w:val="single" w:sz="4" w:space="0" w:color="auto"/>
              <w:right w:val="single" w:sz="4" w:space="0" w:color="auto"/>
            </w:tcBorders>
            <w:shd w:val="clear" w:color="auto" w:fill="auto"/>
            <w:vAlign w:val="center"/>
            <w:hideMark/>
          </w:tcPr>
          <w:p w:rsidR="001161DF" w:rsidRPr="006A6278" w:rsidRDefault="001161DF" w:rsidP="003D758C">
            <w:pPr>
              <w:jc w:val="center"/>
              <w:rPr>
                <w:color w:val="000000"/>
                <w:sz w:val="26"/>
                <w:szCs w:val="26"/>
              </w:rPr>
            </w:pPr>
            <w:r w:rsidRPr="006A6278">
              <w:rPr>
                <w:color w:val="000000"/>
                <w:sz w:val="26"/>
                <w:szCs w:val="26"/>
              </w:rPr>
              <w:t> </w:t>
            </w:r>
          </w:p>
        </w:tc>
        <w:tc>
          <w:tcPr>
            <w:tcW w:w="1840" w:type="dxa"/>
            <w:tcBorders>
              <w:top w:val="nil"/>
              <w:left w:val="nil"/>
              <w:bottom w:val="single" w:sz="4" w:space="0" w:color="auto"/>
              <w:right w:val="single" w:sz="4" w:space="0" w:color="auto"/>
            </w:tcBorders>
            <w:shd w:val="clear" w:color="auto" w:fill="auto"/>
            <w:vAlign w:val="center"/>
            <w:hideMark/>
          </w:tcPr>
          <w:p w:rsidR="001161DF" w:rsidRPr="006A6278" w:rsidRDefault="001161DF" w:rsidP="003D758C">
            <w:pPr>
              <w:jc w:val="center"/>
              <w:rPr>
                <w:color w:val="000000"/>
                <w:sz w:val="26"/>
                <w:szCs w:val="26"/>
              </w:rPr>
            </w:pPr>
            <w:r w:rsidRPr="006A6278">
              <w:rPr>
                <w:color w:val="000000"/>
                <w:sz w:val="26"/>
                <w:szCs w:val="26"/>
              </w:rPr>
              <w:t> </w:t>
            </w:r>
          </w:p>
        </w:tc>
        <w:tc>
          <w:tcPr>
            <w:tcW w:w="1358" w:type="dxa"/>
            <w:tcBorders>
              <w:top w:val="nil"/>
              <w:left w:val="nil"/>
              <w:bottom w:val="single" w:sz="4" w:space="0" w:color="auto"/>
              <w:right w:val="single" w:sz="4" w:space="0" w:color="auto"/>
            </w:tcBorders>
            <w:shd w:val="clear" w:color="auto" w:fill="auto"/>
            <w:vAlign w:val="center"/>
            <w:hideMark/>
          </w:tcPr>
          <w:p w:rsidR="001161DF" w:rsidRPr="006A6278" w:rsidRDefault="001161DF" w:rsidP="003D758C">
            <w:pPr>
              <w:jc w:val="center"/>
              <w:rPr>
                <w:color w:val="000000"/>
                <w:sz w:val="26"/>
                <w:szCs w:val="26"/>
              </w:rPr>
            </w:pPr>
            <w:r w:rsidRPr="006A6278">
              <w:rPr>
                <w:color w:val="000000"/>
                <w:sz w:val="26"/>
                <w:szCs w:val="26"/>
              </w:rPr>
              <w:t> </w:t>
            </w:r>
          </w:p>
        </w:tc>
        <w:tc>
          <w:tcPr>
            <w:tcW w:w="2292" w:type="dxa"/>
            <w:tcBorders>
              <w:top w:val="nil"/>
              <w:left w:val="nil"/>
              <w:bottom w:val="single" w:sz="4" w:space="0" w:color="auto"/>
              <w:right w:val="single" w:sz="4" w:space="0" w:color="auto"/>
            </w:tcBorders>
            <w:shd w:val="clear" w:color="auto" w:fill="auto"/>
            <w:vAlign w:val="center"/>
            <w:hideMark/>
          </w:tcPr>
          <w:p w:rsidR="001161DF" w:rsidRPr="006A6278" w:rsidRDefault="001161DF" w:rsidP="003D758C">
            <w:pPr>
              <w:jc w:val="center"/>
              <w:rPr>
                <w:color w:val="000000"/>
                <w:sz w:val="26"/>
                <w:szCs w:val="26"/>
              </w:rPr>
            </w:pPr>
            <w:r w:rsidRPr="006A6278">
              <w:rPr>
                <w:color w:val="000000"/>
                <w:sz w:val="26"/>
                <w:szCs w:val="26"/>
              </w:rPr>
              <w:t> </w:t>
            </w:r>
          </w:p>
        </w:tc>
        <w:tc>
          <w:tcPr>
            <w:tcW w:w="2065" w:type="dxa"/>
            <w:tcBorders>
              <w:top w:val="nil"/>
              <w:left w:val="nil"/>
              <w:bottom w:val="single" w:sz="4" w:space="0" w:color="auto"/>
              <w:right w:val="single" w:sz="4" w:space="0" w:color="auto"/>
            </w:tcBorders>
            <w:shd w:val="clear" w:color="auto" w:fill="auto"/>
            <w:vAlign w:val="center"/>
            <w:hideMark/>
          </w:tcPr>
          <w:p w:rsidR="001161DF" w:rsidRPr="006A6278" w:rsidRDefault="001161DF" w:rsidP="003D758C">
            <w:pPr>
              <w:jc w:val="center"/>
              <w:rPr>
                <w:color w:val="000000"/>
                <w:sz w:val="26"/>
                <w:szCs w:val="26"/>
              </w:rPr>
            </w:pPr>
            <w:r w:rsidRPr="006A6278">
              <w:rPr>
                <w:color w:val="000000"/>
                <w:sz w:val="26"/>
                <w:szCs w:val="26"/>
              </w:rPr>
              <w:t> </w:t>
            </w:r>
          </w:p>
        </w:tc>
      </w:tr>
      <w:tr w:rsidR="001161DF" w:rsidRPr="006A6278" w:rsidTr="003D758C">
        <w:trPr>
          <w:trHeight w:val="330"/>
        </w:trPr>
        <w:tc>
          <w:tcPr>
            <w:tcW w:w="1134" w:type="dxa"/>
            <w:tcBorders>
              <w:top w:val="nil"/>
              <w:left w:val="nil"/>
              <w:bottom w:val="nil"/>
              <w:right w:val="nil"/>
            </w:tcBorders>
            <w:shd w:val="clear" w:color="auto" w:fill="auto"/>
            <w:vAlign w:val="center"/>
            <w:hideMark/>
          </w:tcPr>
          <w:p w:rsidR="001161DF" w:rsidRPr="006A6278" w:rsidRDefault="001161DF" w:rsidP="003D758C">
            <w:pPr>
              <w:jc w:val="center"/>
              <w:rPr>
                <w:color w:val="000000"/>
                <w:sz w:val="26"/>
                <w:szCs w:val="26"/>
              </w:rPr>
            </w:pPr>
          </w:p>
        </w:tc>
        <w:tc>
          <w:tcPr>
            <w:tcW w:w="1558" w:type="dxa"/>
            <w:tcBorders>
              <w:top w:val="nil"/>
              <w:left w:val="nil"/>
              <w:bottom w:val="nil"/>
              <w:right w:val="nil"/>
            </w:tcBorders>
            <w:shd w:val="clear" w:color="auto" w:fill="auto"/>
            <w:vAlign w:val="center"/>
            <w:hideMark/>
          </w:tcPr>
          <w:p w:rsidR="001161DF" w:rsidRPr="006A6278" w:rsidRDefault="001161DF" w:rsidP="003D758C">
            <w:pPr>
              <w:jc w:val="center"/>
            </w:pPr>
          </w:p>
        </w:tc>
        <w:tc>
          <w:tcPr>
            <w:tcW w:w="1840" w:type="dxa"/>
            <w:tcBorders>
              <w:top w:val="nil"/>
              <w:left w:val="nil"/>
              <w:bottom w:val="nil"/>
              <w:right w:val="nil"/>
            </w:tcBorders>
            <w:shd w:val="clear" w:color="auto" w:fill="auto"/>
            <w:vAlign w:val="center"/>
            <w:hideMark/>
          </w:tcPr>
          <w:p w:rsidR="001161DF" w:rsidRPr="006A6278" w:rsidRDefault="001161DF" w:rsidP="003D758C">
            <w:pPr>
              <w:jc w:val="center"/>
            </w:pPr>
          </w:p>
        </w:tc>
        <w:tc>
          <w:tcPr>
            <w:tcW w:w="1358" w:type="dxa"/>
            <w:tcBorders>
              <w:top w:val="nil"/>
              <w:left w:val="nil"/>
              <w:bottom w:val="nil"/>
              <w:right w:val="nil"/>
            </w:tcBorders>
            <w:shd w:val="clear" w:color="auto" w:fill="auto"/>
            <w:vAlign w:val="center"/>
            <w:hideMark/>
          </w:tcPr>
          <w:p w:rsidR="001161DF" w:rsidRPr="006A6278" w:rsidRDefault="001161DF" w:rsidP="003D758C">
            <w:pPr>
              <w:jc w:val="center"/>
            </w:pPr>
          </w:p>
        </w:tc>
        <w:tc>
          <w:tcPr>
            <w:tcW w:w="2292" w:type="dxa"/>
            <w:tcBorders>
              <w:top w:val="nil"/>
              <w:left w:val="nil"/>
              <w:bottom w:val="nil"/>
              <w:right w:val="nil"/>
            </w:tcBorders>
            <w:shd w:val="clear" w:color="auto" w:fill="auto"/>
            <w:vAlign w:val="center"/>
            <w:hideMark/>
          </w:tcPr>
          <w:p w:rsidR="001161DF" w:rsidRPr="006A6278" w:rsidRDefault="001161DF" w:rsidP="003D758C">
            <w:pPr>
              <w:jc w:val="center"/>
            </w:pPr>
          </w:p>
        </w:tc>
        <w:tc>
          <w:tcPr>
            <w:tcW w:w="2065" w:type="dxa"/>
            <w:tcBorders>
              <w:top w:val="nil"/>
              <w:left w:val="nil"/>
              <w:bottom w:val="nil"/>
              <w:right w:val="nil"/>
            </w:tcBorders>
            <w:shd w:val="clear" w:color="auto" w:fill="auto"/>
            <w:vAlign w:val="center"/>
            <w:hideMark/>
          </w:tcPr>
          <w:p w:rsidR="001161DF" w:rsidRPr="006A6278" w:rsidRDefault="001161DF" w:rsidP="003D758C">
            <w:pPr>
              <w:jc w:val="center"/>
            </w:pPr>
          </w:p>
        </w:tc>
      </w:tr>
    </w:tbl>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tbl>
      <w:tblPr>
        <w:tblW w:w="0" w:type="auto"/>
        <w:tblLook w:val="04A0" w:firstRow="1" w:lastRow="0" w:firstColumn="1" w:lastColumn="0" w:noHBand="0" w:noVBand="1"/>
      </w:tblPr>
      <w:tblGrid>
        <w:gridCol w:w="4872"/>
        <w:gridCol w:w="4767"/>
      </w:tblGrid>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Default="001161DF" w:rsidP="003D758C">
            <w:pPr>
              <w:ind w:left="-709" w:firstLine="709"/>
              <w:jc w:val="both"/>
              <w:rPr>
                <w:b/>
                <w:sz w:val="26"/>
                <w:szCs w:val="26"/>
              </w:rPr>
            </w:pPr>
            <w:r>
              <w:rPr>
                <w:b/>
                <w:sz w:val="26"/>
                <w:szCs w:val="26"/>
              </w:rPr>
              <w:t xml:space="preserve">                  </w:t>
            </w:r>
            <w:r w:rsidRPr="00801CDA">
              <w:rPr>
                <w:b/>
                <w:sz w:val="26"/>
                <w:szCs w:val="26"/>
              </w:rPr>
              <w:t xml:space="preserve">ЗАКАЗЧИК: </w:t>
            </w:r>
          </w:p>
          <w:p w:rsidR="001161DF" w:rsidRPr="00801CDA" w:rsidRDefault="001161DF" w:rsidP="003D758C">
            <w:pPr>
              <w:ind w:left="-709"/>
              <w:jc w:val="both"/>
              <w:rPr>
                <w:b/>
                <w:sz w:val="26"/>
                <w:szCs w:val="26"/>
              </w:rPr>
            </w:pPr>
            <w:r>
              <w:rPr>
                <w:b/>
                <w:sz w:val="26"/>
                <w:szCs w:val="26"/>
              </w:rPr>
              <w:t xml:space="preserve">         </w:t>
            </w:r>
            <w:r w:rsidRPr="00801CDA">
              <w:rPr>
                <w:b/>
                <w:sz w:val="26"/>
                <w:szCs w:val="26"/>
              </w:rPr>
              <w:t xml:space="preserve">                  </w:t>
            </w:r>
          </w:p>
          <w:p w:rsidR="001161DF" w:rsidRDefault="001161DF" w:rsidP="003D758C">
            <w:pPr>
              <w:jc w:val="both"/>
              <w:rPr>
                <w:b/>
                <w:sz w:val="26"/>
                <w:szCs w:val="26"/>
              </w:rPr>
            </w:pPr>
            <w:r>
              <w:rPr>
                <w:b/>
                <w:sz w:val="26"/>
                <w:szCs w:val="26"/>
              </w:rPr>
              <w:t>Ге</w:t>
            </w:r>
            <w:r w:rsidRPr="00801CDA">
              <w:rPr>
                <w:b/>
                <w:sz w:val="26"/>
                <w:szCs w:val="26"/>
              </w:rPr>
              <w:t>неральн</w:t>
            </w:r>
            <w:r>
              <w:rPr>
                <w:b/>
                <w:sz w:val="26"/>
                <w:szCs w:val="26"/>
              </w:rPr>
              <w:t xml:space="preserve">ый </w:t>
            </w:r>
            <w:r w:rsidRPr="00801CDA">
              <w:rPr>
                <w:b/>
                <w:sz w:val="26"/>
                <w:szCs w:val="26"/>
              </w:rPr>
              <w:t>директор</w:t>
            </w:r>
          </w:p>
          <w:p w:rsidR="001161DF" w:rsidRDefault="001161DF" w:rsidP="003D758C">
            <w:pPr>
              <w:jc w:val="both"/>
              <w:rPr>
                <w:b/>
                <w:sz w:val="26"/>
                <w:szCs w:val="26"/>
              </w:rPr>
            </w:pPr>
            <w:r>
              <w:rPr>
                <w:b/>
                <w:sz w:val="26"/>
                <w:szCs w:val="26"/>
              </w:rPr>
              <w:t>ПАО «Башинформсвязь»</w:t>
            </w:r>
          </w:p>
          <w:p w:rsidR="001161DF" w:rsidRPr="00801CDA" w:rsidRDefault="001161DF" w:rsidP="003D758C">
            <w:pPr>
              <w:jc w:val="both"/>
              <w:rPr>
                <w:b/>
                <w:sz w:val="26"/>
                <w:szCs w:val="26"/>
              </w:rPr>
            </w:pPr>
          </w:p>
          <w:p w:rsidR="001161DF" w:rsidRDefault="001161DF" w:rsidP="003D758C">
            <w:pPr>
              <w:ind w:left="-709" w:firstLine="709"/>
              <w:jc w:val="both"/>
              <w:rPr>
                <w:b/>
                <w:sz w:val="26"/>
                <w:szCs w:val="26"/>
              </w:rPr>
            </w:pPr>
            <w:r w:rsidRPr="00801CDA">
              <w:rPr>
                <w:b/>
                <w:sz w:val="26"/>
                <w:szCs w:val="26"/>
              </w:rPr>
              <w:t>____________/</w:t>
            </w:r>
            <w:r>
              <w:rPr>
                <w:b/>
                <w:sz w:val="26"/>
                <w:szCs w:val="26"/>
              </w:rPr>
              <w:t>Долгоаршинных</w:t>
            </w:r>
            <w:r w:rsidRPr="00801CDA">
              <w:rPr>
                <w:b/>
                <w:sz w:val="26"/>
                <w:szCs w:val="26"/>
              </w:rPr>
              <w:t xml:space="preserve"> </w:t>
            </w:r>
            <w:r>
              <w:rPr>
                <w:b/>
                <w:sz w:val="26"/>
                <w:szCs w:val="26"/>
              </w:rPr>
              <w:t>М.</w:t>
            </w:r>
            <w:r w:rsidRPr="00801CDA">
              <w:rPr>
                <w:b/>
                <w:sz w:val="26"/>
                <w:szCs w:val="26"/>
              </w:rPr>
              <w:t xml:space="preserve"> </w:t>
            </w:r>
            <w:r>
              <w:rPr>
                <w:b/>
                <w:sz w:val="26"/>
                <w:szCs w:val="26"/>
              </w:rPr>
              <w:t>Г</w:t>
            </w:r>
            <w:r w:rsidRPr="00801CDA">
              <w:rPr>
                <w:b/>
                <w:sz w:val="26"/>
                <w:szCs w:val="26"/>
              </w:rPr>
              <w:t>.</w:t>
            </w:r>
            <w:r>
              <w:rPr>
                <w:b/>
                <w:sz w:val="26"/>
                <w:szCs w:val="26"/>
              </w:rPr>
              <w:t>/</w:t>
            </w:r>
            <w:r w:rsidRPr="00801CDA">
              <w:rPr>
                <w:b/>
                <w:sz w:val="26"/>
                <w:szCs w:val="26"/>
              </w:rPr>
              <w:t xml:space="preserve"> </w:t>
            </w:r>
          </w:p>
          <w:p w:rsidR="001161DF" w:rsidRPr="00801CDA" w:rsidRDefault="001161DF" w:rsidP="003D758C">
            <w:pPr>
              <w:ind w:left="-709" w:firstLine="709"/>
              <w:jc w:val="both"/>
              <w:rPr>
                <w:b/>
                <w:sz w:val="26"/>
                <w:szCs w:val="26"/>
              </w:rPr>
            </w:pPr>
            <w:r w:rsidRPr="00801CDA">
              <w:rPr>
                <w:b/>
                <w:sz w:val="26"/>
                <w:szCs w:val="26"/>
              </w:rPr>
              <w:t xml:space="preserve"> </w:t>
            </w:r>
          </w:p>
          <w:p w:rsidR="001161DF" w:rsidRPr="00801CDA" w:rsidRDefault="001161DF" w:rsidP="003D758C">
            <w:pPr>
              <w:ind w:left="-709" w:firstLine="709"/>
              <w:jc w:val="both"/>
              <w:rPr>
                <w:b/>
                <w:sz w:val="26"/>
                <w:szCs w:val="26"/>
              </w:rPr>
            </w:pPr>
            <w:r w:rsidRPr="00801CDA">
              <w:rPr>
                <w:b/>
                <w:sz w:val="26"/>
                <w:szCs w:val="26"/>
              </w:rPr>
              <w:t xml:space="preserve">                       М.П.</w:t>
            </w:r>
          </w:p>
          <w:p w:rsidR="001161DF" w:rsidRPr="0021534C" w:rsidRDefault="001161DF" w:rsidP="003D758C">
            <w:pPr>
              <w:ind w:left="-709"/>
              <w:jc w:val="both"/>
              <w:rPr>
                <w:sz w:val="26"/>
                <w:szCs w:val="26"/>
              </w:rPr>
            </w:pPr>
          </w:p>
          <w:p w:rsidR="001161DF" w:rsidRPr="0021534C" w:rsidRDefault="001161DF" w:rsidP="003D758C">
            <w:pPr>
              <w:ind w:firstLine="709"/>
              <w:rPr>
                <w:sz w:val="26"/>
                <w:szCs w:val="26"/>
              </w:rPr>
            </w:pPr>
          </w:p>
        </w:tc>
        <w:tc>
          <w:tcPr>
            <w:tcW w:w="4928" w:type="dxa"/>
          </w:tcPr>
          <w:p w:rsidR="001161DF" w:rsidRPr="00801CDA" w:rsidRDefault="001161DF" w:rsidP="003D758C">
            <w:pPr>
              <w:ind w:left="-709" w:firstLine="709"/>
              <w:rPr>
                <w:b/>
                <w:sz w:val="26"/>
                <w:szCs w:val="26"/>
              </w:rPr>
            </w:pPr>
            <w:r>
              <w:rPr>
                <w:b/>
                <w:sz w:val="26"/>
                <w:szCs w:val="26"/>
              </w:rPr>
              <w:t xml:space="preserve">                        ИСПОЛНИТЕЛЬ:</w:t>
            </w:r>
          </w:p>
          <w:p w:rsidR="001161DF" w:rsidRDefault="001161DF" w:rsidP="003D758C">
            <w:pPr>
              <w:ind w:left="-709" w:firstLine="709"/>
              <w:rPr>
                <w:b/>
                <w:sz w:val="26"/>
                <w:szCs w:val="26"/>
              </w:rPr>
            </w:pPr>
            <w:r w:rsidRPr="00801CDA">
              <w:rPr>
                <w:b/>
                <w:sz w:val="26"/>
                <w:szCs w:val="26"/>
              </w:rPr>
              <w:t xml:space="preserve">                     </w:t>
            </w:r>
          </w:p>
          <w:p w:rsidR="001161DF" w:rsidRDefault="001161DF" w:rsidP="003D758C">
            <w:pPr>
              <w:ind w:left="-709" w:firstLine="709"/>
              <w:rPr>
                <w:b/>
                <w:sz w:val="26"/>
                <w:szCs w:val="26"/>
              </w:rPr>
            </w:pPr>
          </w:p>
          <w:p w:rsidR="001161DF" w:rsidRPr="00801CDA" w:rsidRDefault="001161DF" w:rsidP="003D758C">
            <w:pPr>
              <w:ind w:left="-709" w:firstLine="709"/>
              <w:rPr>
                <w:b/>
                <w:sz w:val="26"/>
                <w:szCs w:val="26"/>
              </w:rPr>
            </w:pPr>
          </w:p>
          <w:p w:rsidR="001161DF" w:rsidRDefault="001161DF" w:rsidP="003D758C">
            <w:pPr>
              <w:ind w:left="-709" w:firstLine="709"/>
              <w:contextualSpacing/>
              <w:jc w:val="both"/>
              <w:rPr>
                <w:b/>
                <w:sz w:val="26"/>
                <w:szCs w:val="26"/>
              </w:rPr>
            </w:pPr>
            <w:r w:rsidRPr="00801CDA">
              <w:rPr>
                <w:b/>
                <w:sz w:val="26"/>
                <w:szCs w:val="26"/>
              </w:rPr>
              <w:t xml:space="preserve">            </w:t>
            </w:r>
          </w:p>
          <w:p w:rsidR="001161DF" w:rsidRDefault="001161DF" w:rsidP="003D758C">
            <w:pPr>
              <w:ind w:left="-709" w:firstLine="709"/>
              <w:contextualSpacing/>
              <w:jc w:val="both"/>
              <w:rPr>
                <w:b/>
                <w:sz w:val="26"/>
                <w:szCs w:val="26"/>
              </w:rPr>
            </w:pPr>
            <w:r>
              <w:rPr>
                <w:b/>
                <w:sz w:val="26"/>
                <w:szCs w:val="26"/>
              </w:rPr>
              <w:t xml:space="preserve">               </w:t>
            </w:r>
            <w:r w:rsidRPr="00801CDA">
              <w:rPr>
                <w:b/>
                <w:sz w:val="26"/>
                <w:szCs w:val="26"/>
              </w:rPr>
              <w:t xml:space="preserve">  </w:t>
            </w:r>
            <w:r>
              <w:rPr>
                <w:b/>
                <w:sz w:val="26"/>
                <w:szCs w:val="26"/>
              </w:rPr>
              <w:t xml:space="preserve">   </w:t>
            </w:r>
            <w:r w:rsidRPr="00801CDA">
              <w:rPr>
                <w:b/>
                <w:sz w:val="26"/>
                <w:szCs w:val="26"/>
              </w:rPr>
              <w:t>__</w:t>
            </w:r>
            <w:r>
              <w:rPr>
                <w:b/>
                <w:sz w:val="26"/>
                <w:szCs w:val="26"/>
              </w:rPr>
              <w:t>________</w:t>
            </w:r>
            <w:r w:rsidR="005617A8">
              <w:rPr>
                <w:b/>
                <w:sz w:val="26"/>
                <w:szCs w:val="26"/>
              </w:rPr>
              <w:t>___</w:t>
            </w:r>
            <w:r>
              <w:rPr>
                <w:b/>
                <w:sz w:val="26"/>
                <w:szCs w:val="26"/>
              </w:rPr>
              <w:t>_</w:t>
            </w:r>
            <w:r w:rsidRPr="00801CDA">
              <w:rPr>
                <w:b/>
                <w:sz w:val="26"/>
                <w:szCs w:val="26"/>
              </w:rPr>
              <w:t>_/</w:t>
            </w:r>
            <w:r>
              <w:rPr>
                <w:b/>
                <w:sz w:val="26"/>
                <w:szCs w:val="26"/>
              </w:rPr>
              <w:t xml:space="preserve">                   / </w:t>
            </w:r>
          </w:p>
          <w:p w:rsidR="001161DF" w:rsidRDefault="001161DF" w:rsidP="003D758C">
            <w:pPr>
              <w:ind w:left="-709" w:firstLine="709"/>
              <w:contextualSpacing/>
              <w:jc w:val="both"/>
              <w:rPr>
                <w:b/>
                <w:sz w:val="26"/>
                <w:szCs w:val="26"/>
              </w:rPr>
            </w:pPr>
          </w:p>
          <w:p w:rsidR="001161DF" w:rsidRPr="004971A2" w:rsidRDefault="001161DF" w:rsidP="003D758C">
            <w:pPr>
              <w:ind w:left="-709" w:firstLine="709"/>
              <w:jc w:val="both"/>
              <w:rPr>
                <w:sz w:val="26"/>
                <w:szCs w:val="26"/>
              </w:rPr>
            </w:pPr>
            <w:r>
              <w:rPr>
                <w:b/>
                <w:sz w:val="26"/>
                <w:szCs w:val="26"/>
              </w:rPr>
              <w:t xml:space="preserve">                               </w:t>
            </w:r>
            <w:r w:rsidRPr="00801CDA">
              <w:rPr>
                <w:b/>
                <w:sz w:val="26"/>
                <w:szCs w:val="26"/>
              </w:rPr>
              <w:t>М.П.</w:t>
            </w: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bl>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right"/>
        <w:rPr>
          <w:b/>
        </w:rPr>
      </w:pPr>
      <w:r w:rsidRPr="00BA261D">
        <w:rPr>
          <w:b/>
        </w:rPr>
        <w:t xml:space="preserve">Приложение № </w:t>
      </w:r>
      <w:r>
        <w:rPr>
          <w:b/>
        </w:rPr>
        <w:t>4</w:t>
      </w:r>
    </w:p>
    <w:p w:rsidR="001161DF" w:rsidRPr="00BA261D" w:rsidRDefault="001161DF" w:rsidP="001161DF">
      <w:pPr>
        <w:ind w:left="-709" w:firstLine="709"/>
        <w:contextualSpacing/>
        <w:jc w:val="right"/>
        <w:rPr>
          <w:b/>
        </w:rPr>
      </w:pPr>
    </w:p>
    <w:p w:rsidR="001161DF" w:rsidRPr="00BA261D" w:rsidRDefault="001161DF" w:rsidP="001161DF">
      <w:pPr>
        <w:ind w:left="-709" w:firstLine="709"/>
        <w:jc w:val="right"/>
        <w:rPr>
          <w:b/>
        </w:rPr>
      </w:pPr>
      <w:r>
        <w:rPr>
          <w:b/>
        </w:rPr>
        <w:t xml:space="preserve"> </w:t>
      </w:r>
      <w:r w:rsidRPr="00BA261D">
        <w:rPr>
          <w:b/>
        </w:rPr>
        <w:t xml:space="preserve">к Договору № _______________________ </w:t>
      </w:r>
    </w:p>
    <w:p w:rsidR="001161DF" w:rsidRPr="00BA261D" w:rsidRDefault="001161DF" w:rsidP="001161DF">
      <w:pPr>
        <w:autoSpaceDE w:val="0"/>
        <w:autoSpaceDN w:val="0"/>
        <w:adjustRightInd w:val="0"/>
        <w:spacing w:after="240"/>
        <w:ind w:left="-709" w:firstLine="709"/>
        <w:contextualSpacing/>
        <w:jc w:val="center"/>
        <w:rPr>
          <w:b/>
        </w:rPr>
      </w:pPr>
      <w:r>
        <w:rPr>
          <w:b/>
        </w:rPr>
        <w:t xml:space="preserve">                                                                                      </w:t>
      </w:r>
      <w:r w:rsidRPr="00BA261D">
        <w:rPr>
          <w:b/>
        </w:rPr>
        <w:t xml:space="preserve">на техническое обслуживание лифтов </w:t>
      </w:r>
      <w:r w:rsidRPr="00BA261D">
        <w:rPr>
          <w:b/>
        </w:rPr>
        <w:br/>
      </w:r>
      <w:r>
        <w:rPr>
          <w:b/>
        </w:rPr>
        <w:t xml:space="preserve">                                                                                                 </w:t>
      </w:r>
    </w:p>
    <w:p w:rsidR="001161DF" w:rsidRDefault="001161DF" w:rsidP="001161DF">
      <w:pPr>
        <w:ind w:left="-709" w:firstLine="709"/>
        <w:contextualSpacing/>
        <w:jc w:val="center"/>
        <w:rPr>
          <w:b/>
          <w:color w:val="000000"/>
          <w:sz w:val="28"/>
          <w:szCs w:val="28"/>
        </w:rPr>
      </w:pPr>
    </w:p>
    <w:p w:rsidR="001161DF" w:rsidRDefault="001161DF" w:rsidP="001161DF">
      <w:pPr>
        <w:ind w:left="-709" w:firstLine="709"/>
        <w:contextualSpacing/>
        <w:jc w:val="center"/>
        <w:rPr>
          <w:b/>
          <w:color w:val="000000"/>
          <w:sz w:val="28"/>
          <w:szCs w:val="28"/>
        </w:rPr>
      </w:pPr>
    </w:p>
    <w:p w:rsidR="001161DF" w:rsidRDefault="001161DF" w:rsidP="001161DF">
      <w:pPr>
        <w:ind w:left="-709" w:firstLine="709"/>
        <w:contextualSpacing/>
        <w:jc w:val="center"/>
        <w:rPr>
          <w:b/>
          <w:color w:val="000000"/>
          <w:sz w:val="28"/>
          <w:szCs w:val="28"/>
        </w:rPr>
      </w:pPr>
    </w:p>
    <w:p w:rsidR="001161DF" w:rsidRDefault="001161DF" w:rsidP="001161DF">
      <w:pPr>
        <w:ind w:left="-709" w:firstLine="709"/>
        <w:contextualSpacing/>
        <w:jc w:val="center"/>
        <w:rPr>
          <w:b/>
          <w:color w:val="000000"/>
          <w:sz w:val="28"/>
          <w:szCs w:val="28"/>
        </w:rPr>
      </w:pPr>
    </w:p>
    <w:p w:rsidR="001161DF" w:rsidRPr="00FF5FA7" w:rsidRDefault="001161DF" w:rsidP="001161DF">
      <w:pPr>
        <w:ind w:left="-709" w:firstLine="709"/>
        <w:contextualSpacing/>
        <w:jc w:val="center"/>
        <w:rPr>
          <w:b/>
          <w:sz w:val="26"/>
          <w:szCs w:val="26"/>
        </w:rPr>
      </w:pPr>
      <w:r w:rsidRPr="00FF5FA7">
        <w:rPr>
          <w:b/>
          <w:color w:val="000000"/>
          <w:sz w:val="26"/>
          <w:szCs w:val="26"/>
        </w:rPr>
        <w:t>Акт восстановления работоспособности оборудования от ________</w:t>
      </w:r>
      <w:r w:rsidRPr="00863C7B">
        <w:rPr>
          <w:b/>
          <w:color w:val="000000"/>
          <w:sz w:val="26"/>
          <w:szCs w:val="26"/>
        </w:rPr>
        <w:t>20__г.</w:t>
      </w: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tbl>
      <w:tblPr>
        <w:tblW w:w="9693" w:type="dxa"/>
        <w:tblInd w:w="-318" w:type="dxa"/>
        <w:tblLook w:val="04A0" w:firstRow="1" w:lastRow="0" w:firstColumn="1" w:lastColumn="0" w:noHBand="0" w:noVBand="1"/>
      </w:tblPr>
      <w:tblGrid>
        <w:gridCol w:w="588"/>
        <w:gridCol w:w="1978"/>
        <w:gridCol w:w="1823"/>
        <w:gridCol w:w="1338"/>
        <w:gridCol w:w="2238"/>
        <w:gridCol w:w="1728"/>
      </w:tblGrid>
      <w:tr w:rsidR="001F0DF4" w:rsidRPr="006A6278" w:rsidTr="001F0DF4">
        <w:trPr>
          <w:trHeight w:val="990"/>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DF4" w:rsidRPr="00FF5FA7" w:rsidRDefault="001F0DF4" w:rsidP="003D758C">
            <w:pPr>
              <w:jc w:val="center"/>
              <w:rPr>
                <w:b/>
                <w:color w:val="000000"/>
                <w:sz w:val="26"/>
                <w:szCs w:val="26"/>
              </w:rPr>
            </w:pPr>
            <w:r w:rsidRPr="00FF5FA7">
              <w:rPr>
                <w:b/>
                <w:color w:val="000000"/>
                <w:sz w:val="26"/>
                <w:szCs w:val="26"/>
              </w:rPr>
              <w:t>№ п/п</w:t>
            </w:r>
          </w:p>
        </w:tc>
        <w:tc>
          <w:tcPr>
            <w:tcW w:w="1978" w:type="dxa"/>
            <w:tcBorders>
              <w:top w:val="single" w:sz="4" w:space="0" w:color="auto"/>
              <w:left w:val="nil"/>
              <w:bottom w:val="single" w:sz="4" w:space="0" w:color="auto"/>
              <w:right w:val="single" w:sz="4" w:space="0" w:color="auto"/>
            </w:tcBorders>
            <w:shd w:val="clear" w:color="auto" w:fill="auto"/>
            <w:vAlign w:val="center"/>
            <w:hideMark/>
          </w:tcPr>
          <w:p w:rsidR="001F0DF4" w:rsidRPr="000F2F1F" w:rsidRDefault="001F0DF4" w:rsidP="003D758C">
            <w:pPr>
              <w:jc w:val="center"/>
              <w:rPr>
                <w:b/>
                <w:color w:val="000000"/>
              </w:rPr>
            </w:pPr>
            <w:r w:rsidRPr="000F2F1F">
              <w:rPr>
                <w:b/>
                <w:color w:val="000000"/>
              </w:rPr>
              <w:t xml:space="preserve">Адрес размещения </w:t>
            </w:r>
          </w:p>
        </w:tc>
        <w:tc>
          <w:tcPr>
            <w:tcW w:w="1823" w:type="dxa"/>
            <w:tcBorders>
              <w:top w:val="single" w:sz="4" w:space="0" w:color="auto"/>
              <w:left w:val="nil"/>
              <w:bottom w:val="single" w:sz="4" w:space="0" w:color="auto"/>
              <w:right w:val="single" w:sz="4" w:space="0" w:color="auto"/>
            </w:tcBorders>
            <w:shd w:val="clear" w:color="auto" w:fill="auto"/>
            <w:vAlign w:val="center"/>
            <w:hideMark/>
          </w:tcPr>
          <w:p w:rsidR="001F0DF4" w:rsidRPr="000F2F1F" w:rsidRDefault="001F0DF4" w:rsidP="003D758C">
            <w:pPr>
              <w:jc w:val="center"/>
              <w:rPr>
                <w:b/>
                <w:color w:val="000000"/>
              </w:rPr>
            </w:pPr>
            <w:r w:rsidRPr="000F2F1F">
              <w:rPr>
                <w:b/>
                <w:color w:val="000000"/>
              </w:rPr>
              <w:t>Наименование лифтового оборудования</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1F0DF4" w:rsidRPr="000F2F1F" w:rsidRDefault="001F0DF4" w:rsidP="003D758C">
            <w:pPr>
              <w:jc w:val="center"/>
              <w:rPr>
                <w:b/>
                <w:color w:val="000000"/>
              </w:rPr>
            </w:pPr>
            <w:r w:rsidRPr="000F2F1F">
              <w:rPr>
                <w:b/>
                <w:color w:val="000000"/>
              </w:rPr>
              <w:t>Заводской номер</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rsidR="001F0DF4" w:rsidRPr="000F2F1F" w:rsidRDefault="001F0DF4" w:rsidP="003D758C">
            <w:pPr>
              <w:jc w:val="center"/>
              <w:rPr>
                <w:b/>
                <w:color w:val="000000"/>
              </w:rPr>
            </w:pPr>
            <w:r w:rsidRPr="000F2F1F">
              <w:rPr>
                <w:b/>
                <w:color w:val="000000"/>
              </w:rPr>
              <w:t>Грузоподъемность</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1F0DF4" w:rsidRPr="000F2F1F" w:rsidRDefault="001F0DF4" w:rsidP="005617A8">
            <w:pPr>
              <w:rPr>
                <w:b/>
                <w:color w:val="000000"/>
              </w:rPr>
            </w:pPr>
            <w:r w:rsidRPr="000F2F1F">
              <w:rPr>
                <w:b/>
                <w:color w:val="000000"/>
              </w:rPr>
              <w:t>Причина выхода из строя оборудования</w:t>
            </w:r>
          </w:p>
        </w:tc>
      </w:tr>
      <w:tr w:rsidR="001F0DF4" w:rsidRPr="006A6278" w:rsidTr="001F0DF4">
        <w:trPr>
          <w:trHeight w:val="1500"/>
        </w:trPr>
        <w:tc>
          <w:tcPr>
            <w:tcW w:w="588" w:type="dxa"/>
            <w:tcBorders>
              <w:top w:val="nil"/>
              <w:left w:val="single" w:sz="4" w:space="0" w:color="auto"/>
              <w:bottom w:val="single" w:sz="4" w:space="0" w:color="auto"/>
              <w:right w:val="single" w:sz="4" w:space="0" w:color="auto"/>
            </w:tcBorders>
            <w:shd w:val="clear" w:color="auto" w:fill="auto"/>
            <w:vAlign w:val="center"/>
            <w:hideMark/>
          </w:tcPr>
          <w:p w:rsidR="001F0DF4" w:rsidRPr="006A6278" w:rsidRDefault="001F0DF4" w:rsidP="003D758C">
            <w:pPr>
              <w:jc w:val="center"/>
              <w:rPr>
                <w:color w:val="000000"/>
                <w:sz w:val="26"/>
                <w:szCs w:val="26"/>
              </w:rPr>
            </w:pPr>
            <w:r w:rsidRPr="006A6278">
              <w:rPr>
                <w:color w:val="000000"/>
                <w:sz w:val="26"/>
                <w:szCs w:val="26"/>
              </w:rPr>
              <w:t> </w:t>
            </w:r>
          </w:p>
        </w:tc>
        <w:tc>
          <w:tcPr>
            <w:tcW w:w="1978" w:type="dxa"/>
            <w:tcBorders>
              <w:top w:val="nil"/>
              <w:left w:val="nil"/>
              <w:bottom w:val="single" w:sz="4" w:space="0" w:color="auto"/>
              <w:right w:val="single" w:sz="4" w:space="0" w:color="auto"/>
            </w:tcBorders>
            <w:shd w:val="clear" w:color="auto" w:fill="auto"/>
            <w:vAlign w:val="center"/>
            <w:hideMark/>
          </w:tcPr>
          <w:p w:rsidR="001F0DF4" w:rsidRPr="006A6278" w:rsidRDefault="001F0DF4" w:rsidP="003D758C">
            <w:pPr>
              <w:jc w:val="center"/>
              <w:rPr>
                <w:color w:val="000000"/>
                <w:sz w:val="26"/>
                <w:szCs w:val="26"/>
              </w:rPr>
            </w:pPr>
            <w:r w:rsidRPr="006A6278">
              <w:rPr>
                <w:color w:val="000000"/>
                <w:sz w:val="26"/>
                <w:szCs w:val="26"/>
              </w:rPr>
              <w:t> </w:t>
            </w:r>
          </w:p>
        </w:tc>
        <w:tc>
          <w:tcPr>
            <w:tcW w:w="1823" w:type="dxa"/>
            <w:tcBorders>
              <w:top w:val="nil"/>
              <w:left w:val="nil"/>
              <w:bottom w:val="single" w:sz="4" w:space="0" w:color="auto"/>
              <w:right w:val="single" w:sz="4" w:space="0" w:color="auto"/>
            </w:tcBorders>
            <w:shd w:val="clear" w:color="auto" w:fill="auto"/>
            <w:vAlign w:val="center"/>
            <w:hideMark/>
          </w:tcPr>
          <w:p w:rsidR="001F0DF4" w:rsidRPr="006A6278" w:rsidRDefault="001F0DF4" w:rsidP="003D758C">
            <w:pPr>
              <w:jc w:val="center"/>
              <w:rPr>
                <w:color w:val="000000"/>
                <w:sz w:val="26"/>
                <w:szCs w:val="26"/>
              </w:rPr>
            </w:pPr>
            <w:r w:rsidRPr="006A6278">
              <w:rPr>
                <w:color w:val="000000"/>
                <w:sz w:val="26"/>
                <w:szCs w:val="26"/>
              </w:rPr>
              <w:t> </w:t>
            </w:r>
          </w:p>
        </w:tc>
        <w:tc>
          <w:tcPr>
            <w:tcW w:w="1338" w:type="dxa"/>
            <w:tcBorders>
              <w:top w:val="nil"/>
              <w:left w:val="nil"/>
              <w:bottom w:val="single" w:sz="4" w:space="0" w:color="auto"/>
              <w:right w:val="single" w:sz="4" w:space="0" w:color="auto"/>
            </w:tcBorders>
            <w:shd w:val="clear" w:color="auto" w:fill="auto"/>
            <w:vAlign w:val="center"/>
            <w:hideMark/>
          </w:tcPr>
          <w:p w:rsidR="001F0DF4" w:rsidRPr="006A6278" w:rsidRDefault="001F0DF4" w:rsidP="003D758C">
            <w:pPr>
              <w:jc w:val="center"/>
              <w:rPr>
                <w:color w:val="000000"/>
                <w:sz w:val="26"/>
                <w:szCs w:val="26"/>
              </w:rPr>
            </w:pPr>
            <w:r w:rsidRPr="006A6278">
              <w:rPr>
                <w:color w:val="000000"/>
                <w:sz w:val="26"/>
                <w:szCs w:val="26"/>
              </w:rPr>
              <w:t> </w:t>
            </w:r>
          </w:p>
        </w:tc>
        <w:tc>
          <w:tcPr>
            <w:tcW w:w="2238" w:type="dxa"/>
            <w:tcBorders>
              <w:top w:val="nil"/>
              <w:left w:val="nil"/>
              <w:bottom w:val="single" w:sz="4" w:space="0" w:color="auto"/>
              <w:right w:val="single" w:sz="4" w:space="0" w:color="auto"/>
            </w:tcBorders>
            <w:shd w:val="clear" w:color="auto" w:fill="auto"/>
            <w:vAlign w:val="center"/>
            <w:hideMark/>
          </w:tcPr>
          <w:p w:rsidR="001F0DF4" w:rsidRPr="006A6278" w:rsidRDefault="001F0DF4" w:rsidP="003D758C">
            <w:pPr>
              <w:jc w:val="center"/>
              <w:rPr>
                <w:color w:val="000000"/>
                <w:sz w:val="26"/>
                <w:szCs w:val="26"/>
              </w:rPr>
            </w:pPr>
            <w:r w:rsidRPr="006A6278">
              <w:rPr>
                <w:color w:val="000000"/>
                <w:sz w:val="26"/>
                <w:szCs w:val="26"/>
              </w:rPr>
              <w:t> </w:t>
            </w:r>
          </w:p>
        </w:tc>
        <w:tc>
          <w:tcPr>
            <w:tcW w:w="1728" w:type="dxa"/>
            <w:tcBorders>
              <w:top w:val="nil"/>
              <w:left w:val="nil"/>
              <w:bottom w:val="single" w:sz="4" w:space="0" w:color="auto"/>
              <w:right w:val="single" w:sz="4" w:space="0" w:color="auto"/>
            </w:tcBorders>
            <w:shd w:val="clear" w:color="auto" w:fill="auto"/>
            <w:vAlign w:val="center"/>
            <w:hideMark/>
          </w:tcPr>
          <w:p w:rsidR="001F0DF4" w:rsidRPr="006A6278" w:rsidRDefault="001F0DF4" w:rsidP="003D758C">
            <w:pPr>
              <w:jc w:val="center"/>
              <w:rPr>
                <w:color w:val="000000"/>
                <w:sz w:val="26"/>
                <w:szCs w:val="26"/>
              </w:rPr>
            </w:pPr>
            <w:r w:rsidRPr="006A6278">
              <w:rPr>
                <w:color w:val="000000"/>
                <w:sz w:val="26"/>
                <w:szCs w:val="26"/>
              </w:rPr>
              <w:t> </w:t>
            </w:r>
          </w:p>
        </w:tc>
      </w:tr>
    </w:tbl>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both"/>
        <w:rPr>
          <w:b/>
          <w:sz w:val="26"/>
          <w:szCs w:val="26"/>
        </w:rPr>
      </w:pPr>
    </w:p>
    <w:tbl>
      <w:tblPr>
        <w:tblW w:w="0" w:type="auto"/>
        <w:tblLook w:val="04A0" w:firstRow="1" w:lastRow="0" w:firstColumn="1" w:lastColumn="0" w:noHBand="0" w:noVBand="1"/>
      </w:tblPr>
      <w:tblGrid>
        <w:gridCol w:w="4872"/>
        <w:gridCol w:w="4767"/>
      </w:tblGrid>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Default="001161DF" w:rsidP="003D758C">
            <w:pPr>
              <w:ind w:left="-709" w:firstLine="709"/>
              <w:rPr>
                <w:b/>
                <w:sz w:val="26"/>
                <w:szCs w:val="26"/>
              </w:rPr>
            </w:pPr>
            <w:r w:rsidRPr="00801CDA">
              <w:rPr>
                <w:b/>
                <w:sz w:val="26"/>
                <w:szCs w:val="26"/>
              </w:rPr>
              <w:t xml:space="preserve">                  ЗАКАЗЧИК: </w:t>
            </w:r>
          </w:p>
          <w:p w:rsidR="001161DF" w:rsidRPr="00801CDA" w:rsidRDefault="001161DF" w:rsidP="003D758C">
            <w:pPr>
              <w:ind w:left="-709" w:firstLine="709"/>
              <w:rPr>
                <w:b/>
                <w:sz w:val="26"/>
                <w:szCs w:val="26"/>
              </w:rPr>
            </w:pPr>
            <w:r w:rsidRPr="00801CDA">
              <w:rPr>
                <w:b/>
                <w:sz w:val="26"/>
                <w:szCs w:val="26"/>
              </w:rPr>
              <w:t xml:space="preserve">           </w:t>
            </w:r>
          </w:p>
          <w:p w:rsidR="001161DF" w:rsidRDefault="001161DF" w:rsidP="003D758C">
            <w:pPr>
              <w:rPr>
                <w:b/>
                <w:sz w:val="26"/>
                <w:szCs w:val="26"/>
              </w:rPr>
            </w:pPr>
            <w:r>
              <w:rPr>
                <w:b/>
                <w:sz w:val="26"/>
                <w:szCs w:val="26"/>
              </w:rPr>
              <w:t>Ге</w:t>
            </w:r>
            <w:r w:rsidRPr="00801CDA">
              <w:rPr>
                <w:b/>
                <w:sz w:val="26"/>
                <w:szCs w:val="26"/>
              </w:rPr>
              <w:t>неральн</w:t>
            </w:r>
            <w:r>
              <w:rPr>
                <w:b/>
                <w:sz w:val="26"/>
                <w:szCs w:val="26"/>
              </w:rPr>
              <w:t xml:space="preserve">ый </w:t>
            </w:r>
            <w:r w:rsidRPr="00801CDA">
              <w:rPr>
                <w:b/>
                <w:sz w:val="26"/>
                <w:szCs w:val="26"/>
              </w:rPr>
              <w:t>директор</w:t>
            </w:r>
          </w:p>
          <w:p w:rsidR="001161DF" w:rsidRDefault="001161DF" w:rsidP="003D758C">
            <w:pPr>
              <w:rPr>
                <w:b/>
                <w:sz w:val="26"/>
                <w:szCs w:val="26"/>
              </w:rPr>
            </w:pPr>
            <w:r>
              <w:rPr>
                <w:b/>
                <w:sz w:val="26"/>
                <w:szCs w:val="26"/>
              </w:rPr>
              <w:t>ПАО «Башинформсвязь»</w:t>
            </w:r>
          </w:p>
          <w:p w:rsidR="001161DF" w:rsidRPr="00801CDA" w:rsidRDefault="001161DF" w:rsidP="003D758C">
            <w:pPr>
              <w:rPr>
                <w:b/>
                <w:sz w:val="26"/>
                <w:szCs w:val="26"/>
              </w:rPr>
            </w:pPr>
          </w:p>
          <w:p w:rsidR="001161DF" w:rsidRDefault="001161DF" w:rsidP="003D758C">
            <w:pPr>
              <w:ind w:left="-709" w:firstLine="709"/>
              <w:rPr>
                <w:b/>
                <w:sz w:val="26"/>
                <w:szCs w:val="26"/>
              </w:rPr>
            </w:pPr>
            <w:r w:rsidRPr="00801CDA">
              <w:rPr>
                <w:b/>
                <w:sz w:val="26"/>
                <w:szCs w:val="26"/>
              </w:rPr>
              <w:t>____________/</w:t>
            </w:r>
            <w:r>
              <w:rPr>
                <w:b/>
                <w:sz w:val="26"/>
                <w:szCs w:val="26"/>
              </w:rPr>
              <w:t>Долгоаршинных</w:t>
            </w:r>
            <w:r w:rsidRPr="00801CDA">
              <w:rPr>
                <w:b/>
                <w:sz w:val="26"/>
                <w:szCs w:val="26"/>
              </w:rPr>
              <w:t xml:space="preserve"> </w:t>
            </w:r>
            <w:r>
              <w:rPr>
                <w:b/>
                <w:sz w:val="26"/>
                <w:szCs w:val="26"/>
              </w:rPr>
              <w:t>М.</w:t>
            </w:r>
            <w:r w:rsidRPr="00801CDA">
              <w:rPr>
                <w:b/>
                <w:sz w:val="26"/>
                <w:szCs w:val="26"/>
              </w:rPr>
              <w:t xml:space="preserve"> </w:t>
            </w:r>
            <w:r>
              <w:rPr>
                <w:b/>
                <w:sz w:val="26"/>
                <w:szCs w:val="26"/>
              </w:rPr>
              <w:t>Г</w:t>
            </w:r>
            <w:r w:rsidRPr="00801CDA">
              <w:rPr>
                <w:b/>
                <w:sz w:val="26"/>
                <w:szCs w:val="26"/>
              </w:rPr>
              <w:t>.</w:t>
            </w:r>
            <w:r>
              <w:rPr>
                <w:b/>
                <w:sz w:val="26"/>
                <w:szCs w:val="26"/>
              </w:rPr>
              <w:t>/</w:t>
            </w: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М.П.</w:t>
            </w:r>
          </w:p>
          <w:p w:rsidR="001161DF" w:rsidRPr="0021534C" w:rsidRDefault="001161DF" w:rsidP="003D758C">
            <w:pPr>
              <w:ind w:firstLine="709"/>
              <w:rPr>
                <w:sz w:val="26"/>
                <w:szCs w:val="26"/>
              </w:rPr>
            </w:pPr>
          </w:p>
        </w:tc>
        <w:tc>
          <w:tcPr>
            <w:tcW w:w="4928" w:type="dxa"/>
          </w:tcPr>
          <w:p w:rsidR="001161DF" w:rsidRPr="00801CDA" w:rsidRDefault="001161DF" w:rsidP="003D758C">
            <w:pPr>
              <w:ind w:left="-709" w:firstLine="709"/>
              <w:rPr>
                <w:b/>
                <w:sz w:val="26"/>
                <w:szCs w:val="26"/>
              </w:rPr>
            </w:pPr>
            <w:r>
              <w:rPr>
                <w:b/>
                <w:sz w:val="26"/>
                <w:szCs w:val="26"/>
              </w:rPr>
              <w:t xml:space="preserve">                        ИСПОЛНИТЕЛЬ:</w:t>
            </w:r>
          </w:p>
          <w:p w:rsidR="001161DF" w:rsidRDefault="001161DF" w:rsidP="003D758C">
            <w:pPr>
              <w:ind w:left="-709" w:firstLine="709"/>
              <w:rPr>
                <w:b/>
                <w:sz w:val="26"/>
                <w:szCs w:val="26"/>
              </w:rPr>
            </w:pPr>
            <w:r w:rsidRPr="00801CDA">
              <w:rPr>
                <w:b/>
                <w:sz w:val="26"/>
                <w:szCs w:val="26"/>
              </w:rPr>
              <w:t xml:space="preserve">                     </w:t>
            </w:r>
          </w:p>
          <w:p w:rsidR="001161DF" w:rsidRDefault="001161DF" w:rsidP="003D758C">
            <w:pPr>
              <w:ind w:left="-709" w:firstLine="709"/>
              <w:rPr>
                <w:b/>
                <w:sz w:val="26"/>
                <w:szCs w:val="26"/>
              </w:rPr>
            </w:pPr>
          </w:p>
          <w:p w:rsidR="001161DF" w:rsidRPr="00801CDA" w:rsidRDefault="001161DF" w:rsidP="003D758C">
            <w:pPr>
              <w:ind w:left="-709" w:firstLine="709"/>
              <w:rPr>
                <w:b/>
                <w:sz w:val="26"/>
                <w:szCs w:val="26"/>
              </w:rPr>
            </w:pPr>
          </w:p>
          <w:p w:rsidR="001161DF" w:rsidRDefault="001161DF" w:rsidP="003D758C">
            <w:pPr>
              <w:ind w:left="-709" w:firstLine="709"/>
              <w:contextualSpacing/>
              <w:jc w:val="both"/>
              <w:rPr>
                <w:b/>
                <w:sz w:val="26"/>
                <w:szCs w:val="26"/>
              </w:rPr>
            </w:pPr>
            <w:r w:rsidRPr="00801CDA">
              <w:rPr>
                <w:b/>
                <w:sz w:val="26"/>
                <w:szCs w:val="26"/>
              </w:rPr>
              <w:t xml:space="preserve">            </w:t>
            </w:r>
          </w:p>
          <w:p w:rsidR="001161DF" w:rsidRDefault="001161DF" w:rsidP="003D758C">
            <w:pPr>
              <w:ind w:left="-709" w:firstLine="709"/>
              <w:contextualSpacing/>
              <w:jc w:val="both"/>
              <w:rPr>
                <w:b/>
                <w:sz w:val="26"/>
                <w:szCs w:val="26"/>
              </w:rPr>
            </w:pPr>
            <w:r>
              <w:rPr>
                <w:b/>
                <w:sz w:val="26"/>
                <w:szCs w:val="26"/>
              </w:rPr>
              <w:t xml:space="preserve">               </w:t>
            </w:r>
            <w:r w:rsidRPr="00801CDA">
              <w:rPr>
                <w:b/>
                <w:sz w:val="26"/>
                <w:szCs w:val="26"/>
              </w:rPr>
              <w:t xml:space="preserve">  </w:t>
            </w:r>
            <w:r>
              <w:rPr>
                <w:b/>
                <w:sz w:val="26"/>
                <w:szCs w:val="26"/>
              </w:rPr>
              <w:t xml:space="preserve">   </w:t>
            </w:r>
            <w:r w:rsidRPr="00801CDA">
              <w:rPr>
                <w:b/>
                <w:sz w:val="26"/>
                <w:szCs w:val="26"/>
              </w:rPr>
              <w:t>_</w:t>
            </w:r>
            <w:r w:rsidR="001F0DF4">
              <w:rPr>
                <w:b/>
                <w:sz w:val="26"/>
                <w:szCs w:val="26"/>
              </w:rPr>
              <w:t>____</w:t>
            </w:r>
            <w:r w:rsidRPr="00801CDA">
              <w:rPr>
                <w:b/>
                <w:sz w:val="26"/>
                <w:szCs w:val="26"/>
              </w:rPr>
              <w:t>_</w:t>
            </w:r>
            <w:r>
              <w:rPr>
                <w:b/>
                <w:sz w:val="26"/>
                <w:szCs w:val="26"/>
              </w:rPr>
              <w:t>_________</w:t>
            </w:r>
            <w:r w:rsidRPr="00801CDA">
              <w:rPr>
                <w:b/>
                <w:sz w:val="26"/>
                <w:szCs w:val="26"/>
              </w:rPr>
              <w:t>_/</w:t>
            </w:r>
            <w:r>
              <w:rPr>
                <w:b/>
                <w:sz w:val="26"/>
                <w:szCs w:val="26"/>
              </w:rPr>
              <w:t xml:space="preserve">                   / </w:t>
            </w:r>
          </w:p>
          <w:p w:rsidR="001161DF" w:rsidRDefault="001161DF" w:rsidP="003D758C">
            <w:pPr>
              <w:ind w:left="-709" w:firstLine="709"/>
              <w:contextualSpacing/>
              <w:jc w:val="both"/>
              <w:rPr>
                <w:b/>
                <w:sz w:val="26"/>
                <w:szCs w:val="26"/>
              </w:rPr>
            </w:pPr>
          </w:p>
          <w:p w:rsidR="001161DF" w:rsidRPr="004971A2" w:rsidRDefault="001161DF" w:rsidP="003D758C">
            <w:pPr>
              <w:ind w:left="-709" w:firstLine="709"/>
              <w:jc w:val="both"/>
              <w:rPr>
                <w:sz w:val="26"/>
                <w:szCs w:val="26"/>
              </w:rPr>
            </w:pPr>
            <w:r>
              <w:rPr>
                <w:b/>
                <w:sz w:val="26"/>
                <w:szCs w:val="26"/>
              </w:rPr>
              <w:t xml:space="preserve">                               </w:t>
            </w:r>
            <w:r w:rsidRPr="00801CDA">
              <w:rPr>
                <w:b/>
                <w:sz w:val="26"/>
                <w:szCs w:val="26"/>
              </w:rPr>
              <w:t>М.П.</w:t>
            </w: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Pr="004971A2" w:rsidRDefault="001161DF" w:rsidP="003D758C">
            <w:pPr>
              <w:ind w:left="-709" w:firstLine="709"/>
              <w:jc w:val="both"/>
              <w:rPr>
                <w:sz w:val="26"/>
                <w:szCs w:val="26"/>
              </w:rPr>
            </w:pPr>
          </w:p>
        </w:tc>
      </w:tr>
      <w:tr w:rsidR="001161DF" w:rsidRPr="004971A2" w:rsidTr="003D758C">
        <w:tc>
          <w:tcPr>
            <w:tcW w:w="4927" w:type="dxa"/>
          </w:tcPr>
          <w:p w:rsidR="001161DF" w:rsidRPr="004971A2" w:rsidRDefault="001161DF" w:rsidP="003D758C">
            <w:pPr>
              <w:ind w:left="-709" w:firstLine="709"/>
              <w:jc w:val="both"/>
              <w:rPr>
                <w:sz w:val="26"/>
                <w:szCs w:val="26"/>
              </w:rPr>
            </w:pPr>
          </w:p>
        </w:tc>
        <w:tc>
          <w:tcPr>
            <w:tcW w:w="4928" w:type="dxa"/>
          </w:tcPr>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Pr="004971A2" w:rsidRDefault="001161DF" w:rsidP="003D758C">
            <w:pPr>
              <w:ind w:left="-709" w:firstLine="709"/>
              <w:jc w:val="both"/>
              <w:rPr>
                <w:sz w:val="26"/>
                <w:szCs w:val="26"/>
              </w:rPr>
            </w:pPr>
          </w:p>
        </w:tc>
      </w:tr>
    </w:tbl>
    <w:p w:rsidR="001161DF" w:rsidRDefault="001161DF" w:rsidP="001161DF">
      <w:pPr>
        <w:ind w:left="-709" w:firstLine="709"/>
        <w:contextualSpacing/>
        <w:jc w:val="both"/>
        <w:rPr>
          <w:b/>
          <w:sz w:val="26"/>
          <w:szCs w:val="26"/>
        </w:rPr>
      </w:pPr>
    </w:p>
    <w:p w:rsidR="001161DF" w:rsidRDefault="001161DF" w:rsidP="001161DF">
      <w:pPr>
        <w:ind w:left="-709" w:firstLine="709"/>
        <w:contextualSpacing/>
        <w:jc w:val="right"/>
        <w:rPr>
          <w:b/>
        </w:rPr>
      </w:pPr>
    </w:p>
    <w:p w:rsidR="001161DF" w:rsidRDefault="001161DF" w:rsidP="001161DF">
      <w:pPr>
        <w:ind w:left="-709" w:firstLine="709"/>
        <w:contextualSpacing/>
        <w:jc w:val="right"/>
        <w:rPr>
          <w:b/>
        </w:rPr>
      </w:pPr>
      <w:r w:rsidRPr="00BA261D">
        <w:rPr>
          <w:b/>
        </w:rPr>
        <w:t>Приложение № 5</w:t>
      </w:r>
    </w:p>
    <w:p w:rsidR="001161DF" w:rsidRPr="00BA261D" w:rsidRDefault="001161DF" w:rsidP="001161DF">
      <w:pPr>
        <w:ind w:left="-709" w:firstLine="709"/>
        <w:contextualSpacing/>
        <w:jc w:val="right"/>
        <w:rPr>
          <w:b/>
        </w:rPr>
      </w:pPr>
    </w:p>
    <w:p w:rsidR="001161DF" w:rsidRPr="00BA261D" w:rsidRDefault="001161DF" w:rsidP="001161DF">
      <w:pPr>
        <w:ind w:left="-709" w:firstLine="709"/>
        <w:jc w:val="right"/>
        <w:rPr>
          <w:b/>
        </w:rPr>
      </w:pPr>
      <w:r>
        <w:rPr>
          <w:b/>
        </w:rPr>
        <w:t xml:space="preserve">    </w:t>
      </w:r>
      <w:r w:rsidRPr="00BA261D">
        <w:rPr>
          <w:b/>
        </w:rPr>
        <w:t xml:space="preserve">к Договору № _____________________ </w:t>
      </w:r>
    </w:p>
    <w:p w:rsidR="001161DF" w:rsidRPr="00BA261D" w:rsidRDefault="001161DF" w:rsidP="001161DF">
      <w:pPr>
        <w:autoSpaceDE w:val="0"/>
        <w:autoSpaceDN w:val="0"/>
        <w:adjustRightInd w:val="0"/>
        <w:spacing w:after="240"/>
        <w:ind w:left="-709" w:firstLine="709"/>
        <w:contextualSpacing/>
        <w:jc w:val="right"/>
        <w:rPr>
          <w:b/>
        </w:rPr>
      </w:pPr>
      <w:r>
        <w:rPr>
          <w:b/>
        </w:rPr>
        <w:t xml:space="preserve"> </w:t>
      </w:r>
      <w:r w:rsidRPr="00BA261D">
        <w:rPr>
          <w:b/>
        </w:rPr>
        <w:t xml:space="preserve">на техническое обслуживание лифтов </w:t>
      </w:r>
      <w:r w:rsidRPr="00BA261D">
        <w:rPr>
          <w:b/>
        </w:rPr>
        <w:br/>
      </w:r>
    </w:p>
    <w:p w:rsidR="001161DF" w:rsidRDefault="001161DF" w:rsidP="001161DF">
      <w:pPr>
        <w:ind w:left="-709" w:firstLine="709"/>
        <w:jc w:val="both"/>
        <w:rPr>
          <w:b/>
          <w:sz w:val="26"/>
          <w:szCs w:val="26"/>
        </w:rPr>
      </w:pPr>
    </w:p>
    <w:p w:rsidR="001161DF" w:rsidRDefault="001161DF" w:rsidP="001161DF">
      <w:pPr>
        <w:ind w:left="-709" w:firstLine="709"/>
        <w:jc w:val="both"/>
        <w:rPr>
          <w:b/>
          <w:sz w:val="26"/>
          <w:szCs w:val="26"/>
        </w:rPr>
      </w:pPr>
    </w:p>
    <w:p w:rsidR="001161DF" w:rsidRPr="001E2E5D" w:rsidRDefault="001161DF" w:rsidP="001161DF">
      <w:pPr>
        <w:spacing w:after="200" w:line="276" w:lineRule="auto"/>
        <w:ind w:left="-709" w:firstLine="709"/>
        <w:jc w:val="center"/>
        <w:rPr>
          <w:b/>
          <w:sz w:val="26"/>
          <w:szCs w:val="26"/>
          <w:lang w:eastAsia="en-US"/>
        </w:rPr>
      </w:pPr>
      <w:r w:rsidRPr="001E2E5D">
        <w:rPr>
          <w:b/>
          <w:sz w:val="26"/>
          <w:szCs w:val="26"/>
          <w:lang w:eastAsia="en-US"/>
        </w:rPr>
        <w:t>ТЕХНИЧЕСКОЕ ЗАДАНИЕ</w:t>
      </w:r>
    </w:p>
    <w:p w:rsidR="001161DF" w:rsidRPr="001E2E5D" w:rsidRDefault="001161DF" w:rsidP="001161DF">
      <w:pPr>
        <w:shd w:val="clear" w:color="auto" w:fill="FFFFFF"/>
        <w:autoSpaceDE w:val="0"/>
        <w:autoSpaceDN w:val="0"/>
        <w:adjustRightInd w:val="0"/>
        <w:ind w:left="-709" w:firstLine="709"/>
        <w:jc w:val="both"/>
        <w:rPr>
          <w:b/>
          <w:sz w:val="26"/>
          <w:szCs w:val="26"/>
          <w:lang w:eastAsia="en-US"/>
        </w:rPr>
      </w:pPr>
      <w:r w:rsidRPr="001E2E5D">
        <w:rPr>
          <w:b/>
          <w:sz w:val="26"/>
          <w:szCs w:val="26"/>
          <w:lang w:eastAsia="en-US"/>
        </w:rPr>
        <w:t xml:space="preserve">Заказчик </w:t>
      </w:r>
      <w:r w:rsidRPr="001E2E5D">
        <w:rPr>
          <w:color w:val="000000"/>
          <w:sz w:val="26"/>
          <w:szCs w:val="26"/>
          <w:lang w:eastAsia="en-US"/>
        </w:rPr>
        <w:t>- Публичное акционерное общество «</w:t>
      </w:r>
      <w:r>
        <w:rPr>
          <w:color w:val="000000"/>
          <w:sz w:val="26"/>
          <w:szCs w:val="26"/>
          <w:lang w:eastAsia="en-US"/>
        </w:rPr>
        <w:t>Башинформсвязь</w:t>
      </w:r>
      <w:r w:rsidRPr="001E2E5D">
        <w:rPr>
          <w:color w:val="000000"/>
          <w:sz w:val="26"/>
          <w:szCs w:val="26"/>
          <w:lang w:eastAsia="en-US"/>
        </w:rPr>
        <w:t>» (ПАО «</w:t>
      </w:r>
      <w:r>
        <w:rPr>
          <w:color w:val="000000"/>
          <w:sz w:val="26"/>
          <w:szCs w:val="26"/>
          <w:lang w:eastAsia="en-US"/>
        </w:rPr>
        <w:t>Башинформсвязь</w:t>
      </w:r>
      <w:r w:rsidRPr="001E2E5D">
        <w:rPr>
          <w:color w:val="000000"/>
          <w:sz w:val="26"/>
          <w:szCs w:val="26"/>
          <w:lang w:eastAsia="en-US"/>
        </w:rPr>
        <w:t>»)</w:t>
      </w:r>
    </w:p>
    <w:p w:rsidR="001161DF" w:rsidRPr="001E2E5D" w:rsidRDefault="001161DF" w:rsidP="001161DF">
      <w:pPr>
        <w:shd w:val="clear" w:color="auto" w:fill="FFFFFF"/>
        <w:autoSpaceDE w:val="0"/>
        <w:autoSpaceDN w:val="0"/>
        <w:adjustRightInd w:val="0"/>
        <w:ind w:left="-709" w:firstLine="709"/>
        <w:jc w:val="both"/>
        <w:rPr>
          <w:b/>
          <w:sz w:val="26"/>
          <w:szCs w:val="26"/>
          <w:lang w:eastAsia="en-US"/>
        </w:rPr>
      </w:pPr>
    </w:p>
    <w:p w:rsidR="001161DF" w:rsidRPr="001E2E5D" w:rsidRDefault="001161DF" w:rsidP="001739D8">
      <w:pPr>
        <w:numPr>
          <w:ilvl w:val="0"/>
          <w:numId w:val="13"/>
        </w:numPr>
        <w:shd w:val="clear" w:color="auto" w:fill="FFFFFF"/>
        <w:autoSpaceDE w:val="0"/>
        <w:autoSpaceDN w:val="0"/>
        <w:adjustRightInd w:val="0"/>
        <w:spacing w:line="276" w:lineRule="auto"/>
        <w:ind w:left="-709" w:firstLine="709"/>
        <w:jc w:val="both"/>
        <w:rPr>
          <w:b/>
          <w:sz w:val="26"/>
          <w:szCs w:val="26"/>
          <w:lang w:eastAsia="en-US"/>
        </w:rPr>
      </w:pPr>
      <w:r w:rsidRPr="001E2E5D">
        <w:rPr>
          <w:b/>
          <w:sz w:val="26"/>
          <w:szCs w:val="26"/>
          <w:lang w:eastAsia="en-US"/>
        </w:rPr>
        <w:t>Требования к объему работ.</w:t>
      </w:r>
    </w:p>
    <w:p w:rsidR="001161DF" w:rsidRPr="001E2E5D" w:rsidRDefault="001161DF" w:rsidP="001F0DF4">
      <w:pPr>
        <w:shd w:val="clear" w:color="auto" w:fill="FFFFFF"/>
        <w:autoSpaceDE w:val="0"/>
        <w:autoSpaceDN w:val="0"/>
        <w:adjustRightInd w:val="0"/>
        <w:ind w:left="-709" w:firstLine="709"/>
        <w:jc w:val="both"/>
        <w:rPr>
          <w:sz w:val="26"/>
          <w:szCs w:val="26"/>
          <w:lang w:eastAsia="en-US"/>
        </w:rPr>
      </w:pPr>
      <w:r w:rsidRPr="001E2E5D">
        <w:rPr>
          <w:sz w:val="26"/>
          <w:szCs w:val="26"/>
          <w:lang w:eastAsia="en-US"/>
        </w:rPr>
        <w:t xml:space="preserve">1.1. Техническое обслуживание лифтов в количестве </w:t>
      </w:r>
      <w:r>
        <w:rPr>
          <w:sz w:val="26"/>
          <w:szCs w:val="26"/>
          <w:lang w:eastAsia="en-US"/>
        </w:rPr>
        <w:t xml:space="preserve">18 </w:t>
      </w:r>
      <w:r w:rsidRPr="001E2E5D">
        <w:rPr>
          <w:sz w:val="26"/>
          <w:szCs w:val="26"/>
          <w:lang w:eastAsia="en-US"/>
        </w:rPr>
        <w:t>(</w:t>
      </w:r>
      <w:r>
        <w:rPr>
          <w:sz w:val="26"/>
          <w:szCs w:val="26"/>
          <w:lang w:eastAsia="en-US"/>
        </w:rPr>
        <w:t>восемнадцати</w:t>
      </w:r>
      <w:r w:rsidRPr="001E2E5D">
        <w:rPr>
          <w:sz w:val="26"/>
          <w:szCs w:val="26"/>
          <w:lang w:eastAsia="en-US"/>
        </w:rPr>
        <w:t>)</w:t>
      </w:r>
      <w:r>
        <w:rPr>
          <w:color w:val="000000"/>
          <w:sz w:val="26"/>
          <w:szCs w:val="26"/>
          <w:lang w:eastAsia="en-US"/>
        </w:rPr>
        <w:t xml:space="preserve"> штук</w:t>
      </w:r>
      <w:r w:rsidRPr="001E2E5D">
        <w:rPr>
          <w:color w:val="000000"/>
          <w:sz w:val="26"/>
          <w:szCs w:val="26"/>
          <w:lang w:eastAsia="en-US"/>
        </w:rPr>
        <w:t xml:space="preserve"> </w:t>
      </w:r>
      <w:r w:rsidRPr="001E2E5D">
        <w:rPr>
          <w:sz w:val="26"/>
          <w:szCs w:val="26"/>
          <w:lang w:eastAsia="en-US"/>
        </w:rPr>
        <w:t>необходимо проводить на объектах ПАО</w:t>
      </w:r>
      <w:r>
        <w:rPr>
          <w:sz w:val="26"/>
          <w:szCs w:val="26"/>
          <w:lang w:eastAsia="en-US"/>
        </w:rPr>
        <w:t xml:space="preserve"> «Башинформсвязь», расположенных по </w:t>
      </w:r>
      <w:r w:rsidRPr="001E2E5D">
        <w:rPr>
          <w:sz w:val="26"/>
          <w:szCs w:val="26"/>
          <w:lang w:eastAsia="en-US"/>
        </w:rPr>
        <w:t>адресам</w:t>
      </w:r>
      <w:r w:rsidRPr="004335A8">
        <w:rPr>
          <w:sz w:val="26"/>
          <w:szCs w:val="26"/>
          <w:lang w:eastAsia="en-US"/>
        </w:rPr>
        <w:t>,</w:t>
      </w:r>
      <w:r w:rsidRPr="001E2E5D">
        <w:rPr>
          <w:sz w:val="26"/>
          <w:szCs w:val="26"/>
          <w:lang w:eastAsia="en-US"/>
        </w:rPr>
        <w:t xml:space="preserve"> указанным в п.3 Технического задания.</w:t>
      </w:r>
      <w:r w:rsidRPr="001E2E5D">
        <w:rPr>
          <w:color w:val="FF0000"/>
          <w:sz w:val="26"/>
          <w:szCs w:val="26"/>
          <w:lang w:eastAsia="en-US"/>
        </w:rPr>
        <w:t xml:space="preserve"> </w:t>
      </w:r>
    </w:p>
    <w:p w:rsidR="001161DF" w:rsidRPr="001E2E5D" w:rsidRDefault="001161DF" w:rsidP="001161DF">
      <w:pPr>
        <w:shd w:val="clear" w:color="auto" w:fill="FFFFFF"/>
        <w:autoSpaceDE w:val="0"/>
        <w:autoSpaceDN w:val="0"/>
        <w:adjustRightInd w:val="0"/>
        <w:ind w:left="-709" w:firstLine="709"/>
        <w:jc w:val="both"/>
        <w:rPr>
          <w:sz w:val="26"/>
          <w:szCs w:val="26"/>
          <w:lang w:eastAsia="en-US"/>
        </w:rPr>
      </w:pPr>
      <w:r w:rsidRPr="001E2E5D">
        <w:rPr>
          <w:sz w:val="26"/>
          <w:szCs w:val="26"/>
          <w:lang w:eastAsia="en-US"/>
        </w:rPr>
        <w:t xml:space="preserve">1.2. Техническое обслуживание лифтов необходимо проводить ежемесячно, </w:t>
      </w:r>
      <w:r w:rsidRPr="001E2E5D">
        <w:rPr>
          <w:sz w:val="26"/>
          <w:szCs w:val="26"/>
        </w:rPr>
        <w:t>в соответствии с Техническим регламентом таможенного союза «Безопасность лифтов»,</w:t>
      </w:r>
      <w:r>
        <w:rPr>
          <w:sz w:val="26"/>
          <w:szCs w:val="26"/>
        </w:rPr>
        <w:t xml:space="preserve"> государственными</w:t>
      </w:r>
      <w:r w:rsidRPr="004335A8">
        <w:rPr>
          <w:sz w:val="26"/>
          <w:szCs w:val="26"/>
        </w:rPr>
        <w:t>,</w:t>
      </w:r>
      <w:r>
        <w:rPr>
          <w:sz w:val="26"/>
          <w:szCs w:val="26"/>
        </w:rPr>
        <w:t xml:space="preserve"> отраслевыми и </w:t>
      </w:r>
      <w:r w:rsidRPr="001E2E5D">
        <w:rPr>
          <w:sz w:val="26"/>
          <w:szCs w:val="26"/>
        </w:rPr>
        <w:t>нормативными документами</w:t>
      </w:r>
      <w:r w:rsidRPr="004335A8">
        <w:rPr>
          <w:sz w:val="26"/>
          <w:szCs w:val="26"/>
        </w:rPr>
        <w:t>,</w:t>
      </w:r>
      <w:r w:rsidRPr="001E2E5D">
        <w:rPr>
          <w:sz w:val="26"/>
          <w:szCs w:val="26"/>
        </w:rPr>
        <w:t xml:space="preserve"> инструкциями заводов-изготовителей лифтов и предусматривает содержания лифтов в технически исправном состоянии.</w:t>
      </w:r>
    </w:p>
    <w:p w:rsidR="001161DF" w:rsidRPr="001E2E5D" w:rsidRDefault="001161DF" w:rsidP="001161DF">
      <w:pPr>
        <w:shd w:val="clear" w:color="auto" w:fill="FFFFFF"/>
        <w:autoSpaceDE w:val="0"/>
        <w:autoSpaceDN w:val="0"/>
        <w:adjustRightInd w:val="0"/>
        <w:ind w:left="-709" w:firstLine="709"/>
        <w:jc w:val="both"/>
        <w:rPr>
          <w:sz w:val="26"/>
          <w:szCs w:val="26"/>
          <w:lang w:eastAsia="en-US"/>
        </w:rPr>
      </w:pPr>
      <w:r w:rsidRPr="001E2E5D">
        <w:rPr>
          <w:sz w:val="26"/>
          <w:szCs w:val="26"/>
        </w:rPr>
        <w:t xml:space="preserve">1.3. В техническое обслуживание лифтов </w:t>
      </w:r>
      <w:r w:rsidRPr="001E2E5D">
        <w:rPr>
          <w:bCs/>
          <w:sz w:val="26"/>
          <w:szCs w:val="26"/>
        </w:rPr>
        <w:t xml:space="preserve">входит </w:t>
      </w:r>
      <w:r w:rsidRPr="001E2E5D">
        <w:rPr>
          <w:sz w:val="26"/>
          <w:szCs w:val="26"/>
        </w:rPr>
        <w:t>проведение технических осмотров, аварийно-технического обслуживания и текущих ремонтов лифтов (кроме приобретения запасных частей капитального ремонта и модернизации), а также оказание услуг по круглосуточному аварийному обслуживанию, ведению паспортов лифтов, оперативной эвакуации пассажиров из лифтов.</w:t>
      </w:r>
    </w:p>
    <w:p w:rsidR="001161DF" w:rsidRPr="001E2E5D" w:rsidRDefault="001161DF" w:rsidP="001161DF">
      <w:pPr>
        <w:shd w:val="clear" w:color="auto" w:fill="FFFFFF"/>
        <w:autoSpaceDE w:val="0"/>
        <w:autoSpaceDN w:val="0"/>
        <w:adjustRightInd w:val="0"/>
        <w:ind w:left="-709" w:firstLine="709"/>
        <w:jc w:val="both"/>
        <w:rPr>
          <w:sz w:val="26"/>
          <w:szCs w:val="26"/>
          <w:lang w:eastAsia="en-US"/>
        </w:rPr>
      </w:pPr>
      <w:r w:rsidRPr="001E2E5D">
        <w:rPr>
          <w:sz w:val="26"/>
          <w:szCs w:val="26"/>
        </w:rPr>
        <w:t>1.</w:t>
      </w:r>
      <w:r>
        <w:rPr>
          <w:sz w:val="26"/>
          <w:szCs w:val="26"/>
        </w:rPr>
        <w:t>4</w:t>
      </w:r>
      <w:r w:rsidRPr="001E2E5D">
        <w:rPr>
          <w:sz w:val="26"/>
          <w:szCs w:val="26"/>
        </w:rPr>
        <w:t>. Осуществление подготовки и управления лифтом, переключения и иных операций на лифте, необходимые для проведения испытаний и измерений при периодическом, частичном техническом освидетельствовании и обследовании лифтов</w:t>
      </w:r>
      <w:r w:rsidRPr="00E97EF3">
        <w:rPr>
          <w:sz w:val="26"/>
          <w:szCs w:val="26"/>
        </w:rPr>
        <w:t>,</w:t>
      </w:r>
      <w:r w:rsidRPr="001E2E5D">
        <w:rPr>
          <w:sz w:val="26"/>
          <w:szCs w:val="26"/>
        </w:rPr>
        <w:t xml:space="preserve"> отработавших нормативный срок службы.</w:t>
      </w:r>
    </w:p>
    <w:p w:rsidR="001161DF" w:rsidRPr="001E2E5D" w:rsidRDefault="001161DF" w:rsidP="001161DF">
      <w:pPr>
        <w:shd w:val="clear" w:color="auto" w:fill="FFFFFF"/>
        <w:autoSpaceDE w:val="0"/>
        <w:autoSpaceDN w:val="0"/>
        <w:adjustRightInd w:val="0"/>
        <w:ind w:left="-709" w:firstLine="709"/>
        <w:jc w:val="both"/>
        <w:rPr>
          <w:sz w:val="26"/>
          <w:szCs w:val="26"/>
          <w:lang w:eastAsia="en-US"/>
        </w:rPr>
      </w:pPr>
      <w:r w:rsidRPr="001E2E5D">
        <w:rPr>
          <w:sz w:val="26"/>
          <w:szCs w:val="26"/>
        </w:rPr>
        <w:t>1.</w:t>
      </w:r>
      <w:r>
        <w:rPr>
          <w:sz w:val="26"/>
          <w:szCs w:val="26"/>
        </w:rPr>
        <w:t>5</w:t>
      </w:r>
      <w:r w:rsidRPr="001E2E5D">
        <w:rPr>
          <w:sz w:val="26"/>
          <w:szCs w:val="26"/>
        </w:rPr>
        <w:t>. Эксплуатация лифтов должна осуществляться в соответствии с действующими нормативными актами Российской Федерации.</w:t>
      </w:r>
    </w:p>
    <w:p w:rsidR="001161DF" w:rsidRPr="001E2E5D" w:rsidRDefault="001161DF" w:rsidP="001161DF">
      <w:pPr>
        <w:shd w:val="clear" w:color="auto" w:fill="FFFFFF"/>
        <w:autoSpaceDE w:val="0"/>
        <w:autoSpaceDN w:val="0"/>
        <w:adjustRightInd w:val="0"/>
        <w:ind w:left="-709" w:firstLine="709"/>
        <w:jc w:val="both"/>
        <w:rPr>
          <w:b/>
          <w:bCs/>
          <w:sz w:val="26"/>
          <w:szCs w:val="26"/>
          <w:lang w:eastAsia="en-US"/>
        </w:rPr>
      </w:pPr>
    </w:p>
    <w:p w:rsidR="001161DF" w:rsidRPr="001E2E5D" w:rsidRDefault="001161DF" w:rsidP="001161DF">
      <w:pPr>
        <w:shd w:val="clear" w:color="auto" w:fill="FFFFFF"/>
        <w:autoSpaceDE w:val="0"/>
        <w:autoSpaceDN w:val="0"/>
        <w:adjustRightInd w:val="0"/>
        <w:ind w:left="-709" w:firstLine="709"/>
        <w:jc w:val="both"/>
        <w:rPr>
          <w:b/>
          <w:sz w:val="26"/>
          <w:szCs w:val="26"/>
          <w:lang w:eastAsia="en-US"/>
        </w:rPr>
      </w:pPr>
      <w:r w:rsidRPr="001E2E5D">
        <w:rPr>
          <w:b/>
          <w:bCs/>
          <w:sz w:val="26"/>
          <w:szCs w:val="26"/>
          <w:lang w:eastAsia="en-US"/>
        </w:rPr>
        <w:t>2. Перечень р</w:t>
      </w:r>
      <w:r w:rsidRPr="001E2E5D">
        <w:rPr>
          <w:b/>
          <w:sz w:val="26"/>
          <w:szCs w:val="26"/>
          <w:lang w:eastAsia="en-US"/>
        </w:rPr>
        <w:t>абот,</w:t>
      </w:r>
      <w:r w:rsidRPr="001E2E5D">
        <w:rPr>
          <w:b/>
          <w:bCs/>
          <w:sz w:val="26"/>
          <w:szCs w:val="26"/>
        </w:rPr>
        <w:t xml:space="preserve"> входящих в ежемесячное техническое обслуживание (ТО 1).</w:t>
      </w:r>
    </w:p>
    <w:p w:rsidR="001161DF" w:rsidRPr="001E2E5D" w:rsidRDefault="001161DF" w:rsidP="001161DF">
      <w:pPr>
        <w:shd w:val="clear" w:color="auto" w:fill="FFFFFF"/>
        <w:rPr>
          <w:sz w:val="26"/>
          <w:szCs w:val="26"/>
          <w:lang w:eastAsia="en-US"/>
        </w:rPr>
      </w:pPr>
      <w:r w:rsidRPr="001E2E5D">
        <w:rPr>
          <w:bCs/>
          <w:sz w:val="26"/>
          <w:szCs w:val="26"/>
        </w:rPr>
        <w:t>2.</w:t>
      </w:r>
      <w:r>
        <w:rPr>
          <w:bCs/>
          <w:sz w:val="26"/>
          <w:szCs w:val="26"/>
        </w:rPr>
        <w:t>1</w:t>
      </w:r>
      <w:r w:rsidRPr="001E2E5D">
        <w:rPr>
          <w:bCs/>
          <w:sz w:val="26"/>
          <w:szCs w:val="26"/>
        </w:rPr>
        <w:t>.1. Проверка точности остановки по этажам</w:t>
      </w:r>
      <w:r w:rsidRPr="001E2E5D">
        <w:rPr>
          <w:sz w:val="26"/>
          <w:szCs w:val="26"/>
        </w:rPr>
        <w:br/>
      </w:r>
      <w:r w:rsidRPr="001E2E5D">
        <w:rPr>
          <w:bCs/>
          <w:sz w:val="26"/>
          <w:szCs w:val="26"/>
        </w:rPr>
        <w:t>2.</w:t>
      </w:r>
      <w:r>
        <w:rPr>
          <w:bCs/>
          <w:sz w:val="26"/>
          <w:szCs w:val="26"/>
        </w:rPr>
        <w:t>1</w:t>
      </w:r>
      <w:r w:rsidRPr="001E2E5D">
        <w:rPr>
          <w:bCs/>
          <w:sz w:val="26"/>
          <w:szCs w:val="26"/>
        </w:rPr>
        <w:t>.2. Проверка отсутствия течи масла из редуктора</w:t>
      </w:r>
      <w:r w:rsidRPr="001E2E5D">
        <w:rPr>
          <w:sz w:val="26"/>
          <w:szCs w:val="26"/>
        </w:rPr>
        <w:br/>
      </w:r>
      <w:r w:rsidRPr="001E2E5D">
        <w:rPr>
          <w:bCs/>
          <w:sz w:val="26"/>
          <w:szCs w:val="26"/>
        </w:rPr>
        <w:t>2.</w:t>
      </w:r>
      <w:r>
        <w:rPr>
          <w:bCs/>
          <w:sz w:val="26"/>
          <w:szCs w:val="26"/>
        </w:rPr>
        <w:t>1</w:t>
      </w:r>
      <w:r w:rsidRPr="001E2E5D">
        <w:rPr>
          <w:bCs/>
          <w:sz w:val="26"/>
          <w:szCs w:val="26"/>
        </w:rPr>
        <w:t>.3. Проверка уровня масла в редукторе</w:t>
      </w:r>
      <w:r w:rsidRPr="001E2E5D">
        <w:rPr>
          <w:sz w:val="26"/>
          <w:szCs w:val="26"/>
        </w:rPr>
        <w:br/>
      </w:r>
      <w:r w:rsidRPr="001E2E5D">
        <w:rPr>
          <w:bCs/>
          <w:sz w:val="26"/>
          <w:szCs w:val="26"/>
        </w:rPr>
        <w:t>2.</w:t>
      </w:r>
      <w:r>
        <w:rPr>
          <w:bCs/>
          <w:sz w:val="26"/>
          <w:szCs w:val="26"/>
        </w:rPr>
        <w:t>1</w:t>
      </w:r>
      <w:r w:rsidRPr="001E2E5D">
        <w:rPr>
          <w:bCs/>
          <w:sz w:val="26"/>
          <w:szCs w:val="26"/>
        </w:rPr>
        <w:t>.4. Проверка ограждения шахты</w:t>
      </w:r>
      <w:r w:rsidRPr="001E2E5D">
        <w:rPr>
          <w:sz w:val="26"/>
          <w:szCs w:val="26"/>
        </w:rPr>
        <w:br/>
      </w:r>
      <w:r w:rsidRPr="001E2E5D">
        <w:rPr>
          <w:bCs/>
          <w:sz w:val="26"/>
          <w:szCs w:val="26"/>
        </w:rPr>
        <w:t>2.</w:t>
      </w:r>
      <w:r>
        <w:rPr>
          <w:bCs/>
          <w:sz w:val="26"/>
          <w:szCs w:val="26"/>
        </w:rPr>
        <w:t>1</w:t>
      </w:r>
      <w:r w:rsidRPr="001E2E5D">
        <w:rPr>
          <w:bCs/>
          <w:sz w:val="26"/>
          <w:szCs w:val="26"/>
        </w:rPr>
        <w:t>.5. Проверка освещения шахты</w:t>
      </w:r>
      <w:r w:rsidRPr="001E2E5D">
        <w:rPr>
          <w:sz w:val="26"/>
          <w:szCs w:val="26"/>
        </w:rPr>
        <w:br/>
      </w:r>
      <w:r w:rsidRPr="001E2E5D">
        <w:rPr>
          <w:bCs/>
          <w:sz w:val="26"/>
          <w:szCs w:val="26"/>
        </w:rPr>
        <w:t>2.</w:t>
      </w:r>
      <w:r>
        <w:rPr>
          <w:bCs/>
          <w:sz w:val="26"/>
          <w:szCs w:val="26"/>
        </w:rPr>
        <w:t>1</w:t>
      </w:r>
      <w:r w:rsidRPr="001E2E5D">
        <w:rPr>
          <w:bCs/>
          <w:sz w:val="26"/>
          <w:szCs w:val="26"/>
        </w:rPr>
        <w:t>.6. Проверка дверей шахты</w:t>
      </w:r>
      <w:r w:rsidRPr="001E2E5D">
        <w:rPr>
          <w:sz w:val="26"/>
          <w:szCs w:val="26"/>
        </w:rPr>
        <w:br/>
      </w:r>
      <w:r w:rsidRPr="001E2E5D">
        <w:rPr>
          <w:bCs/>
          <w:sz w:val="26"/>
          <w:szCs w:val="26"/>
        </w:rPr>
        <w:t>2.</w:t>
      </w:r>
      <w:r>
        <w:rPr>
          <w:bCs/>
          <w:sz w:val="26"/>
          <w:szCs w:val="26"/>
        </w:rPr>
        <w:t>1</w:t>
      </w:r>
      <w:r w:rsidRPr="001E2E5D">
        <w:rPr>
          <w:bCs/>
          <w:sz w:val="26"/>
          <w:szCs w:val="26"/>
        </w:rPr>
        <w:t>.7. Проверка замков и контактов дверей шахты</w:t>
      </w:r>
      <w:r w:rsidRPr="001E2E5D">
        <w:rPr>
          <w:sz w:val="26"/>
          <w:szCs w:val="26"/>
        </w:rPr>
        <w:br/>
      </w:r>
      <w:r w:rsidRPr="001E2E5D">
        <w:rPr>
          <w:bCs/>
          <w:sz w:val="26"/>
          <w:szCs w:val="26"/>
        </w:rPr>
        <w:t>2.</w:t>
      </w:r>
      <w:r>
        <w:rPr>
          <w:bCs/>
          <w:sz w:val="26"/>
          <w:szCs w:val="26"/>
        </w:rPr>
        <w:t>1</w:t>
      </w:r>
      <w:r w:rsidRPr="001E2E5D">
        <w:rPr>
          <w:bCs/>
          <w:sz w:val="26"/>
          <w:szCs w:val="26"/>
        </w:rPr>
        <w:t>.8. Проверка вызывного и приказного поста</w:t>
      </w:r>
      <w:r w:rsidRPr="001E2E5D">
        <w:rPr>
          <w:sz w:val="26"/>
          <w:szCs w:val="26"/>
        </w:rPr>
        <w:br/>
      </w:r>
      <w:r w:rsidRPr="001E2E5D">
        <w:rPr>
          <w:bCs/>
          <w:sz w:val="26"/>
          <w:szCs w:val="26"/>
        </w:rPr>
        <w:t>2.</w:t>
      </w:r>
      <w:r>
        <w:rPr>
          <w:bCs/>
          <w:sz w:val="26"/>
          <w:szCs w:val="26"/>
        </w:rPr>
        <w:t>1</w:t>
      </w:r>
      <w:r w:rsidRPr="001E2E5D">
        <w:rPr>
          <w:bCs/>
          <w:sz w:val="26"/>
          <w:szCs w:val="26"/>
        </w:rPr>
        <w:t>.9. Проверка наличия и исправности замков дверей машинного помещения</w:t>
      </w:r>
      <w:r w:rsidRPr="001E2E5D">
        <w:rPr>
          <w:sz w:val="26"/>
          <w:szCs w:val="26"/>
        </w:rPr>
        <w:br/>
      </w:r>
      <w:r w:rsidRPr="001E2E5D">
        <w:rPr>
          <w:bCs/>
          <w:sz w:val="26"/>
          <w:szCs w:val="26"/>
        </w:rPr>
        <w:t>2.</w:t>
      </w:r>
      <w:r>
        <w:rPr>
          <w:bCs/>
          <w:sz w:val="26"/>
          <w:szCs w:val="26"/>
        </w:rPr>
        <w:t>1</w:t>
      </w:r>
      <w:r w:rsidRPr="001E2E5D">
        <w:rPr>
          <w:bCs/>
          <w:sz w:val="26"/>
          <w:szCs w:val="26"/>
        </w:rPr>
        <w:t>.10 Проверка балансирной подвески</w:t>
      </w:r>
      <w:r w:rsidRPr="001E2E5D">
        <w:rPr>
          <w:sz w:val="26"/>
          <w:szCs w:val="26"/>
        </w:rPr>
        <w:br/>
      </w:r>
      <w:r w:rsidRPr="001E2E5D">
        <w:rPr>
          <w:bCs/>
          <w:sz w:val="26"/>
          <w:szCs w:val="26"/>
        </w:rPr>
        <w:t>2.</w:t>
      </w:r>
      <w:r>
        <w:rPr>
          <w:bCs/>
          <w:sz w:val="26"/>
          <w:szCs w:val="26"/>
        </w:rPr>
        <w:t>1</w:t>
      </w:r>
      <w:r w:rsidRPr="001E2E5D">
        <w:rPr>
          <w:bCs/>
          <w:sz w:val="26"/>
          <w:szCs w:val="26"/>
        </w:rPr>
        <w:t>.11. Проверка надежности крепления канатов</w:t>
      </w:r>
      <w:r w:rsidRPr="001E2E5D">
        <w:rPr>
          <w:sz w:val="26"/>
          <w:szCs w:val="26"/>
        </w:rPr>
        <w:br/>
      </w:r>
      <w:r w:rsidRPr="001E2E5D">
        <w:rPr>
          <w:bCs/>
          <w:sz w:val="26"/>
          <w:szCs w:val="26"/>
        </w:rPr>
        <w:t>2.</w:t>
      </w:r>
      <w:r>
        <w:rPr>
          <w:bCs/>
          <w:sz w:val="26"/>
          <w:szCs w:val="26"/>
        </w:rPr>
        <w:t>1</w:t>
      </w:r>
      <w:r w:rsidRPr="001E2E5D">
        <w:rPr>
          <w:bCs/>
          <w:sz w:val="26"/>
          <w:szCs w:val="26"/>
        </w:rPr>
        <w:t>.12. Проверка освещения кабины</w:t>
      </w:r>
      <w:r w:rsidRPr="001E2E5D">
        <w:rPr>
          <w:sz w:val="26"/>
          <w:szCs w:val="26"/>
        </w:rPr>
        <w:br/>
      </w:r>
      <w:r w:rsidRPr="001E2E5D">
        <w:rPr>
          <w:bCs/>
          <w:sz w:val="26"/>
          <w:szCs w:val="26"/>
        </w:rPr>
        <w:t>2.</w:t>
      </w:r>
      <w:r>
        <w:rPr>
          <w:bCs/>
          <w:sz w:val="26"/>
          <w:szCs w:val="26"/>
        </w:rPr>
        <w:t>1</w:t>
      </w:r>
      <w:r w:rsidRPr="001E2E5D">
        <w:rPr>
          <w:bCs/>
          <w:sz w:val="26"/>
          <w:szCs w:val="26"/>
        </w:rPr>
        <w:t>.13. Проверка створок ДК, фартучного устройства под кабиной</w:t>
      </w:r>
      <w:r w:rsidRPr="001E2E5D">
        <w:rPr>
          <w:sz w:val="26"/>
          <w:szCs w:val="26"/>
        </w:rPr>
        <w:br/>
      </w:r>
      <w:r w:rsidRPr="001E2E5D">
        <w:rPr>
          <w:bCs/>
          <w:sz w:val="26"/>
          <w:szCs w:val="26"/>
        </w:rPr>
        <w:t>2.</w:t>
      </w:r>
      <w:r>
        <w:rPr>
          <w:bCs/>
          <w:sz w:val="26"/>
          <w:szCs w:val="26"/>
        </w:rPr>
        <w:t>1</w:t>
      </w:r>
      <w:r w:rsidRPr="001E2E5D">
        <w:rPr>
          <w:bCs/>
          <w:sz w:val="26"/>
          <w:szCs w:val="26"/>
        </w:rPr>
        <w:t>. 14 Проверка контактов ДК</w:t>
      </w:r>
    </w:p>
    <w:p w:rsidR="001161DF" w:rsidRPr="001E2E5D" w:rsidRDefault="001161DF" w:rsidP="001161DF">
      <w:pPr>
        <w:shd w:val="clear" w:color="auto" w:fill="FFFFFF"/>
        <w:ind w:left="-709" w:firstLine="709"/>
        <w:jc w:val="both"/>
        <w:rPr>
          <w:color w:val="7030A0"/>
          <w:sz w:val="26"/>
          <w:szCs w:val="26"/>
          <w:lang w:eastAsia="en-US"/>
        </w:rPr>
      </w:pPr>
    </w:p>
    <w:p w:rsidR="00BA1304" w:rsidRDefault="00BA1304" w:rsidP="001F0DF4">
      <w:pPr>
        <w:shd w:val="clear" w:color="auto" w:fill="FFFFFF"/>
        <w:autoSpaceDE w:val="0"/>
        <w:autoSpaceDN w:val="0"/>
        <w:adjustRightInd w:val="0"/>
        <w:ind w:left="-709" w:right="-284" w:firstLine="709"/>
        <w:jc w:val="both"/>
        <w:rPr>
          <w:b/>
          <w:bCs/>
          <w:sz w:val="26"/>
          <w:szCs w:val="26"/>
          <w:lang w:eastAsia="en-US"/>
        </w:rPr>
      </w:pPr>
    </w:p>
    <w:p w:rsidR="001161DF" w:rsidRPr="001E2E5D" w:rsidRDefault="001161DF" w:rsidP="001F0DF4">
      <w:pPr>
        <w:shd w:val="clear" w:color="auto" w:fill="FFFFFF"/>
        <w:autoSpaceDE w:val="0"/>
        <w:autoSpaceDN w:val="0"/>
        <w:adjustRightInd w:val="0"/>
        <w:ind w:left="-709" w:right="-284" w:firstLine="709"/>
        <w:jc w:val="both"/>
        <w:rPr>
          <w:b/>
          <w:sz w:val="26"/>
          <w:szCs w:val="26"/>
          <w:lang w:eastAsia="en-US"/>
        </w:rPr>
      </w:pPr>
      <w:r w:rsidRPr="001E2E5D">
        <w:rPr>
          <w:b/>
          <w:bCs/>
          <w:sz w:val="26"/>
          <w:szCs w:val="26"/>
          <w:lang w:eastAsia="en-US"/>
        </w:rPr>
        <w:t>2.</w:t>
      </w:r>
      <w:r>
        <w:rPr>
          <w:b/>
          <w:bCs/>
          <w:sz w:val="26"/>
          <w:szCs w:val="26"/>
          <w:lang w:eastAsia="en-US"/>
        </w:rPr>
        <w:t>2</w:t>
      </w:r>
      <w:r w:rsidRPr="001E2E5D">
        <w:rPr>
          <w:b/>
          <w:bCs/>
          <w:sz w:val="26"/>
          <w:szCs w:val="26"/>
          <w:lang w:eastAsia="en-US"/>
        </w:rPr>
        <w:t>. Перечень р</w:t>
      </w:r>
      <w:r w:rsidRPr="001E2E5D">
        <w:rPr>
          <w:b/>
          <w:sz w:val="26"/>
          <w:szCs w:val="26"/>
          <w:lang w:eastAsia="en-US"/>
        </w:rPr>
        <w:t>абот,</w:t>
      </w:r>
      <w:r w:rsidRPr="001E2E5D">
        <w:rPr>
          <w:b/>
          <w:bCs/>
          <w:sz w:val="26"/>
          <w:szCs w:val="26"/>
        </w:rPr>
        <w:t xml:space="preserve"> входящих в ежеквартальное техническое обслуживание</w:t>
      </w:r>
      <w:r w:rsidR="001F0DF4">
        <w:rPr>
          <w:b/>
          <w:bCs/>
          <w:sz w:val="26"/>
          <w:szCs w:val="26"/>
        </w:rPr>
        <w:t xml:space="preserve"> </w:t>
      </w:r>
      <w:r w:rsidRPr="001E2E5D">
        <w:rPr>
          <w:b/>
          <w:bCs/>
          <w:sz w:val="26"/>
          <w:szCs w:val="26"/>
        </w:rPr>
        <w:t>(ТО 2).</w:t>
      </w:r>
    </w:p>
    <w:p w:rsidR="001161DF" w:rsidRDefault="001161DF" w:rsidP="003D758C">
      <w:pPr>
        <w:spacing w:line="276" w:lineRule="auto"/>
        <w:ind w:left="-709" w:firstLine="709"/>
        <w:jc w:val="both"/>
        <w:rPr>
          <w:bCs/>
          <w:sz w:val="26"/>
          <w:szCs w:val="26"/>
        </w:rPr>
      </w:pPr>
      <w:r w:rsidRPr="001E2E5D">
        <w:rPr>
          <w:bCs/>
          <w:sz w:val="26"/>
          <w:szCs w:val="26"/>
        </w:rPr>
        <w:t>При ТО 2 выполняются все работы, предусмотренные ТО 1, и кроме того, должно</w:t>
      </w:r>
    </w:p>
    <w:p w:rsidR="001161DF" w:rsidRPr="001E2E5D" w:rsidRDefault="001161DF" w:rsidP="003D758C">
      <w:pPr>
        <w:spacing w:line="276" w:lineRule="auto"/>
        <w:ind w:left="-709" w:firstLine="709"/>
        <w:jc w:val="both"/>
        <w:rPr>
          <w:sz w:val="26"/>
          <w:szCs w:val="26"/>
        </w:rPr>
      </w:pPr>
      <w:r w:rsidRPr="001E2E5D">
        <w:rPr>
          <w:bCs/>
          <w:sz w:val="26"/>
          <w:szCs w:val="26"/>
        </w:rPr>
        <w:t>быть осмотрено следующее оборудование:</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.1. </w:t>
      </w:r>
      <w:r w:rsidRPr="001E2E5D">
        <w:rPr>
          <w:bCs/>
          <w:sz w:val="26"/>
          <w:szCs w:val="26"/>
        </w:rPr>
        <w:t>Проверка панели управления</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.2. </w:t>
      </w:r>
      <w:r w:rsidRPr="001E2E5D">
        <w:rPr>
          <w:bCs/>
          <w:sz w:val="26"/>
          <w:szCs w:val="26"/>
        </w:rPr>
        <w:t>Проверка редуктора</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.3. </w:t>
      </w:r>
      <w:r w:rsidRPr="001E2E5D">
        <w:rPr>
          <w:bCs/>
          <w:sz w:val="26"/>
          <w:szCs w:val="26"/>
        </w:rPr>
        <w:t>Проверка тормоза</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.4. </w:t>
      </w:r>
      <w:r w:rsidRPr="001E2E5D">
        <w:rPr>
          <w:bCs/>
          <w:sz w:val="26"/>
          <w:szCs w:val="26"/>
        </w:rPr>
        <w:t>Проверка КВШ</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.5. </w:t>
      </w:r>
      <w:r w:rsidRPr="001E2E5D">
        <w:rPr>
          <w:bCs/>
          <w:sz w:val="26"/>
          <w:szCs w:val="26"/>
        </w:rPr>
        <w:t>Проверка ограничителя скорости, концевых выключателей</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.6. </w:t>
      </w:r>
      <w:r w:rsidRPr="001E2E5D">
        <w:rPr>
          <w:bCs/>
          <w:sz w:val="26"/>
          <w:szCs w:val="26"/>
        </w:rPr>
        <w:t>Проверка режима «Ревизии»</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.7. </w:t>
      </w:r>
      <w:r w:rsidRPr="001E2E5D">
        <w:rPr>
          <w:bCs/>
          <w:sz w:val="26"/>
          <w:szCs w:val="26"/>
        </w:rPr>
        <w:t>Проверка пружин подвески противовеса</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.8. </w:t>
      </w:r>
      <w:r w:rsidRPr="001E2E5D">
        <w:rPr>
          <w:bCs/>
          <w:sz w:val="26"/>
          <w:szCs w:val="26"/>
        </w:rPr>
        <w:t>Проверка зазоров между вкладышами и направляющими</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.9. </w:t>
      </w:r>
      <w:r w:rsidRPr="001E2E5D">
        <w:rPr>
          <w:bCs/>
          <w:sz w:val="26"/>
          <w:szCs w:val="26"/>
        </w:rPr>
        <w:t>Проверка башмаков кабины с противовеса</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.10. </w:t>
      </w:r>
      <w:r w:rsidRPr="001E2E5D">
        <w:rPr>
          <w:bCs/>
          <w:sz w:val="26"/>
          <w:szCs w:val="26"/>
        </w:rPr>
        <w:t>Очистка подвески, дверей и крыши кабины от грязи и пыли</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2</w:t>
      </w:r>
      <w:r w:rsidRPr="001E2E5D">
        <w:rPr>
          <w:sz w:val="26"/>
          <w:szCs w:val="26"/>
        </w:rPr>
        <w:t xml:space="preserve">.11. </w:t>
      </w:r>
      <w:r w:rsidRPr="001E2E5D">
        <w:rPr>
          <w:bCs/>
          <w:sz w:val="26"/>
          <w:szCs w:val="26"/>
        </w:rPr>
        <w:t>Проверка блокировочного выключателя</w:t>
      </w:r>
    </w:p>
    <w:p w:rsidR="001161DF" w:rsidRPr="001E2E5D" w:rsidRDefault="001161DF" w:rsidP="001161DF">
      <w:pPr>
        <w:ind w:left="-709" w:firstLine="709"/>
        <w:jc w:val="both"/>
        <w:rPr>
          <w:b/>
          <w:color w:val="000000"/>
          <w:sz w:val="26"/>
          <w:szCs w:val="26"/>
          <w:lang w:eastAsia="en-US"/>
        </w:rPr>
      </w:pPr>
    </w:p>
    <w:p w:rsidR="001161DF" w:rsidRPr="001E2E5D" w:rsidRDefault="001161DF" w:rsidP="001161DF">
      <w:pPr>
        <w:ind w:left="-709" w:firstLine="709"/>
        <w:jc w:val="both"/>
        <w:rPr>
          <w:b/>
          <w:sz w:val="26"/>
          <w:szCs w:val="26"/>
          <w:lang w:eastAsia="en-US"/>
        </w:rPr>
      </w:pPr>
      <w:r w:rsidRPr="001E2E5D">
        <w:rPr>
          <w:b/>
          <w:color w:val="000000"/>
          <w:sz w:val="26"/>
          <w:szCs w:val="26"/>
          <w:lang w:eastAsia="en-US"/>
        </w:rPr>
        <w:t>2</w:t>
      </w:r>
      <w:r w:rsidRPr="001E2E5D">
        <w:rPr>
          <w:b/>
          <w:bCs/>
          <w:color w:val="000000"/>
          <w:sz w:val="26"/>
          <w:szCs w:val="26"/>
          <w:lang w:eastAsia="en-US"/>
        </w:rPr>
        <w:t>.</w:t>
      </w:r>
      <w:r>
        <w:rPr>
          <w:b/>
          <w:bCs/>
          <w:color w:val="000000"/>
          <w:sz w:val="26"/>
          <w:szCs w:val="26"/>
          <w:lang w:eastAsia="en-US"/>
        </w:rPr>
        <w:t>3</w:t>
      </w:r>
      <w:r w:rsidRPr="001E2E5D">
        <w:rPr>
          <w:b/>
          <w:bCs/>
          <w:color w:val="000000"/>
          <w:sz w:val="26"/>
          <w:szCs w:val="26"/>
          <w:lang w:eastAsia="en-US"/>
        </w:rPr>
        <w:t xml:space="preserve">. Перечень работ, </w:t>
      </w:r>
      <w:r w:rsidRPr="001E2E5D">
        <w:rPr>
          <w:b/>
          <w:bCs/>
          <w:sz w:val="26"/>
          <w:szCs w:val="26"/>
        </w:rPr>
        <w:t xml:space="preserve">входящих в полугодовое техническое </w:t>
      </w:r>
      <w:r w:rsidR="003D758C" w:rsidRPr="001E2E5D">
        <w:rPr>
          <w:b/>
          <w:bCs/>
          <w:sz w:val="26"/>
          <w:szCs w:val="26"/>
        </w:rPr>
        <w:t>обслуживание</w:t>
      </w:r>
      <w:r w:rsidR="003D758C">
        <w:rPr>
          <w:b/>
          <w:bCs/>
          <w:sz w:val="26"/>
          <w:szCs w:val="26"/>
        </w:rPr>
        <w:t xml:space="preserve"> </w:t>
      </w:r>
      <w:r w:rsidR="003D758C" w:rsidRPr="001E2E5D">
        <w:rPr>
          <w:b/>
          <w:bCs/>
          <w:sz w:val="26"/>
          <w:szCs w:val="26"/>
        </w:rPr>
        <w:t>(</w:t>
      </w:r>
      <w:r w:rsidRPr="001E2E5D">
        <w:rPr>
          <w:b/>
          <w:bCs/>
          <w:sz w:val="26"/>
          <w:szCs w:val="26"/>
        </w:rPr>
        <w:t>ТО 3).</w:t>
      </w:r>
    </w:p>
    <w:p w:rsidR="001161DF" w:rsidRDefault="001161DF" w:rsidP="003D758C">
      <w:pPr>
        <w:spacing w:line="276" w:lineRule="auto"/>
        <w:ind w:left="-709" w:firstLine="709"/>
        <w:jc w:val="both"/>
        <w:rPr>
          <w:bCs/>
          <w:sz w:val="26"/>
          <w:szCs w:val="26"/>
        </w:rPr>
      </w:pPr>
      <w:r w:rsidRPr="001E2E5D">
        <w:rPr>
          <w:bCs/>
          <w:sz w:val="26"/>
          <w:szCs w:val="26"/>
        </w:rPr>
        <w:t>При ТО 3 выполняют</w:t>
      </w:r>
      <w:r>
        <w:rPr>
          <w:bCs/>
          <w:sz w:val="26"/>
          <w:szCs w:val="26"/>
        </w:rPr>
        <w:t xml:space="preserve">ся все работы, предусмотренные </w:t>
      </w:r>
      <w:r w:rsidRPr="001E2E5D">
        <w:rPr>
          <w:bCs/>
          <w:sz w:val="26"/>
          <w:szCs w:val="26"/>
        </w:rPr>
        <w:t>ТО 2, кроме того, должно быть</w:t>
      </w:r>
    </w:p>
    <w:p w:rsidR="001161DF" w:rsidRPr="001E2E5D" w:rsidRDefault="001161DF" w:rsidP="003D758C">
      <w:pPr>
        <w:spacing w:line="276" w:lineRule="auto"/>
        <w:ind w:left="-709" w:firstLine="709"/>
        <w:jc w:val="both"/>
        <w:rPr>
          <w:sz w:val="26"/>
          <w:szCs w:val="26"/>
        </w:rPr>
      </w:pPr>
      <w:r w:rsidRPr="001E2E5D">
        <w:rPr>
          <w:bCs/>
          <w:sz w:val="26"/>
          <w:szCs w:val="26"/>
        </w:rPr>
        <w:t>осмотрено следующее оборудование:</w:t>
      </w:r>
    </w:p>
    <w:p w:rsidR="001161DF" w:rsidRDefault="001161DF" w:rsidP="003D758C">
      <w:pPr>
        <w:spacing w:line="276" w:lineRule="auto"/>
        <w:ind w:left="-709" w:firstLine="709"/>
        <w:jc w:val="both"/>
        <w:rPr>
          <w:bCs/>
          <w:sz w:val="26"/>
          <w:szCs w:val="26"/>
        </w:rPr>
      </w:pPr>
      <w:r w:rsidRPr="001E2E5D">
        <w:rPr>
          <w:sz w:val="26"/>
          <w:szCs w:val="26"/>
        </w:rPr>
        <w:t>2.</w:t>
      </w:r>
      <w:r>
        <w:rPr>
          <w:sz w:val="26"/>
          <w:szCs w:val="26"/>
        </w:rPr>
        <w:t>3</w:t>
      </w:r>
      <w:r w:rsidRPr="001E2E5D">
        <w:rPr>
          <w:sz w:val="26"/>
          <w:szCs w:val="26"/>
        </w:rPr>
        <w:t xml:space="preserve">.1. </w:t>
      </w:r>
      <w:r w:rsidRPr="001E2E5D">
        <w:rPr>
          <w:bCs/>
          <w:sz w:val="26"/>
          <w:szCs w:val="26"/>
        </w:rPr>
        <w:t>Проведение очистки электроаппаратуры и электронных устройств в шкафу</w:t>
      </w:r>
    </w:p>
    <w:p w:rsidR="001161DF" w:rsidRPr="001E2E5D" w:rsidRDefault="001161DF" w:rsidP="003D758C">
      <w:pPr>
        <w:spacing w:line="276" w:lineRule="auto"/>
        <w:ind w:left="-709" w:firstLine="709"/>
        <w:jc w:val="both"/>
        <w:rPr>
          <w:sz w:val="26"/>
          <w:szCs w:val="26"/>
        </w:rPr>
      </w:pPr>
      <w:r w:rsidRPr="001E2E5D">
        <w:rPr>
          <w:bCs/>
          <w:sz w:val="26"/>
          <w:szCs w:val="26"/>
        </w:rPr>
        <w:t xml:space="preserve"> управления</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.2. </w:t>
      </w:r>
      <w:r w:rsidRPr="001E2E5D">
        <w:rPr>
          <w:bCs/>
          <w:sz w:val="26"/>
          <w:szCs w:val="26"/>
        </w:rPr>
        <w:t xml:space="preserve">Проверка крепления приводов в </w:t>
      </w:r>
      <w:proofErr w:type="spellStart"/>
      <w:r w:rsidRPr="001E2E5D">
        <w:rPr>
          <w:bCs/>
          <w:sz w:val="26"/>
          <w:szCs w:val="26"/>
        </w:rPr>
        <w:t>клеммных</w:t>
      </w:r>
      <w:proofErr w:type="spellEnd"/>
      <w:r w:rsidRPr="001E2E5D">
        <w:rPr>
          <w:bCs/>
          <w:sz w:val="26"/>
          <w:szCs w:val="26"/>
        </w:rPr>
        <w:t xml:space="preserve"> рейках</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.3. </w:t>
      </w:r>
      <w:r w:rsidRPr="001E2E5D">
        <w:rPr>
          <w:bCs/>
          <w:sz w:val="26"/>
          <w:szCs w:val="26"/>
        </w:rPr>
        <w:t>Проверка контакторов, трансформаторов</w:t>
      </w:r>
    </w:p>
    <w:p w:rsidR="001161DF" w:rsidRPr="001E2E5D" w:rsidRDefault="001161DF" w:rsidP="003D758C">
      <w:pPr>
        <w:spacing w:line="276" w:lineRule="auto"/>
        <w:ind w:left="-709" w:firstLine="709"/>
        <w:jc w:val="both"/>
        <w:rPr>
          <w:bCs/>
          <w:sz w:val="26"/>
          <w:szCs w:val="26"/>
        </w:rPr>
      </w:pPr>
      <w:r w:rsidRPr="001E2E5D">
        <w:rPr>
          <w:sz w:val="26"/>
          <w:szCs w:val="26"/>
        </w:rPr>
        <w:t>2.</w:t>
      </w:r>
      <w:r>
        <w:rPr>
          <w:sz w:val="26"/>
          <w:szCs w:val="26"/>
        </w:rPr>
        <w:t>3</w:t>
      </w:r>
      <w:r w:rsidRPr="001E2E5D">
        <w:rPr>
          <w:sz w:val="26"/>
          <w:szCs w:val="26"/>
        </w:rPr>
        <w:t xml:space="preserve">.4. </w:t>
      </w:r>
      <w:r w:rsidRPr="001E2E5D">
        <w:rPr>
          <w:bCs/>
          <w:sz w:val="26"/>
          <w:szCs w:val="26"/>
        </w:rPr>
        <w:t>Проверка рубильника (пинцеты, рукоятки)</w:t>
      </w:r>
    </w:p>
    <w:p w:rsidR="001161DF" w:rsidRPr="001E2E5D" w:rsidRDefault="001161DF" w:rsidP="003D758C">
      <w:pPr>
        <w:spacing w:line="276" w:lineRule="auto"/>
        <w:ind w:left="-709" w:firstLine="709"/>
        <w:jc w:val="both"/>
        <w:rPr>
          <w:sz w:val="26"/>
          <w:szCs w:val="26"/>
        </w:rPr>
      </w:pPr>
      <w:r w:rsidRPr="001E2E5D">
        <w:rPr>
          <w:bCs/>
          <w:sz w:val="26"/>
          <w:szCs w:val="26"/>
        </w:rPr>
        <w:t>2.</w:t>
      </w:r>
      <w:r>
        <w:rPr>
          <w:bCs/>
          <w:sz w:val="26"/>
          <w:szCs w:val="26"/>
        </w:rPr>
        <w:t>3</w:t>
      </w:r>
      <w:r w:rsidRPr="001E2E5D">
        <w:rPr>
          <w:bCs/>
          <w:sz w:val="26"/>
          <w:szCs w:val="26"/>
        </w:rPr>
        <w:t>.5. Проверка резьбовых креплений редуктора</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.6. </w:t>
      </w:r>
      <w:r w:rsidRPr="001E2E5D">
        <w:rPr>
          <w:bCs/>
          <w:sz w:val="26"/>
          <w:szCs w:val="26"/>
        </w:rPr>
        <w:t>Проверка буферных пальцев</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.7. </w:t>
      </w:r>
      <w:r w:rsidRPr="001E2E5D">
        <w:rPr>
          <w:bCs/>
          <w:sz w:val="26"/>
          <w:szCs w:val="26"/>
        </w:rPr>
        <w:t>Проверка крепления электродвигателя и проводов</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.8. </w:t>
      </w:r>
      <w:r w:rsidRPr="001E2E5D">
        <w:rPr>
          <w:bCs/>
          <w:sz w:val="26"/>
          <w:szCs w:val="26"/>
        </w:rPr>
        <w:t>Проверка ограничителя скорости</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.9. </w:t>
      </w:r>
      <w:r w:rsidRPr="001E2E5D">
        <w:rPr>
          <w:bCs/>
          <w:sz w:val="26"/>
          <w:szCs w:val="26"/>
        </w:rPr>
        <w:t>Проверка несущих канатов и канатов ОС</w:t>
      </w:r>
    </w:p>
    <w:p w:rsidR="001161DF" w:rsidRPr="001E2E5D" w:rsidRDefault="001161DF" w:rsidP="003D758C">
      <w:pPr>
        <w:spacing w:line="276" w:lineRule="auto"/>
        <w:ind w:left="-709" w:firstLine="709"/>
        <w:jc w:val="both"/>
        <w:rPr>
          <w:sz w:val="26"/>
          <w:szCs w:val="26"/>
        </w:rPr>
      </w:pPr>
      <w:r w:rsidRPr="001E2E5D">
        <w:rPr>
          <w:sz w:val="26"/>
          <w:szCs w:val="26"/>
        </w:rPr>
        <w:t>2.</w:t>
      </w:r>
      <w:r>
        <w:rPr>
          <w:sz w:val="26"/>
          <w:szCs w:val="26"/>
        </w:rPr>
        <w:t>3</w:t>
      </w:r>
      <w:r w:rsidRPr="001E2E5D">
        <w:rPr>
          <w:sz w:val="26"/>
          <w:szCs w:val="26"/>
        </w:rPr>
        <w:t xml:space="preserve">.10. </w:t>
      </w:r>
      <w:r w:rsidRPr="001E2E5D">
        <w:rPr>
          <w:bCs/>
          <w:sz w:val="26"/>
          <w:szCs w:val="26"/>
        </w:rPr>
        <w:t>Проверка направляющих</w:t>
      </w:r>
    </w:p>
    <w:p w:rsidR="001161DF" w:rsidRPr="001E2E5D" w:rsidRDefault="001161DF" w:rsidP="003D758C">
      <w:pPr>
        <w:spacing w:line="276" w:lineRule="auto"/>
        <w:ind w:left="-709" w:firstLine="709"/>
        <w:jc w:val="both"/>
        <w:rPr>
          <w:color w:val="000000"/>
          <w:sz w:val="26"/>
          <w:szCs w:val="26"/>
          <w:lang w:eastAsia="en-US"/>
        </w:rPr>
      </w:pPr>
      <w:r w:rsidRPr="001E2E5D">
        <w:rPr>
          <w:sz w:val="26"/>
          <w:szCs w:val="26"/>
        </w:rPr>
        <w:t>2.</w:t>
      </w:r>
      <w:r>
        <w:rPr>
          <w:sz w:val="26"/>
          <w:szCs w:val="26"/>
        </w:rPr>
        <w:t>3</w:t>
      </w:r>
      <w:r w:rsidRPr="001E2E5D">
        <w:rPr>
          <w:sz w:val="26"/>
          <w:szCs w:val="26"/>
        </w:rPr>
        <w:t xml:space="preserve">.11. </w:t>
      </w:r>
      <w:r w:rsidRPr="001E2E5D">
        <w:rPr>
          <w:bCs/>
          <w:sz w:val="26"/>
          <w:szCs w:val="26"/>
        </w:rPr>
        <w:t>Проверка ловителей</w:t>
      </w:r>
    </w:p>
    <w:p w:rsidR="001161DF" w:rsidRPr="001E2E5D" w:rsidRDefault="001161DF" w:rsidP="001161DF">
      <w:pPr>
        <w:shd w:val="clear" w:color="auto" w:fill="FFFFFF"/>
        <w:autoSpaceDE w:val="0"/>
        <w:autoSpaceDN w:val="0"/>
        <w:adjustRightInd w:val="0"/>
        <w:ind w:left="-709" w:firstLine="709"/>
        <w:jc w:val="both"/>
        <w:rPr>
          <w:b/>
          <w:sz w:val="26"/>
          <w:szCs w:val="26"/>
          <w:lang w:eastAsia="en-US"/>
        </w:rPr>
      </w:pPr>
    </w:p>
    <w:p w:rsidR="001161DF" w:rsidRPr="001E2E5D" w:rsidRDefault="001161DF" w:rsidP="001161DF">
      <w:pPr>
        <w:ind w:left="-709" w:firstLine="709"/>
        <w:jc w:val="both"/>
        <w:rPr>
          <w:b/>
          <w:bCs/>
          <w:sz w:val="26"/>
          <w:szCs w:val="26"/>
        </w:rPr>
      </w:pPr>
      <w:r w:rsidRPr="001E2E5D">
        <w:rPr>
          <w:b/>
          <w:sz w:val="26"/>
          <w:szCs w:val="26"/>
          <w:lang w:eastAsia="en-US"/>
        </w:rPr>
        <w:t>2.</w:t>
      </w:r>
      <w:r>
        <w:rPr>
          <w:b/>
          <w:sz w:val="26"/>
          <w:szCs w:val="26"/>
          <w:lang w:eastAsia="en-US"/>
        </w:rPr>
        <w:t>4</w:t>
      </w:r>
      <w:r w:rsidRPr="001E2E5D">
        <w:rPr>
          <w:b/>
          <w:sz w:val="26"/>
          <w:szCs w:val="26"/>
          <w:lang w:eastAsia="en-US"/>
        </w:rPr>
        <w:t xml:space="preserve">. </w:t>
      </w:r>
      <w:r w:rsidRPr="001E2E5D">
        <w:rPr>
          <w:b/>
          <w:bCs/>
          <w:sz w:val="26"/>
          <w:szCs w:val="26"/>
        </w:rPr>
        <w:t>Перечень работ, входящих в ежегодное техническое обслуживание (ТО 4).</w:t>
      </w:r>
    </w:p>
    <w:p w:rsidR="001161DF" w:rsidRDefault="001161DF" w:rsidP="003D758C">
      <w:pPr>
        <w:spacing w:line="276" w:lineRule="auto"/>
        <w:ind w:left="-709" w:firstLine="709"/>
        <w:jc w:val="both"/>
        <w:rPr>
          <w:bCs/>
          <w:sz w:val="26"/>
          <w:szCs w:val="26"/>
        </w:rPr>
      </w:pPr>
      <w:r w:rsidRPr="001E2E5D">
        <w:rPr>
          <w:bCs/>
          <w:sz w:val="26"/>
          <w:szCs w:val="26"/>
        </w:rPr>
        <w:t>Выполняются все работы, предусмотренные ТО 3 и проводится ежегодное</w:t>
      </w:r>
    </w:p>
    <w:p w:rsidR="001161DF" w:rsidRDefault="001161DF" w:rsidP="003D758C">
      <w:pPr>
        <w:spacing w:line="276" w:lineRule="auto"/>
        <w:ind w:left="-709" w:firstLine="709"/>
        <w:jc w:val="both"/>
        <w:rPr>
          <w:sz w:val="26"/>
          <w:szCs w:val="26"/>
        </w:rPr>
      </w:pPr>
      <w:r w:rsidRPr="001E2E5D">
        <w:rPr>
          <w:bCs/>
          <w:sz w:val="26"/>
          <w:szCs w:val="26"/>
        </w:rPr>
        <w:t>техническое освидетельствование.</w:t>
      </w:r>
    </w:p>
    <w:p w:rsidR="001F0DF4" w:rsidRPr="001F0DF4" w:rsidRDefault="001F0DF4" w:rsidP="001F0DF4">
      <w:pPr>
        <w:ind w:left="-709" w:firstLine="709"/>
        <w:jc w:val="both"/>
        <w:rPr>
          <w:sz w:val="26"/>
          <w:szCs w:val="26"/>
        </w:rPr>
      </w:pPr>
    </w:p>
    <w:p w:rsidR="001161DF" w:rsidRPr="001F0DF4" w:rsidRDefault="001161DF" w:rsidP="001739D8">
      <w:pPr>
        <w:pStyle w:val="a4"/>
        <w:numPr>
          <w:ilvl w:val="0"/>
          <w:numId w:val="13"/>
        </w:numPr>
        <w:spacing w:after="200" w:line="276" w:lineRule="auto"/>
        <w:ind w:left="284"/>
        <w:jc w:val="both"/>
        <w:rPr>
          <w:rFonts w:eastAsia="MS Mincho"/>
          <w:b/>
          <w:sz w:val="26"/>
          <w:szCs w:val="26"/>
          <w:lang w:eastAsia="x-none"/>
        </w:rPr>
      </w:pPr>
      <w:r w:rsidRPr="001F0DF4">
        <w:rPr>
          <w:b/>
          <w:sz w:val="26"/>
          <w:szCs w:val="26"/>
          <w:lang w:eastAsia="en-US"/>
        </w:rPr>
        <w:t xml:space="preserve">Перечень и адреса размещения </w:t>
      </w:r>
      <w:r w:rsidRPr="001F0DF4">
        <w:rPr>
          <w:rFonts w:eastAsia="MS Mincho"/>
          <w:b/>
          <w:sz w:val="26"/>
          <w:szCs w:val="26"/>
          <w:lang w:eastAsia="x-none"/>
        </w:rPr>
        <w:t xml:space="preserve">лифтов на </w:t>
      </w:r>
      <w:r w:rsidR="001F0DF4" w:rsidRPr="001F0DF4">
        <w:rPr>
          <w:rFonts w:eastAsia="MS Mincho"/>
          <w:b/>
          <w:sz w:val="26"/>
          <w:szCs w:val="26"/>
          <w:lang w:eastAsia="x-none"/>
        </w:rPr>
        <w:t>объектах ПАО</w:t>
      </w:r>
      <w:r w:rsidRPr="001F0DF4">
        <w:rPr>
          <w:rFonts w:eastAsia="MS Mincho"/>
          <w:b/>
          <w:sz w:val="26"/>
          <w:szCs w:val="26"/>
          <w:lang w:eastAsia="x-none"/>
        </w:rPr>
        <w:t xml:space="preserve"> «Башинформсвязь».</w:t>
      </w:r>
    </w:p>
    <w:tbl>
      <w:tblPr>
        <w:tblStyle w:val="ab"/>
        <w:tblW w:w="9796" w:type="dxa"/>
        <w:tblLayout w:type="fixed"/>
        <w:tblLook w:val="04A0" w:firstRow="1" w:lastRow="0" w:firstColumn="1" w:lastColumn="0" w:noHBand="0" w:noVBand="1"/>
      </w:tblPr>
      <w:tblGrid>
        <w:gridCol w:w="554"/>
        <w:gridCol w:w="2155"/>
        <w:gridCol w:w="2693"/>
        <w:gridCol w:w="1431"/>
        <w:gridCol w:w="1546"/>
        <w:gridCol w:w="1417"/>
      </w:tblGrid>
      <w:tr w:rsidR="001161DF" w:rsidRPr="001E2E5D" w:rsidTr="001F0DF4">
        <w:trPr>
          <w:trHeight w:val="1038"/>
        </w:trPr>
        <w:tc>
          <w:tcPr>
            <w:tcW w:w="554" w:type="dxa"/>
            <w:hideMark/>
          </w:tcPr>
          <w:p w:rsidR="001161DF" w:rsidRPr="001E2E5D" w:rsidRDefault="001161DF" w:rsidP="003D758C">
            <w:pPr>
              <w:jc w:val="center"/>
              <w:rPr>
                <w:b/>
                <w:bCs/>
                <w:sz w:val="26"/>
                <w:szCs w:val="26"/>
              </w:rPr>
            </w:pPr>
            <w:r w:rsidRPr="001E2E5D">
              <w:rPr>
                <w:b/>
                <w:bCs/>
                <w:sz w:val="26"/>
                <w:szCs w:val="26"/>
              </w:rPr>
              <w:t>№</w:t>
            </w:r>
          </w:p>
        </w:tc>
        <w:tc>
          <w:tcPr>
            <w:tcW w:w="2155" w:type="dxa"/>
            <w:hideMark/>
          </w:tcPr>
          <w:p w:rsidR="001161DF" w:rsidRPr="001E2E5D" w:rsidRDefault="001161DF" w:rsidP="003D758C">
            <w:pPr>
              <w:jc w:val="center"/>
              <w:rPr>
                <w:b/>
                <w:bCs/>
                <w:sz w:val="26"/>
                <w:szCs w:val="26"/>
              </w:rPr>
            </w:pPr>
            <w:r w:rsidRPr="001E2E5D">
              <w:rPr>
                <w:b/>
                <w:bCs/>
                <w:sz w:val="26"/>
                <w:szCs w:val="26"/>
              </w:rPr>
              <w:t>Адрес размещения</w:t>
            </w:r>
          </w:p>
        </w:tc>
        <w:tc>
          <w:tcPr>
            <w:tcW w:w="2693" w:type="dxa"/>
            <w:hideMark/>
          </w:tcPr>
          <w:p w:rsidR="001161DF" w:rsidRPr="001E2E5D" w:rsidRDefault="001161DF" w:rsidP="003D758C">
            <w:pPr>
              <w:jc w:val="center"/>
              <w:rPr>
                <w:b/>
                <w:bCs/>
                <w:sz w:val="26"/>
                <w:szCs w:val="26"/>
              </w:rPr>
            </w:pPr>
            <w:r w:rsidRPr="001E2E5D">
              <w:rPr>
                <w:b/>
                <w:bCs/>
                <w:sz w:val="26"/>
                <w:szCs w:val="26"/>
              </w:rPr>
              <w:t>Наименование лифтового оборудования</w:t>
            </w:r>
          </w:p>
        </w:tc>
        <w:tc>
          <w:tcPr>
            <w:tcW w:w="1431" w:type="dxa"/>
            <w:hideMark/>
          </w:tcPr>
          <w:p w:rsidR="001161DF" w:rsidRPr="001E2E5D" w:rsidRDefault="001161DF" w:rsidP="003D758C">
            <w:pPr>
              <w:jc w:val="center"/>
              <w:rPr>
                <w:b/>
                <w:bCs/>
                <w:sz w:val="26"/>
                <w:szCs w:val="26"/>
              </w:rPr>
            </w:pPr>
            <w:r w:rsidRPr="001E2E5D">
              <w:rPr>
                <w:b/>
                <w:bCs/>
                <w:sz w:val="26"/>
                <w:szCs w:val="26"/>
              </w:rPr>
              <w:t>Заводской номер</w:t>
            </w:r>
          </w:p>
        </w:tc>
        <w:tc>
          <w:tcPr>
            <w:tcW w:w="1546" w:type="dxa"/>
            <w:hideMark/>
          </w:tcPr>
          <w:p w:rsidR="001161DF" w:rsidRPr="001E2E5D" w:rsidRDefault="001161DF" w:rsidP="001F0DF4">
            <w:pPr>
              <w:ind w:left="-142" w:firstLine="142"/>
              <w:jc w:val="center"/>
              <w:rPr>
                <w:b/>
                <w:bCs/>
                <w:sz w:val="26"/>
                <w:szCs w:val="26"/>
              </w:rPr>
            </w:pPr>
            <w:r w:rsidRPr="001E2E5D">
              <w:rPr>
                <w:b/>
                <w:bCs/>
                <w:sz w:val="26"/>
                <w:szCs w:val="26"/>
              </w:rPr>
              <w:t>Грузоподъемность, кг</w:t>
            </w:r>
          </w:p>
        </w:tc>
        <w:tc>
          <w:tcPr>
            <w:tcW w:w="1417" w:type="dxa"/>
            <w:hideMark/>
          </w:tcPr>
          <w:p w:rsidR="001161DF" w:rsidRPr="001E2E5D" w:rsidRDefault="001161DF" w:rsidP="001F0DF4">
            <w:pPr>
              <w:ind w:left="-128" w:right="-88"/>
              <w:jc w:val="center"/>
              <w:rPr>
                <w:b/>
                <w:bCs/>
                <w:sz w:val="26"/>
                <w:szCs w:val="26"/>
              </w:rPr>
            </w:pPr>
            <w:r w:rsidRPr="001E2E5D">
              <w:rPr>
                <w:b/>
                <w:bCs/>
                <w:sz w:val="26"/>
                <w:szCs w:val="26"/>
              </w:rPr>
              <w:t>Количество остановок</w:t>
            </w:r>
          </w:p>
        </w:tc>
      </w:tr>
      <w:tr w:rsidR="001161DF" w:rsidRPr="001E2E5D" w:rsidTr="001F0DF4">
        <w:trPr>
          <w:trHeight w:val="675"/>
        </w:trPr>
        <w:tc>
          <w:tcPr>
            <w:tcW w:w="554" w:type="dxa"/>
            <w:hideMark/>
          </w:tcPr>
          <w:p w:rsidR="001161DF" w:rsidRPr="001E2E5D" w:rsidRDefault="001161DF" w:rsidP="003D758C">
            <w:pPr>
              <w:jc w:val="both"/>
              <w:rPr>
                <w:sz w:val="26"/>
                <w:szCs w:val="26"/>
              </w:rPr>
            </w:pPr>
            <w:r>
              <w:rPr>
                <w:sz w:val="26"/>
                <w:szCs w:val="26"/>
              </w:rPr>
              <w:t>1</w:t>
            </w:r>
          </w:p>
        </w:tc>
        <w:tc>
          <w:tcPr>
            <w:tcW w:w="2155" w:type="dxa"/>
            <w:vMerge w:val="restart"/>
            <w:vAlign w:val="center"/>
            <w:hideMark/>
          </w:tcPr>
          <w:p w:rsidR="001161DF" w:rsidRPr="001E2E5D" w:rsidRDefault="001161DF" w:rsidP="003D758C">
            <w:pPr>
              <w:jc w:val="cente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Ленина</w:t>
            </w:r>
            <w:r w:rsidRPr="00F5037D">
              <w:rPr>
                <w:sz w:val="26"/>
                <w:szCs w:val="26"/>
              </w:rPr>
              <w:t>,</w:t>
            </w:r>
            <w:r>
              <w:rPr>
                <w:sz w:val="26"/>
                <w:szCs w:val="26"/>
              </w:rPr>
              <w:t xml:space="preserve"> д.30</w:t>
            </w:r>
          </w:p>
        </w:tc>
        <w:tc>
          <w:tcPr>
            <w:tcW w:w="2693" w:type="dxa"/>
            <w:hideMark/>
          </w:tcPr>
          <w:p w:rsidR="001161DF" w:rsidRPr="001E2E5D" w:rsidRDefault="001161DF" w:rsidP="003D758C">
            <w:pPr>
              <w:rPr>
                <w:sz w:val="26"/>
                <w:szCs w:val="26"/>
              </w:rPr>
            </w:pPr>
            <w:r w:rsidRPr="001E2E5D">
              <w:rPr>
                <w:sz w:val="26"/>
                <w:szCs w:val="26"/>
              </w:rPr>
              <w:t xml:space="preserve">Лифт </w:t>
            </w:r>
            <w:r>
              <w:rPr>
                <w:sz w:val="26"/>
                <w:szCs w:val="26"/>
              </w:rPr>
              <w:t>грузоп</w:t>
            </w:r>
            <w:r w:rsidRPr="001E2E5D">
              <w:rPr>
                <w:sz w:val="26"/>
                <w:szCs w:val="26"/>
              </w:rPr>
              <w:t>а</w:t>
            </w:r>
            <w:r>
              <w:rPr>
                <w:sz w:val="26"/>
                <w:szCs w:val="26"/>
              </w:rPr>
              <w:t>сса</w:t>
            </w:r>
            <w:r w:rsidRPr="001E2E5D">
              <w:rPr>
                <w:sz w:val="26"/>
                <w:szCs w:val="26"/>
              </w:rPr>
              <w:t xml:space="preserve">жирский </w:t>
            </w:r>
            <w:r>
              <w:rPr>
                <w:sz w:val="26"/>
                <w:szCs w:val="26"/>
              </w:rPr>
              <w:t>П</w:t>
            </w:r>
            <w:r w:rsidRPr="001E2E5D">
              <w:rPr>
                <w:sz w:val="26"/>
                <w:szCs w:val="26"/>
              </w:rPr>
              <w:t>П-</w:t>
            </w:r>
            <w:r>
              <w:rPr>
                <w:sz w:val="26"/>
                <w:szCs w:val="26"/>
              </w:rPr>
              <w:t>1001</w:t>
            </w:r>
            <w:r w:rsidRPr="001E2E5D">
              <w:rPr>
                <w:sz w:val="26"/>
                <w:szCs w:val="26"/>
              </w:rPr>
              <w:t>Щ</w:t>
            </w:r>
          </w:p>
        </w:tc>
        <w:tc>
          <w:tcPr>
            <w:tcW w:w="1431" w:type="dxa"/>
            <w:hideMark/>
          </w:tcPr>
          <w:p w:rsidR="001161DF" w:rsidRPr="001E2E5D" w:rsidRDefault="001161DF" w:rsidP="003D758C">
            <w:pPr>
              <w:jc w:val="center"/>
              <w:rPr>
                <w:sz w:val="26"/>
                <w:szCs w:val="26"/>
              </w:rPr>
            </w:pPr>
            <w:r>
              <w:rPr>
                <w:sz w:val="26"/>
                <w:szCs w:val="26"/>
              </w:rPr>
              <w:t>60132</w:t>
            </w:r>
          </w:p>
        </w:tc>
        <w:tc>
          <w:tcPr>
            <w:tcW w:w="1546" w:type="dxa"/>
            <w:hideMark/>
          </w:tcPr>
          <w:p w:rsidR="001161DF" w:rsidRPr="001E2E5D" w:rsidRDefault="001161DF" w:rsidP="003D758C">
            <w:pPr>
              <w:jc w:val="center"/>
              <w:rPr>
                <w:sz w:val="26"/>
                <w:szCs w:val="26"/>
              </w:rPr>
            </w:pPr>
            <w:r>
              <w:rPr>
                <w:sz w:val="26"/>
                <w:szCs w:val="26"/>
              </w:rPr>
              <w:t>1000</w:t>
            </w:r>
          </w:p>
        </w:tc>
        <w:tc>
          <w:tcPr>
            <w:tcW w:w="1417" w:type="dxa"/>
            <w:hideMark/>
          </w:tcPr>
          <w:p w:rsidR="001161DF" w:rsidRPr="001E2E5D" w:rsidRDefault="001161DF" w:rsidP="003D758C">
            <w:pPr>
              <w:jc w:val="center"/>
              <w:rPr>
                <w:sz w:val="26"/>
                <w:szCs w:val="26"/>
              </w:rPr>
            </w:pPr>
            <w:r w:rsidRPr="001E2E5D">
              <w:rPr>
                <w:sz w:val="26"/>
                <w:szCs w:val="26"/>
              </w:rPr>
              <w:t>6</w:t>
            </w:r>
          </w:p>
        </w:tc>
      </w:tr>
      <w:tr w:rsidR="001161DF" w:rsidRPr="001E2E5D" w:rsidTr="001F0DF4">
        <w:trPr>
          <w:trHeight w:val="675"/>
        </w:trPr>
        <w:tc>
          <w:tcPr>
            <w:tcW w:w="554" w:type="dxa"/>
            <w:hideMark/>
          </w:tcPr>
          <w:p w:rsidR="001161DF" w:rsidRPr="001E2E5D" w:rsidRDefault="001161DF" w:rsidP="003D758C">
            <w:pPr>
              <w:jc w:val="both"/>
              <w:rPr>
                <w:sz w:val="26"/>
                <w:szCs w:val="26"/>
              </w:rPr>
            </w:pPr>
            <w:r>
              <w:rPr>
                <w:sz w:val="26"/>
                <w:szCs w:val="26"/>
              </w:rPr>
              <w:t>2</w:t>
            </w:r>
          </w:p>
        </w:tc>
        <w:tc>
          <w:tcPr>
            <w:tcW w:w="2155" w:type="dxa"/>
            <w:vMerge/>
            <w:vAlign w:val="center"/>
            <w:hideMark/>
          </w:tcPr>
          <w:p w:rsidR="001161DF" w:rsidRPr="001E2E5D" w:rsidRDefault="001161DF" w:rsidP="003D758C">
            <w:pPr>
              <w:rPr>
                <w:sz w:val="26"/>
                <w:szCs w:val="26"/>
              </w:rPr>
            </w:pPr>
          </w:p>
        </w:tc>
        <w:tc>
          <w:tcPr>
            <w:tcW w:w="2693" w:type="dxa"/>
            <w:hideMark/>
          </w:tcPr>
          <w:p w:rsidR="001161DF" w:rsidRPr="001E2E5D" w:rsidRDefault="001161DF" w:rsidP="003D758C">
            <w:pPr>
              <w:rPr>
                <w:sz w:val="26"/>
                <w:szCs w:val="26"/>
              </w:rPr>
            </w:pPr>
            <w:r w:rsidRPr="001E2E5D">
              <w:rPr>
                <w:sz w:val="26"/>
                <w:szCs w:val="26"/>
              </w:rPr>
              <w:t xml:space="preserve">Лифт пассажирский </w:t>
            </w:r>
            <w:r>
              <w:rPr>
                <w:sz w:val="26"/>
                <w:szCs w:val="26"/>
              </w:rPr>
              <w:t>ПП-041Щ</w:t>
            </w:r>
          </w:p>
        </w:tc>
        <w:tc>
          <w:tcPr>
            <w:tcW w:w="1431" w:type="dxa"/>
            <w:hideMark/>
          </w:tcPr>
          <w:p w:rsidR="001161DF" w:rsidRPr="001E2E5D" w:rsidRDefault="001161DF" w:rsidP="003D758C">
            <w:pPr>
              <w:jc w:val="center"/>
              <w:rPr>
                <w:sz w:val="26"/>
                <w:szCs w:val="26"/>
              </w:rPr>
            </w:pPr>
            <w:r>
              <w:rPr>
                <w:sz w:val="26"/>
                <w:szCs w:val="26"/>
              </w:rPr>
              <w:t>53176</w:t>
            </w:r>
          </w:p>
        </w:tc>
        <w:tc>
          <w:tcPr>
            <w:tcW w:w="1546" w:type="dxa"/>
            <w:hideMark/>
          </w:tcPr>
          <w:p w:rsidR="001161DF" w:rsidRPr="001E2E5D" w:rsidRDefault="001161DF" w:rsidP="003D758C">
            <w:pPr>
              <w:jc w:val="center"/>
              <w:rPr>
                <w:sz w:val="26"/>
                <w:szCs w:val="26"/>
              </w:rPr>
            </w:pPr>
            <w:r>
              <w:rPr>
                <w:sz w:val="26"/>
                <w:szCs w:val="26"/>
              </w:rPr>
              <w:t>400</w:t>
            </w:r>
          </w:p>
        </w:tc>
        <w:tc>
          <w:tcPr>
            <w:tcW w:w="1417" w:type="dxa"/>
            <w:hideMark/>
          </w:tcPr>
          <w:p w:rsidR="001161DF" w:rsidRPr="001E2E5D" w:rsidRDefault="001161DF" w:rsidP="003D758C">
            <w:pPr>
              <w:jc w:val="center"/>
              <w:rPr>
                <w:sz w:val="26"/>
                <w:szCs w:val="26"/>
              </w:rPr>
            </w:pPr>
            <w:r>
              <w:rPr>
                <w:sz w:val="26"/>
                <w:szCs w:val="26"/>
              </w:rPr>
              <w:t>6</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3</w:t>
            </w:r>
          </w:p>
        </w:tc>
        <w:tc>
          <w:tcPr>
            <w:tcW w:w="2155" w:type="dxa"/>
            <w:vMerge w:val="restart"/>
            <w:vAlign w:val="center"/>
          </w:tcPr>
          <w:p w:rsidR="001161DF" w:rsidRPr="001E2E5D" w:rsidRDefault="001161DF" w:rsidP="003D758C">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Ленина</w:t>
            </w:r>
            <w:r w:rsidRPr="000A70A1">
              <w:rPr>
                <w:sz w:val="26"/>
                <w:szCs w:val="26"/>
              </w:rPr>
              <w:t>,</w:t>
            </w:r>
            <w:r>
              <w:rPr>
                <w:sz w:val="26"/>
                <w:szCs w:val="26"/>
              </w:rPr>
              <w:t xml:space="preserve"> д.30/1</w:t>
            </w:r>
          </w:p>
        </w:tc>
        <w:tc>
          <w:tcPr>
            <w:tcW w:w="2693" w:type="dxa"/>
          </w:tcPr>
          <w:p w:rsidR="001161DF" w:rsidRPr="00AD7C24" w:rsidRDefault="001161DF" w:rsidP="003D758C">
            <w:pPr>
              <w:rPr>
                <w:sz w:val="26"/>
                <w:szCs w:val="26"/>
              </w:rPr>
            </w:pPr>
            <w:r w:rsidRPr="001E2E5D">
              <w:rPr>
                <w:sz w:val="26"/>
                <w:szCs w:val="26"/>
              </w:rPr>
              <w:t xml:space="preserve">Лифт пассажирский </w:t>
            </w:r>
            <w:r>
              <w:rPr>
                <w:sz w:val="26"/>
                <w:szCs w:val="26"/>
                <w:lang w:val="en-US"/>
              </w:rPr>
              <w:t>D</w:t>
            </w:r>
            <w:r w:rsidRPr="00AD7C24">
              <w:rPr>
                <w:sz w:val="26"/>
                <w:szCs w:val="26"/>
              </w:rPr>
              <w:t xml:space="preserve"> </w:t>
            </w:r>
            <w:r>
              <w:rPr>
                <w:sz w:val="26"/>
                <w:szCs w:val="26"/>
                <w:lang w:val="en-US"/>
              </w:rPr>
              <w:t>One</w:t>
            </w:r>
            <w:r w:rsidRPr="00AD7C24">
              <w:rPr>
                <w:sz w:val="26"/>
                <w:szCs w:val="26"/>
              </w:rPr>
              <w:t xml:space="preserve"> </w:t>
            </w:r>
            <w:r>
              <w:rPr>
                <w:sz w:val="26"/>
                <w:szCs w:val="26"/>
              </w:rPr>
              <w:t>«Р8»</w:t>
            </w:r>
          </w:p>
        </w:tc>
        <w:tc>
          <w:tcPr>
            <w:tcW w:w="1431" w:type="dxa"/>
          </w:tcPr>
          <w:p w:rsidR="001161DF" w:rsidRDefault="001161DF" w:rsidP="003D758C">
            <w:pPr>
              <w:jc w:val="center"/>
              <w:rPr>
                <w:sz w:val="26"/>
                <w:szCs w:val="26"/>
              </w:rPr>
            </w:pPr>
            <w:r>
              <w:rPr>
                <w:sz w:val="26"/>
                <w:szCs w:val="26"/>
              </w:rPr>
              <w:t>106285</w:t>
            </w:r>
          </w:p>
        </w:tc>
        <w:tc>
          <w:tcPr>
            <w:tcW w:w="1546" w:type="dxa"/>
          </w:tcPr>
          <w:p w:rsidR="001161DF" w:rsidRDefault="001161DF" w:rsidP="003D758C">
            <w:pPr>
              <w:jc w:val="center"/>
              <w:rPr>
                <w:sz w:val="26"/>
                <w:szCs w:val="26"/>
              </w:rPr>
            </w:pPr>
            <w:r>
              <w:rPr>
                <w:sz w:val="26"/>
                <w:szCs w:val="26"/>
              </w:rPr>
              <w:t>480</w:t>
            </w:r>
          </w:p>
        </w:tc>
        <w:tc>
          <w:tcPr>
            <w:tcW w:w="1417" w:type="dxa"/>
          </w:tcPr>
          <w:p w:rsidR="001161DF" w:rsidRDefault="001161DF" w:rsidP="003D758C">
            <w:pPr>
              <w:jc w:val="center"/>
              <w:rPr>
                <w:sz w:val="26"/>
                <w:szCs w:val="26"/>
              </w:rPr>
            </w:pPr>
            <w:r>
              <w:rPr>
                <w:sz w:val="26"/>
                <w:szCs w:val="26"/>
              </w:rPr>
              <w:t>4</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4</w:t>
            </w:r>
          </w:p>
        </w:tc>
        <w:tc>
          <w:tcPr>
            <w:tcW w:w="2155" w:type="dxa"/>
            <w:vMerge/>
            <w:vAlign w:val="center"/>
          </w:tcPr>
          <w:p w:rsidR="001161DF" w:rsidRPr="001E2E5D" w:rsidRDefault="001161DF" w:rsidP="003D758C">
            <w:pPr>
              <w:rPr>
                <w:sz w:val="26"/>
                <w:szCs w:val="26"/>
              </w:rPr>
            </w:pPr>
          </w:p>
        </w:tc>
        <w:tc>
          <w:tcPr>
            <w:tcW w:w="2693" w:type="dxa"/>
          </w:tcPr>
          <w:p w:rsidR="001161DF" w:rsidRPr="001E2E5D" w:rsidRDefault="001161DF" w:rsidP="003D758C">
            <w:pPr>
              <w:rPr>
                <w:sz w:val="26"/>
                <w:szCs w:val="26"/>
              </w:rPr>
            </w:pPr>
            <w:r>
              <w:rPr>
                <w:sz w:val="26"/>
                <w:szCs w:val="26"/>
              </w:rPr>
              <w:t>Лифт малогрузовой ПГ-0125М</w:t>
            </w:r>
          </w:p>
        </w:tc>
        <w:tc>
          <w:tcPr>
            <w:tcW w:w="1431" w:type="dxa"/>
          </w:tcPr>
          <w:p w:rsidR="001161DF" w:rsidRDefault="001161DF" w:rsidP="003D758C">
            <w:pPr>
              <w:jc w:val="center"/>
              <w:rPr>
                <w:sz w:val="26"/>
                <w:szCs w:val="26"/>
              </w:rPr>
            </w:pPr>
            <w:r>
              <w:rPr>
                <w:sz w:val="26"/>
                <w:szCs w:val="26"/>
              </w:rPr>
              <w:t>10.166</w:t>
            </w:r>
          </w:p>
        </w:tc>
        <w:tc>
          <w:tcPr>
            <w:tcW w:w="1546" w:type="dxa"/>
          </w:tcPr>
          <w:p w:rsidR="001161DF" w:rsidRDefault="001161DF" w:rsidP="003D758C">
            <w:pPr>
              <w:jc w:val="center"/>
              <w:rPr>
                <w:sz w:val="26"/>
                <w:szCs w:val="26"/>
              </w:rPr>
            </w:pPr>
            <w:r>
              <w:rPr>
                <w:sz w:val="26"/>
                <w:szCs w:val="26"/>
              </w:rPr>
              <w:t>100</w:t>
            </w:r>
          </w:p>
        </w:tc>
        <w:tc>
          <w:tcPr>
            <w:tcW w:w="1417" w:type="dxa"/>
          </w:tcPr>
          <w:p w:rsidR="001161DF" w:rsidRDefault="001161DF" w:rsidP="003D758C">
            <w:pPr>
              <w:jc w:val="center"/>
              <w:rPr>
                <w:sz w:val="26"/>
                <w:szCs w:val="26"/>
              </w:rPr>
            </w:pPr>
            <w:r>
              <w:rPr>
                <w:sz w:val="26"/>
                <w:szCs w:val="26"/>
              </w:rPr>
              <w:t>2</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5</w:t>
            </w:r>
          </w:p>
        </w:tc>
        <w:tc>
          <w:tcPr>
            <w:tcW w:w="2155" w:type="dxa"/>
            <w:vMerge w:val="restart"/>
            <w:vAlign w:val="center"/>
          </w:tcPr>
          <w:p w:rsidR="001161DF" w:rsidRPr="001E2E5D" w:rsidRDefault="001161DF" w:rsidP="003D758C">
            <w:pPr>
              <w:rPr>
                <w:sz w:val="26"/>
                <w:szCs w:val="26"/>
              </w:rPr>
            </w:pPr>
            <w:r w:rsidRPr="00AD7C24">
              <w:rPr>
                <w:sz w:val="26"/>
                <w:szCs w:val="26"/>
              </w:rPr>
              <w:t>г. Уфа, ул. Ленина</w:t>
            </w:r>
            <w:r w:rsidRPr="00F5037D">
              <w:rPr>
                <w:sz w:val="26"/>
                <w:szCs w:val="26"/>
              </w:rPr>
              <w:t xml:space="preserve">, </w:t>
            </w:r>
            <w:r>
              <w:rPr>
                <w:sz w:val="26"/>
                <w:szCs w:val="26"/>
              </w:rPr>
              <w:t>д.</w:t>
            </w:r>
            <w:r w:rsidRPr="00AD7C24">
              <w:rPr>
                <w:sz w:val="26"/>
                <w:szCs w:val="26"/>
              </w:rPr>
              <w:t xml:space="preserve"> 3</w:t>
            </w:r>
            <w:r>
              <w:rPr>
                <w:sz w:val="26"/>
                <w:szCs w:val="26"/>
              </w:rPr>
              <w:t>2</w:t>
            </w:r>
          </w:p>
        </w:tc>
        <w:tc>
          <w:tcPr>
            <w:tcW w:w="2693" w:type="dxa"/>
          </w:tcPr>
          <w:p w:rsidR="001161DF" w:rsidRDefault="001161DF" w:rsidP="003D758C">
            <w:pPr>
              <w:rPr>
                <w:sz w:val="26"/>
                <w:szCs w:val="26"/>
              </w:rPr>
            </w:pPr>
            <w:r w:rsidRPr="001E2E5D">
              <w:rPr>
                <w:sz w:val="26"/>
                <w:szCs w:val="26"/>
              </w:rPr>
              <w:t xml:space="preserve">Лифт пассажирский </w:t>
            </w:r>
            <w:r>
              <w:rPr>
                <w:sz w:val="26"/>
                <w:szCs w:val="26"/>
              </w:rPr>
              <w:t>ПП-041Щ</w:t>
            </w:r>
          </w:p>
        </w:tc>
        <w:tc>
          <w:tcPr>
            <w:tcW w:w="1431" w:type="dxa"/>
          </w:tcPr>
          <w:p w:rsidR="001161DF" w:rsidRDefault="001161DF" w:rsidP="003D758C">
            <w:pPr>
              <w:jc w:val="center"/>
              <w:rPr>
                <w:sz w:val="26"/>
                <w:szCs w:val="26"/>
              </w:rPr>
            </w:pPr>
            <w:r>
              <w:rPr>
                <w:sz w:val="26"/>
                <w:szCs w:val="26"/>
              </w:rPr>
              <w:t>56354</w:t>
            </w:r>
          </w:p>
        </w:tc>
        <w:tc>
          <w:tcPr>
            <w:tcW w:w="1546" w:type="dxa"/>
          </w:tcPr>
          <w:p w:rsidR="001161DF" w:rsidRDefault="001161DF" w:rsidP="003D758C">
            <w:pPr>
              <w:jc w:val="center"/>
              <w:rPr>
                <w:sz w:val="26"/>
                <w:szCs w:val="26"/>
              </w:rPr>
            </w:pPr>
            <w:r>
              <w:rPr>
                <w:sz w:val="26"/>
                <w:szCs w:val="26"/>
              </w:rPr>
              <w:t>400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6</w:t>
            </w:r>
          </w:p>
        </w:tc>
        <w:tc>
          <w:tcPr>
            <w:tcW w:w="2155" w:type="dxa"/>
            <w:vMerge/>
            <w:vAlign w:val="center"/>
          </w:tcPr>
          <w:p w:rsidR="001161DF" w:rsidRPr="001E2E5D" w:rsidRDefault="001161DF" w:rsidP="003D758C">
            <w:pPr>
              <w:rPr>
                <w:sz w:val="26"/>
                <w:szCs w:val="26"/>
              </w:rPr>
            </w:pPr>
          </w:p>
        </w:tc>
        <w:tc>
          <w:tcPr>
            <w:tcW w:w="2693" w:type="dxa"/>
          </w:tcPr>
          <w:p w:rsidR="001161DF" w:rsidRPr="00AD7C24" w:rsidRDefault="001161DF" w:rsidP="003D758C">
            <w:pPr>
              <w:rPr>
                <w:sz w:val="26"/>
                <w:szCs w:val="26"/>
              </w:rPr>
            </w:pPr>
            <w:r w:rsidRPr="001E2E5D">
              <w:rPr>
                <w:sz w:val="26"/>
                <w:szCs w:val="26"/>
              </w:rPr>
              <w:t xml:space="preserve">Лифт пассажирский </w:t>
            </w:r>
            <w:r>
              <w:rPr>
                <w:sz w:val="26"/>
                <w:szCs w:val="26"/>
              </w:rPr>
              <w:t>ЛП-0601Б</w:t>
            </w:r>
          </w:p>
        </w:tc>
        <w:tc>
          <w:tcPr>
            <w:tcW w:w="1431" w:type="dxa"/>
          </w:tcPr>
          <w:p w:rsidR="001161DF" w:rsidRDefault="001161DF" w:rsidP="003D758C">
            <w:pPr>
              <w:jc w:val="center"/>
              <w:rPr>
                <w:sz w:val="26"/>
                <w:szCs w:val="26"/>
              </w:rPr>
            </w:pPr>
            <w:r>
              <w:rPr>
                <w:sz w:val="26"/>
                <w:szCs w:val="26"/>
              </w:rPr>
              <w:t>118053</w:t>
            </w:r>
          </w:p>
        </w:tc>
        <w:tc>
          <w:tcPr>
            <w:tcW w:w="1546" w:type="dxa"/>
          </w:tcPr>
          <w:p w:rsidR="001161DF" w:rsidRDefault="001161DF" w:rsidP="003D758C">
            <w:pPr>
              <w:jc w:val="center"/>
              <w:rPr>
                <w:sz w:val="26"/>
                <w:szCs w:val="26"/>
              </w:rPr>
            </w:pPr>
            <w:r>
              <w:rPr>
                <w:sz w:val="26"/>
                <w:szCs w:val="26"/>
              </w:rPr>
              <w:t>630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7</w:t>
            </w:r>
          </w:p>
        </w:tc>
        <w:tc>
          <w:tcPr>
            <w:tcW w:w="2155" w:type="dxa"/>
            <w:vMerge w:val="restart"/>
            <w:vAlign w:val="center"/>
          </w:tcPr>
          <w:p w:rsidR="001161DF" w:rsidRPr="001E2E5D" w:rsidRDefault="001161DF" w:rsidP="003D758C">
            <w:pPr>
              <w:rPr>
                <w:sz w:val="26"/>
                <w:szCs w:val="26"/>
              </w:rPr>
            </w:pPr>
            <w:r w:rsidRPr="00AD7C24">
              <w:rPr>
                <w:sz w:val="26"/>
                <w:szCs w:val="26"/>
              </w:rPr>
              <w:t>г. Уфа, ул. Ленина</w:t>
            </w:r>
            <w:r w:rsidRPr="000A70A1">
              <w:rPr>
                <w:sz w:val="26"/>
                <w:szCs w:val="26"/>
              </w:rPr>
              <w:t>,</w:t>
            </w:r>
            <w:r>
              <w:rPr>
                <w:sz w:val="26"/>
                <w:szCs w:val="26"/>
              </w:rPr>
              <w:t xml:space="preserve"> д.</w:t>
            </w:r>
            <w:r w:rsidRPr="00AD7C24">
              <w:rPr>
                <w:sz w:val="26"/>
                <w:szCs w:val="26"/>
              </w:rPr>
              <w:t>3</w:t>
            </w:r>
            <w:r>
              <w:rPr>
                <w:sz w:val="26"/>
                <w:szCs w:val="26"/>
              </w:rPr>
              <w:t>2/1</w:t>
            </w: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ПП-041Щ</w:t>
            </w:r>
          </w:p>
        </w:tc>
        <w:tc>
          <w:tcPr>
            <w:tcW w:w="1431" w:type="dxa"/>
          </w:tcPr>
          <w:p w:rsidR="001161DF" w:rsidRDefault="001161DF" w:rsidP="003D758C">
            <w:pPr>
              <w:jc w:val="center"/>
              <w:rPr>
                <w:sz w:val="26"/>
                <w:szCs w:val="26"/>
              </w:rPr>
            </w:pPr>
            <w:r>
              <w:rPr>
                <w:sz w:val="26"/>
                <w:szCs w:val="26"/>
              </w:rPr>
              <w:t>50061</w:t>
            </w:r>
          </w:p>
        </w:tc>
        <w:tc>
          <w:tcPr>
            <w:tcW w:w="1546" w:type="dxa"/>
          </w:tcPr>
          <w:p w:rsidR="001161DF" w:rsidRDefault="001161DF" w:rsidP="003D758C">
            <w:pPr>
              <w:jc w:val="center"/>
              <w:rPr>
                <w:sz w:val="26"/>
                <w:szCs w:val="26"/>
              </w:rPr>
            </w:pPr>
            <w:r>
              <w:rPr>
                <w:sz w:val="26"/>
                <w:szCs w:val="26"/>
              </w:rPr>
              <w:t>400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8</w:t>
            </w:r>
          </w:p>
        </w:tc>
        <w:tc>
          <w:tcPr>
            <w:tcW w:w="2155" w:type="dxa"/>
            <w:vMerge/>
            <w:vAlign w:val="center"/>
          </w:tcPr>
          <w:p w:rsidR="001161DF" w:rsidRPr="001E2E5D" w:rsidRDefault="001161DF" w:rsidP="003D758C">
            <w:pPr>
              <w:rPr>
                <w:sz w:val="26"/>
                <w:szCs w:val="26"/>
              </w:rPr>
            </w:pPr>
          </w:p>
        </w:tc>
        <w:tc>
          <w:tcPr>
            <w:tcW w:w="2693" w:type="dxa"/>
          </w:tcPr>
          <w:p w:rsidR="001161DF" w:rsidRPr="001E2E5D" w:rsidRDefault="001161DF" w:rsidP="003D758C">
            <w:pPr>
              <w:rPr>
                <w:sz w:val="26"/>
                <w:szCs w:val="26"/>
              </w:rPr>
            </w:pPr>
            <w:r w:rsidRPr="001E2E5D">
              <w:rPr>
                <w:sz w:val="26"/>
                <w:szCs w:val="26"/>
              </w:rPr>
              <w:t xml:space="preserve">Лифт </w:t>
            </w:r>
            <w:r>
              <w:rPr>
                <w:sz w:val="26"/>
                <w:szCs w:val="26"/>
              </w:rPr>
              <w:t>грузоп</w:t>
            </w:r>
            <w:r w:rsidRPr="001E2E5D">
              <w:rPr>
                <w:sz w:val="26"/>
                <w:szCs w:val="26"/>
              </w:rPr>
              <w:t>а</w:t>
            </w:r>
            <w:r>
              <w:rPr>
                <w:sz w:val="26"/>
                <w:szCs w:val="26"/>
              </w:rPr>
              <w:t>сса</w:t>
            </w:r>
            <w:r w:rsidRPr="001E2E5D">
              <w:rPr>
                <w:sz w:val="26"/>
                <w:szCs w:val="26"/>
              </w:rPr>
              <w:t xml:space="preserve">жирский </w:t>
            </w:r>
            <w:r>
              <w:rPr>
                <w:sz w:val="26"/>
                <w:szCs w:val="26"/>
              </w:rPr>
              <w:t>ПГ</w:t>
            </w:r>
            <w:r w:rsidRPr="001E2E5D">
              <w:rPr>
                <w:sz w:val="26"/>
                <w:szCs w:val="26"/>
              </w:rPr>
              <w:t>-</w:t>
            </w:r>
            <w:r>
              <w:rPr>
                <w:sz w:val="26"/>
                <w:szCs w:val="26"/>
              </w:rPr>
              <w:t>354</w:t>
            </w:r>
          </w:p>
        </w:tc>
        <w:tc>
          <w:tcPr>
            <w:tcW w:w="1431" w:type="dxa"/>
          </w:tcPr>
          <w:p w:rsidR="001161DF" w:rsidRDefault="001161DF" w:rsidP="003D758C">
            <w:pPr>
              <w:jc w:val="center"/>
              <w:rPr>
                <w:sz w:val="26"/>
                <w:szCs w:val="26"/>
              </w:rPr>
            </w:pPr>
            <w:r>
              <w:rPr>
                <w:sz w:val="26"/>
                <w:szCs w:val="26"/>
              </w:rPr>
              <w:t>1368</w:t>
            </w:r>
          </w:p>
        </w:tc>
        <w:tc>
          <w:tcPr>
            <w:tcW w:w="1546" w:type="dxa"/>
          </w:tcPr>
          <w:p w:rsidR="001161DF" w:rsidRDefault="001161DF" w:rsidP="003D758C">
            <w:pPr>
              <w:jc w:val="center"/>
              <w:rPr>
                <w:sz w:val="26"/>
                <w:szCs w:val="26"/>
              </w:rPr>
            </w:pPr>
            <w:r>
              <w:rPr>
                <w:sz w:val="26"/>
                <w:szCs w:val="26"/>
              </w:rPr>
              <w:t>1000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9</w:t>
            </w:r>
          </w:p>
        </w:tc>
        <w:tc>
          <w:tcPr>
            <w:tcW w:w="2155" w:type="dxa"/>
            <w:vAlign w:val="center"/>
          </w:tcPr>
          <w:p w:rsidR="001161DF" w:rsidRPr="001E2E5D" w:rsidRDefault="001161DF" w:rsidP="003D758C">
            <w:pPr>
              <w:rPr>
                <w:sz w:val="26"/>
                <w:szCs w:val="26"/>
              </w:rPr>
            </w:pPr>
            <w:r w:rsidRPr="00AD7C24">
              <w:rPr>
                <w:sz w:val="26"/>
                <w:szCs w:val="26"/>
              </w:rPr>
              <w:t xml:space="preserve">г. Уфа, ул. </w:t>
            </w:r>
            <w:r>
              <w:rPr>
                <w:sz w:val="26"/>
                <w:szCs w:val="26"/>
              </w:rPr>
              <w:t>Гагарина</w:t>
            </w:r>
            <w:r w:rsidRPr="00F5037D">
              <w:rPr>
                <w:sz w:val="26"/>
                <w:szCs w:val="26"/>
              </w:rPr>
              <w:t>,</w:t>
            </w:r>
            <w:r>
              <w:rPr>
                <w:sz w:val="26"/>
                <w:szCs w:val="26"/>
              </w:rPr>
              <w:t xml:space="preserve"> д.39/2</w:t>
            </w:r>
            <w:r w:rsidRPr="00AD7C24">
              <w:rPr>
                <w:sz w:val="26"/>
                <w:szCs w:val="26"/>
              </w:rPr>
              <w:t xml:space="preserve"> </w:t>
            </w:r>
          </w:p>
        </w:tc>
        <w:tc>
          <w:tcPr>
            <w:tcW w:w="2693" w:type="dxa"/>
          </w:tcPr>
          <w:p w:rsidR="001161DF" w:rsidRPr="00F5037D" w:rsidRDefault="001161DF" w:rsidP="003D758C">
            <w:pPr>
              <w:rPr>
                <w:sz w:val="26"/>
                <w:szCs w:val="26"/>
              </w:rPr>
            </w:pPr>
            <w:r w:rsidRPr="001E2E5D">
              <w:rPr>
                <w:sz w:val="26"/>
                <w:szCs w:val="26"/>
              </w:rPr>
              <w:t xml:space="preserve">Лифт пассажирский </w:t>
            </w:r>
            <w:r>
              <w:rPr>
                <w:sz w:val="26"/>
                <w:szCs w:val="26"/>
              </w:rPr>
              <w:t>ПГП-366В</w:t>
            </w:r>
          </w:p>
        </w:tc>
        <w:tc>
          <w:tcPr>
            <w:tcW w:w="1431" w:type="dxa"/>
          </w:tcPr>
          <w:p w:rsidR="001161DF" w:rsidRDefault="001161DF" w:rsidP="003D758C">
            <w:pPr>
              <w:jc w:val="center"/>
              <w:rPr>
                <w:sz w:val="26"/>
                <w:szCs w:val="26"/>
              </w:rPr>
            </w:pPr>
            <w:r>
              <w:rPr>
                <w:sz w:val="26"/>
                <w:szCs w:val="26"/>
              </w:rPr>
              <w:t>28897</w:t>
            </w:r>
          </w:p>
        </w:tc>
        <w:tc>
          <w:tcPr>
            <w:tcW w:w="1546" w:type="dxa"/>
          </w:tcPr>
          <w:p w:rsidR="001161DF" w:rsidRDefault="001161DF" w:rsidP="003D758C">
            <w:pPr>
              <w:jc w:val="center"/>
              <w:rPr>
                <w:sz w:val="26"/>
                <w:szCs w:val="26"/>
              </w:rPr>
            </w:pPr>
            <w:r>
              <w:rPr>
                <w:sz w:val="26"/>
                <w:szCs w:val="26"/>
              </w:rPr>
              <w:t>630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10</w:t>
            </w:r>
          </w:p>
        </w:tc>
        <w:tc>
          <w:tcPr>
            <w:tcW w:w="2155" w:type="dxa"/>
            <w:vAlign w:val="center"/>
          </w:tcPr>
          <w:p w:rsidR="001161DF" w:rsidRPr="00AD7C24" w:rsidRDefault="001161DF" w:rsidP="003D758C">
            <w:pPr>
              <w:rPr>
                <w:sz w:val="26"/>
                <w:szCs w:val="26"/>
              </w:rPr>
            </w:pPr>
            <w:r w:rsidRPr="00AD7C24">
              <w:rPr>
                <w:sz w:val="26"/>
                <w:szCs w:val="26"/>
              </w:rPr>
              <w:t xml:space="preserve">г. Уфа, ул. </w:t>
            </w:r>
            <w:r>
              <w:rPr>
                <w:sz w:val="26"/>
                <w:szCs w:val="26"/>
              </w:rPr>
              <w:t>Гоголя</w:t>
            </w:r>
            <w:r w:rsidRPr="00F5037D">
              <w:rPr>
                <w:sz w:val="26"/>
                <w:szCs w:val="26"/>
              </w:rPr>
              <w:t>,</w:t>
            </w:r>
            <w:r>
              <w:rPr>
                <w:sz w:val="26"/>
                <w:szCs w:val="26"/>
              </w:rPr>
              <w:t xml:space="preserve"> д. 59</w:t>
            </w: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ПГП-366В</w:t>
            </w:r>
          </w:p>
        </w:tc>
        <w:tc>
          <w:tcPr>
            <w:tcW w:w="1431" w:type="dxa"/>
          </w:tcPr>
          <w:p w:rsidR="001161DF" w:rsidRDefault="001161DF" w:rsidP="003D758C">
            <w:pPr>
              <w:jc w:val="center"/>
              <w:rPr>
                <w:sz w:val="26"/>
                <w:szCs w:val="26"/>
              </w:rPr>
            </w:pPr>
            <w:r>
              <w:rPr>
                <w:sz w:val="26"/>
                <w:szCs w:val="26"/>
              </w:rPr>
              <w:t>24702</w:t>
            </w:r>
          </w:p>
        </w:tc>
        <w:tc>
          <w:tcPr>
            <w:tcW w:w="1546" w:type="dxa"/>
          </w:tcPr>
          <w:p w:rsidR="001161DF" w:rsidRDefault="001161DF" w:rsidP="003D758C">
            <w:pPr>
              <w:jc w:val="center"/>
              <w:rPr>
                <w:sz w:val="26"/>
                <w:szCs w:val="26"/>
              </w:rPr>
            </w:pPr>
            <w:r>
              <w:rPr>
                <w:sz w:val="26"/>
                <w:szCs w:val="26"/>
              </w:rPr>
              <w:t>500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11</w:t>
            </w:r>
          </w:p>
        </w:tc>
        <w:tc>
          <w:tcPr>
            <w:tcW w:w="2155" w:type="dxa"/>
            <w:vMerge w:val="restart"/>
            <w:vAlign w:val="center"/>
          </w:tcPr>
          <w:p w:rsidR="001161DF" w:rsidRPr="00AD7C24" w:rsidRDefault="001161DF" w:rsidP="003D758C">
            <w:pPr>
              <w:rPr>
                <w:sz w:val="26"/>
                <w:szCs w:val="26"/>
              </w:rPr>
            </w:pPr>
            <w:r w:rsidRPr="00AD7C24">
              <w:rPr>
                <w:sz w:val="26"/>
                <w:szCs w:val="26"/>
              </w:rPr>
              <w:t xml:space="preserve">г. Уфа, ул. </w:t>
            </w:r>
            <w:r>
              <w:rPr>
                <w:sz w:val="26"/>
                <w:szCs w:val="26"/>
              </w:rPr>
              <w:t>Кирова</w:t>
            </w:r>
            <w:r w:rsidRPr="00F5037D">
              <w:rPr>
                <w:sz w:val="26"/>
                <w:szCs w:val="26"/>
              </w:rPr>
              <w:t>,</w:t>
            </w:r>
            <w:r>
              <w:rPr>
                <w:sz w:val="26"/>
                <w:szCs w:val="26"/>
              </w:rPr>
              <w:t xml:space="preserve"> д. 105</w:t>
            </w:r>
          </w:p>
        </w:tc>
        <w:tc>
          <w:tcPr>
            <w:tcW w:w="2693" w:type="dxa"/>
          </w:tcPr>
          <w:p w:rsidR="001161DF" w:rsidRPr="001E2E5D" w:rsidRDefault="001161DF" w:rsidP="003D758C">
            <w:pPr>
              <w:rPr>
                <w:sz w:val="26"/>
                <w:szCs w:val="26"/>
              </w:rPr>
            </w:pPr>
            <w:r w:rsidRPr="001E2E5D">
              <w:rPr>
                <w:sz w:val="26"/>
                <w:szCs w:val="26"/>
              </w:rPr>
              <w:t xml:space="preserve">Лифт </w:t>
            </w:r>
            <w:r>
              <w:rPr>
                <w:sz w:val="26"/>
                <w:szCs w:val="26"/>
              </w:rPr>
              <w:t>грузоп</w:t>
            </w:r>
            <w:r w:rsidRPr="001E2E5D">
              <w:rPr>
                <w:sz w:val="26"/>
                <w:szCs w:val="26"/>
              </w:rPr>
              <w:t>а</w:t>
            </w:r>
            <w:r>
              <w:rPr>
                <w:sz w:val="26"/>
                <w:szCs w:val="26"/>
              </w:rPr>
              <w:t>сса</w:t>
            </w:r>
            <w:r w:rsidRPr="001E2E5D">
              <w:rPr>
                <w:sz w:val="26"/>
                <w:szCs w:val="26"/>
              </w:rPr>
              <w:t xml:space="preserve">жирский </w:t>
            </w:r>
            <w:r>
              <w:rPr>
                <w:sz w:val="26"/>
                <w:szCs w:val="26"/>
              </w:rPr>
              <w:t>ПГ</w:t>
            </w:r>
            <w:r w:rsidRPr="001E2E5D">
              <w:rPr>
                <w:sz w:val="26"/>
                <w:szCs w:val="26"/>
              </w:rPr>
              <w:t>-</w:t>
            </w:r>
            <w:r>
              <w:rPr>
                <w:sz w:val="26"/>
                <w:szCs w:val="26"/>
              </w:rPr>
              <w:t>288</w:t>
            </w:r>
          </w:p>
        </w:tc>
        <w:tc>
          <w:tcPr>
            <w:tcW w:w="1431" w:type="dxa"/>
          </w:tcPr>
          <w:p w:rsidR="001161DF" w:rsidRDefault="001161DF" w:rsidP="003D758C">
            <w:pPr>
              <w:jc w:val="center"/>
              <w:rPr>
                <w:sz w:val="26"/>
                <w:szCs w:val="26"/>
              </w:rPr>
            </w:pPr>
            <w:r>
              <w:rPr>
                <w:sz w:val="26"/>
                <w:szCs w:val="26"/>
              </w:rPr>
              <w:t>1578</w:t>
            </w:r>
          </w:p>
        </w:tc>
        <w:tc>
          <w:tcPr>
            <w:tcW w:w="1546" w:type="dxa"/>
          </w:tcPr>
          <w:p w:rsidR="001161DF" w:rsidRDefault="001161DF" w:rsidP="003D758C">
            <w:pPr>
              <w:jc w:val="center"/>
              <w:rPr>
                <w:sz w:val="26"/>
                <w:szCs w:val="26"/>
              </w:rPr>
            </w:pPr>
            <w:r>
              <w:rPr>
                <w:sz w:val="26"/>
                <w:szCs w:val="26"/>
              </w:rPr>
              <w:t>1000</w:t>
            </w:r>
          </w:p>
        </w:tc>
        <w:tc>
          <w:tcPr>
            <w:tcW w:w="1417" w:type="dxa"/>
          </w:tcPr>
          <w:p w:rsidR="001161DF" w:rsidRDefault="001161DF" w:rsidP="003D758C">
            <w:pPr>
              <w:jc w:val="center"/>
              <w:rPr>
                <w:sz w:val="26"/>
                <w:szCs w:val="26"/>
              </w:rPr>
            </w:pPr>
            <w:r>
              <w:rPr>
                <w:sz w:val="26"/>
                <w:szCs w:val="26"/>
              </w:rPr>
              <w:t>6</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12</w:t>
            </w:r>
          </w:p>
        </w:tc>
        <w:tc>
          <w:tcPr>
            <w:tcW w:w="2155" w:type="dxa"/>
            <w:vMerge/>
            <w:vAlign w:val="center"/>
          </w:tcPr>
          <w:p w:rsidR="001161DF" w:rsidRPr="00AD7C24" w:rsidRDefault="001161DF" w:rsidP="003D758C">
            <w:pPr>
              <w:rPr>
                <w:sz w:val="26"/>
                <w:szCs w:val="26"/>
              </w:rPr>
            </w:pP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ПП-400А</w:t>
            </w:r>
          </w:p>
        </w:tc>
        <w:tc>
          <w:tcPr>
            <w:tcW w:w="1431" w:type="dxa"/>
          </w:tcPr>
          <w:p w:rsidR="001161DF" w:rsidRDefault="001161DF" w:rsidP="003D758C">
            <w:pPr>
              <w:jc w:val="center"/>
              <w:rPr>
                <w:sz w:val="26"/>
                <w:szCs w:val="26"/>
              </w:rPr>
            </w:pPr>
            <w:r>
              <w:rPr>
                <w:sz w:val="26"/>
                <w:szCs w:val="26"/>
              </w:rPr>
              <w:t>5540</w:t>
            </w:r>
          </w:p>
        </w:tc>
        <w:tc>
          <w:tcPr>
            <w:tcW w:w="1546" w:type="dxa"/>
          </w:tcPr>
          <w:p w:rsidR="001161DF" w:rsidRDefault="001161DF" w:rsidP="003D758C">
            <w:pPr>
              <w:jc w:val="center"/>
              <w:rPr>
                <w:sz w:val="26"/>
                <w:szCs w:val="26"/>
              </w:rPr>
            </w:pPr>
            <w:r>
              <w:rPr>
                <w:sz w:val="26"/>
                <w:szCs w:val="26"/>
              </w:rPr>
              <w:t>400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13</w:t>
            </w:r>
          </w:p>
        </w:tc>
        <w:tc>
          <w:tcPr>
            <w:tcW w:w="2155" w:type="dxa"/>
            <w:vAlign w:val="center"/>
          </w:tcPr>
          <w:p w:rsidR="001161DF" w:rsidRPr="00AD7C24" w:rsidRDefault="001161DF" w:rsidP="003D758C">
            <w:pPr>
              <w:rPr>
                <w:sz w:val="26"/>
                <w:szCs w:val="26"/>
              </w:rPr>
            </w:pPr>
            <w:r w:rsidRPr="00AD7C24">
              <w:rPr>
                <w:sz w:val="26"/>
                <w:szCs w:val="26"/>
              </w:rPr>
              <w:t xml:space="preserve">г. Уфа, ул. </w:t>
            </w:r>
            <w:r>
              <w:rPr>
                <w:sz w:val="26"/>
                <w:szCs w:val="26"/>
              </w:rPr>
              <w:t>Правды</w:t>
            </w:r>
            <w:r w:rsidRPr="00F5037D">
              <w:rPr>
                <w:sz w:val="26"/>
                <w:szCs w:val="26"/>
              </w:rPr>
              <w:t>,</w:t>
            </w:r>
            <w:r>
              <w:rPr>
                <w:sz w:val="26"/>
                <w:szCs w:val="26"/>
              </w:rPr>
              <w:t xml:space="preserve"> д.17</w:t>
            </w: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ЛП-500А</w:t>
            </w:r>
          </w:p>
        </w:tc>
        <w:tc>
          <w:tcPr>
            <w:tcW w:w="1431" w:type="dxa"/>
          </w:tcPr>
          <w:p w:rsidR="001161DF" w:rsidRDefault="001161DF" w:rsidP="003D758C">
            <w:pPr>
              <w:jc w:val="center"/>
              <w:rPr>
                <w:sz w:val="26"/>
                <w:szCs w:val="26"/>
              </w:rPr>
            </w:pPr>
            <w:r>
              <w:rPr>
                <w:sz w:val="26"/>
                <w:szCs w:val="26"/>
              </w:rPr>
              <w:t>9525</w:t>
            </w:r>
          </w:p>
        </w:tc>
        <w:tc>
          <w:tcPr>
            <w:tcW w:w="1546" w:type="dxa"/>
          </w:tcPr>
          <w:p w:rsidR="001161DF" w:rsidRDefault="001161DF" w:rsidP="003D758C">
            <w:pPr>
              <w:jc w:val="center"/>
              <w:rPr>
                <w:sz w:val="26"/>
                <w:szCs w:val="26"/>
              </w:rPr>
            </w:pPr>
            <w:r>
              <w:rPr>
                <w:sz w:val="26"/>
                <w:szCs w:val="26"/>
              </w:rPr>
              <w:t>500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14</w:t>
            </w:r>
          </w:p>
        </w:tc>
        <w:tc>
          <w:tcPr>
            <w:tcW w:w="2155" w:type="dxa"/>
            <w:vAlign w:val="center"/>
          </w:tcPr>
          <w:p w:rsidR="001161DF" w:rsidRPr="00AD7C24" w:rsidRDefault="001161DF" w:rsidP="003D758C">
            <w:pPr>
              <w:rPr>
                <w:sz w:val="26"/>
                <w:szCs w:val="26"/>
              </w:rPr>
            </w:pPr>
            <w:r w:rsidRPr="00AD7C24">
              <w:rPr>
                <w:sz w:val="26"/>
                <w:szCs w:val="26"/>
              </w:rPr>
              <w:t xml:space="preserve">г. Уфа, ул. </w:t>
            </w:r>
            <w:r>
              <w:rPr>
                <w:sz w:val="26"/>
                <w:szCs w:val="26"/>
              </w:rPr>
              <w:t>Российская</w:t>
            </w:r>
            <w:r w:rsidRPr="00F5037D">
              <w:rPr>
                <w:sz w:val="26"/>
                <w:szCs w:val="26"/>
              </w:rPr>
              <w:t>,</w:t>
            </w:r>
            <w:r>
              <w:rPr>
                <w:sz w:val="26"/>
                <w:szCs w:val="26"/>
              </w:rPr>
              <w:t xml:space="preserve"> д. 19</w:t>
            </w: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ЛП-610БШ</w:t>
            </w:r>
          </w:p>
        </w:tc>
        <w:tc>
          <w:tcPr>
            <w:tcW w:w="1431" w:type="dxa"/>
          </w:tcPr>
          <w:p w:rsidR="001161DF" w:rsidRDefault="001161DF" w:rsidP="003D758C">
            <w:pPr>
              <w:jc w:val="center"/>
              <w:rPr>
                <w:sz w:val="26"/>
                <w:szCs w:val="26"/>
              </w:rPr>
            </w:pPr>
            <w:r>
              <w:rPr>
                <w:sz w:val="26"/>
                <w:szCs w:val="26"/>
              </w:rPr>
              <w:t>184575</w:t>
            </w:r>
          </w:p>
        </w:tc>
        <w:tc>
          <w:tcPr>
            <w:tcW w:w="1546" w:type="dxa"/>
          </w:tcPr>
          <w:p w:rsidR="001161DF" w:rsidRDefault="001161DF" w:rsidP="003D758C">
            <w:pPr>
              <w:jc w:val="center"/>
              <w:rPr>
                <w:sz w:val="26"/>
                <w:szCs w:val="26"/>
              </w:rPr>
            </w:pPr>
            <w:r>
              <w:rPr>
                <w:sz w:val="26"/>
                <w:szCs w:val="26"/>
              </w:rPr>
              <w:t>630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15</w:t>
            </w:r>
          </w:p>
        </w:tc>
        <w:tc>
          <w:tcPr>
            <w:tcW w:w="2155" w:type="dxa"/>
            <w:vAlign w:val="center"/>
          </w:tcPr>
          <w:p w:rsidR="001161DF" w:rsidRPr="00AD7C24" w:rsidRDefault="001161DF" w:rsidP="003D758C">
            <w:pPr>
              <w:rPr>
                <w:sz w:val="26"/>
                <w:szCs w:val="26"/>
              </w:rPr>
            </w:pPr>
            <w:r w:rsidRPr="00AD7C24">
              <w:rPr>
                <w:sz w:val="26"/>
                <w:szCs w:val="26"/>
              </w:rPr>
              <w:t xml:space="preserve">г. Уфа, ул. </w:t>
            </w:r>
            <w:r>
              <w:rPr>
                <w:sz w:val="26"/>
                <w:szCs w:val="26"/>
              </w:rPr>
              <w:t>Луганская</w:t>
            </w:r>
            <w:r w:rsidRPr="00F5037D">
              <w:rPr>
                <w:sz w:val="26"/>
                <w:szCs w:val="26"/>
              </w:rPr>
              <w:t>,</w:t>
            </w:r>
            <w:r>
              <w:rPr>
                <w:sz w:val="26"/>
                <w:szCs w:val="26"/>
              </w:rPr>
              <w:t xml:space="preserve"> д. 37а</w:t>
            </w: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ПГП-366В</w:t>
            </w:r>
          </w:p>
        </w:tc>
        <w:tc>
          <w:tcPr>
            <w:tcW w:w="1431" w:type="dxa"/>
          </w:tcPr>
          <w:p w:rsidR="001161DF" w:rsidRDefault="001161DF" w:rsidP="003D758C">
            <w:pPr>
              <w:jc w:val="center"/>
              <w:rPr>
                <w:sz w:val="26"/>
                <w:szCs w:val="26"/>
              </w:rPr>
            </w:pPr>
            <w:r>
              <w:rPr>
                <w:sz w:val="26"/>
                <w:szCs w:val="26"/>
              </w:rPr>
              <w:t>20769</w:t>
            </w:r>
          </w:p>
        </w:tc>
        <w:tc>
          <w:tcPr>
            <w:tcW w:w="1546" w:type="dxa"/>
          </w:tcPr>
          <w:p w:rsidR="001161DF" w:rsidRDefault="001161DF" w:rsidP="003D758C">
            <w:pPr>
              <w:jc w:val="center"/>
              <w:rPr>
                <w:sz w:val="26"/>
                <w:szCs w:val="26"/>
              </w:rPr>
            </w:pPr>
            <w:r>
              <w:rPr>
                <w:sz w:val="26"/>
                <w:szCs w:val="26"/>
              </w:rPr>
              <w:t>500</w:t>
            </w:r>
          </w:p>
        </w:tc>
        <w:tc>
          <w:tcPr>
            <w:tcW w:w="1417" w:type="dxa"/>
          </w:tcPr>
          <w:p w:rsidR="001161DF" w:rsidRDefault="001161DF" w:rsidP="003D758C">
            <w:pPr>
              <w:jc w:val="center"/>
              <w:rPr>
                <w:sz w:val="26"/>
                <w:szCs w:val="26"/>
              </w:rPr>
            </w:pPr>
            <w:r>
              <w:rPr>
                <w:sz w:val="26"/>
                <w:szCs w:val="26"/>
              </w:rPr>
              <w:t>5</w:t>
            </w:r>
          </w:p>
        </w:tc>
      </w:tr>
      <w:tr w:rsidR="001161DF" w:rsidRPr="001E2E5D" w:rsidTr="001F0DF4">
        <w:trPr>
          <w:trHeight w:val="675"/>
        </w:trPr>
        <w:tc>
          <w:tcPr>
            <w:tcW w:w="554" w:type="dxa"/>
          </w:tcPr>
          <w:p w:rsidR="001161DF" w:rsidRDefault="001161DF" w:rsidP="003D758C">
            <w:pPr>
              <w:jc w:val="both"/>
              <w:rPr>
                <w:sz w:val="26"/>
                <w:szCs w:val="26"/>
              </w:rPr>
            </w:pPr>
            <w:r>
              <w:rPr>
                <w:sz w:val="26"/>
                <w:szCs w:val="26"/>
              </w:rPr>
              <w:t>16</w:t>
            </w:r>
          </w:p>
        </w:tc>
        <w:tc>
          <w:tcPr>
            <w:tcW w:w="2155" w:type="dxa"/>
            <w:vAlign w:val="center"/>
          </w:tcPr>
          <w:p w:rsidR="001161DF" w:rsidRPr="00AD7C24" w:rsidRDefault="001161DF" w:rsidP="003D758C">
            <w:pPr>
              <w:rPr>
                <w:sz w:val="26"/>
                <w:szCs w:val="26"/>
              </w:rPr>
            </w:pPr>
            <w:r w:rsidRPr="00AD7C24">
              <w:rPr>
                <w:sz w:val="26"/>
                <w:szCs w:val="26"/>
              </w:rPr>
              <w:t xml:space="preserve">г. </w:t>
            </w:r>
            <w:r>
              <w:rPr>
                <w:sz w:val="26"/>
                <w:szCs w:val="26"/>
              </w:rPr>
              <w:t>Стерлитамак</w:t>
            </w:r>
            <w:r w:rsidRPr="00AD7C24">
              <w:rPr>
                <w:sz w:val="26"/>
                <w:szCs w:val="26"/>
              </w:rPr>
              <w:t xml:space="preserve">, ул. </w:t>
            </w:r>
            <w:r>
              <w:rPr>
                <w:sz w:val="26"/>
                <w:szCs w:val="26"/>
              </w:rPr>
              <w:t>Сакко и Ванцетти</w:t>
            </w:r>
            <w:r w:rsidRPr="00F5037D">
              <w:rPr>
                <w:sz w:val="26"/>
                <w:szCs w:val="26"/>
              </w:rPr>
              <w:t>,</w:t>
            </w:r>
            <w:r>
              <w:rPr>
                <w:sz w:val="26"/>
                <w:szCs w:val="26"/>
              </w:rPr>
              <w:t xml:space="preserve"> д. 23</w:t>
            </w:r>
          </w:p>
        </w:tc>
        <w:tc>
          <w:tcPr>
            <w:tcW w:w="2693" w:type="dxa"/>
          </w:tcPr>
          <w:p w:rsidR="001161DF" w:rsidRPr="001E2E5D" w:rsidRDefault="001161DF" w:rsidP="003D758C">
            <w:pPr>
              <w:rPr>
                <w:sz w:val="26"/>
                <w:szCs w:val="26"/>
              </w:rPr>
            </w:pPr>
            <w:r w:rsidRPr="001E2E5D">
              <w:rPr>
                <w:sz w:val="26"/>
                <w:szCs w:val="26"/>
              </w:rPr>
              <w:t xml:space="preserve">Лифт пассажирский </w:t>
            </w:r>
            <w:r>
              <w:rPr>
                <w:sz w:val="26"/>
                <w:szCs w:val="26"/>
              </w:rPr>
              <w:t>ПГП-366В</w:t>
            </w:r>
          </w:p>
        </w:tc>
        <w:tc>
          <w:tcPr>
            <w:tcW w:w="1431" w:type="dxa"/>
          </w:tcPr>
          <w:p w:rsidR="001161DF" w:rsidRDefault="001161DF" w:rsidP="003D758C">
            <w:pPr>
              <w:jc w:val="center"/>
              <w:rPr>
                <w:sz w:val="26"/>
                <w:szCs w:val="26"/>
              </w:rPr>
            </w:pPr>
            <w:r>
              <w:rPr>
                <w:sz w:val="26"/>
                <w:szCs w:val="26"/>
              </w:rPr>
              <w:t>22196</w:t>
            </w:r>
          </w:p>
        </w:tc>
        <w:tc>
          <w:tcPr>
            <w:tcW w:w="1546" w:type="dxa"/>
          </w:tcPr>
          <w:p w:rsidR="001161DF" w:rsidRDefault="001161DF" w:rsidP="003D758C">
            <w:pPr>
              <w:jc w:val="center"/>
              <w:rPr>
                <w:sz w:val="26"/>
                <w:szCs w:val="26"/>
              </w:rPr>
            </w:pPr>
            <w:r>
              <w:rPr>
                <w:sz w:val="26"/>
                <w:szCs w:val="26"/>
              </w:rPr>
              <w:t>500</w:t>
            </w:r>
          </w:p>
        </w:tc>
        <w:tc>
          <w:tcPr>
            <w:tcW w:w="1417" w:type="dxa"/>
          </w:tcPr>
          <w:p w:rsidR="001161DF" w:rsidRDefault="001161DF" w:rsidP="003D758C">
            <w:pPr>
              <w:jc w:val="center"/>
              <w:rPr>
                <w:sz w:val="26"/>
                <w:szCs w:val="26"/>
              </w:rPr>
            </w:pPr>
            <w:r>
              <w:rPr>
                <w:sz w:val="26"/>
                <w:szCs w:val="26"/>
              </w:rPr>
              <w:t>4</w:t>
            </w:r>
          </w:p>
        </w:tc>
      </w:tr>
      <w:tr w:rsidR="001161DF" w:rsidRPr="001E2E5D" w:rsidTr="001F0DF4">
        <w:trPr>
          <w:trHeight w:val="675"/>
        </w:trPr>
        <w:tc>
          <w:tcPr>
            <w:tcW w:w="554" w:type="dxa"/>
            <w:hideMark/>
          </w:tcPr>
          <w:p w:rsidR="001161DF" w:rsidRPr="001E2E5D" w:rsidRDefault="001161DF" w:rsidP="003D758C">
            <w:pPr>
              <w:jc w:val="both"/>
              <w:rPr>
                <w:sz w:val="26"/>
                <w:szCs w:val="26"/>
              </w:rPr>
            </w:pPr>
            <w:r>
              <w:rPr>
                <w:sz w:val="26"/>
                <w:szCs w:val="26"/>
              </w:rPr>
              <w:t>17</w:t>
            </w:r>
          </w:p>
        </w:tc>
        <w:tc>
          <w:tcPr>
            <w:tcW w:w="2155" w:type="dxa"/>
            <w:vAlign w:val="center"/>
            <w:hideMark/>
          </w:tcPr>
          <w:p w:rsidR="001161DF" w:rsidRPr="001E2E5D" w:rsidRDefault="001161DF" w:rsidP="001F0DF4">
            <w:pPr>
              <w:rPr>
                <w:sz w:val="26"/>
                <w:szCs w:val="26"/>
              </w:rPr>
            </w:pPr>
            <w:r w:rsidRPr="001E2E5D">
              <w:rPr>
                <w:sz w:val="26"/>
                <w:szCs w:val="26"/>
              </w:rPr>
              <w:t xml:space="preserve">г. </w:t>
            </w:r>
            <w:r>
              <w:rPr>
                <w:sz w:val="26"/>
                <w:szCs w:val="26"/>
              </w:rPr>
              <w:t>Салават</w:t>
            </w:r>
            <w:r w:rsidRPr="001E2E5D">
              <w:rPr>
                <w:sz w:val="26"/>
                <w:szCs w:val="26"/>
              </w:rPr>
              <w:t xml:space="preserve">, </w:t>
            </w:r>
            <w:r>
              <w:rPr>
                <w:sz w:val="26"/>
                <w:szCs w:val="26"/>
              </w:rPr>
              <w:t>ул. Октябрьская</w:t>
            </w:r>
            <w:r w:rsidRPr="001E2E5D">
              <w:rPr>
                <w:sz w:val="26"/>
                <w:szCs w:val="26"/>
              </w:rPr>
              <w:t xml:space="preserve">, д. </w:t>
            </w:r>
            <w:r>
              <w:rPr>
                <w:sz w:val="26"/>
                <w:szCs w:val="26"/>
              </w:rPr>
              <w:t>33</w:t>
            </w:r>
          </w:p>
        </w:tc>
        <w:tc>
          <w:tcPr>
            <w:tcW w:w="2693" w:type="dxa"/>
            <w:hideMark/>
          </w:tcPr>
          <w:p w:rsidR="001161DF" w:rsidRPr="001E2E5D" w:rsidRDefault="001161DF" w:rsidP="003D758C">
            <w:pPr>
              <w:rPr>
                <w:sz w:val="26"/>
                <w:szCs w:val="26"/>
              </w:rPr>
            </w:pPr>
            <w:r w:rsidRPr="001E2E5D">
              <w:rPr>
                <w:sz w:val="26"/>
                <w:szCs w:val="26"/>
              </w:rPr>
              <w:t xml:space="preserve">Лифт пассажирский </w:t>
            </w:r>
            <w:r>
              <w:rPr>
                <w:sz w:val="26"/>
                <w:szCs w:val="26"/>
              </w:rPr>
              <w:t>ЛП-500</w:t>
            </w:r>
          </w:p>
        </w:tc>
        <w:tc>
          <w:tcPr>
            <w:tcW w:w="1431" w:type="dxa"/>
            <w:hideMark/>
          </w:tcPr>
          <w:p w:rsidR="001161DF" w:rsidRPr="001E2E5D" w:rsidRDefault="001161DF" w:rsidP="003D758C">
            <w:pPr>
              <w:jc w:val="center"/>
              <w:rPr>
                <w:sz w:val="26"/>
                <w:szCs w:val="26"/>
              </w:rPr>
            </w:pPr>
            <w:r>
              <w:rPr>
                <w:sz w:val="26"/>
                <w:szCs w:val="26"/>
              </w:rPr>
              <w:t>12762</w:t>
            </w:r>
          </w:p>
        </w:tc>
        <w:tc>
          <w:tcPr>
            <w:tcW w:w="1546" w:type="dxa"/>
            <w:hideMark/>
          </w:tcPr>
          <w:p w:rsidR="001161DF" w:rsidRPr="001E2E5D" w:rsidRDefault="001161DF" w:rsidP="003D758C">
            <w:pPr>
              <w:jc w:val="center"/>
              <w:rPr>
                <w:sz w:val="26"/>
                <w:szCs w:val="26"/>
              </w:rPr>
            </w:pPr>
            <w:r>
              <w:rPr>
                <w:sz w:val="26"/>
                <w:szCs w:val="26"/>
              </w:rPr>
              <w:t>500</w:t>
            </w:r>
          </w:p>
        </w:tc>
        <w:tc>
          <w:tcPr>
            <w:tcW w:w="1417" w:type="dxa"/>
            <w:hideMark/>
          </w:tcPr>
          <w:p w:rsidR="001161DF" w:rsidRPr="001E2E5D" w:rsidRDefault="001161DF" w:rsidP="003D758C">
            <w:pPr>
              <w:jc w:val="center"/>
              <w:rPr>
                <w:sz w:val="26"/>
                <w:szCs w:val="26"/>
              </w:rPr>
            </w:pPr>
            <w:r w:rsidRPr="001E2E5D">
              <w:rPr>
                <w:sz w:val="26"/>
                <w:szCs w:val="26"/>
              </w:rPr>
              <w:t>5</w:t>
            </w:r>
          </w:p>
        </w:tc>
      </w:tr>
      <w:tr w:rsidR="001161DF" w:rsidRPr="001E2E5D" w:rsidTr="001F0DF4">
        <w:trPr>
          <w:trHeight w:val="675"/>
        </w:trPr>
        <w:tc>
          <w:tcPr>
            <w:tcW w:w="554" w:type="dxa"/>
            <w:hideMark/>
          </w:tcPr>
          <w:p w:rsidR="001161DF" w:rsidRPr="001E2E5D" w:rsidRDefault="001161DF" w:rsidP="003D758C">
            <w:pPr>
              <w:jc w:val="both"/>
              <w:rPr>
                <w:sz w:val="26"/>
                <w:szCs w:val="26"/>
              </w:rPr>
            </w:pPr>
            <w:r>
              <w:rPr>
                <w:sz w:val="26"/>
                <w:szCs w:val="26"/>
              </w:rPr>
              <w:t>18</w:t>
            </w:r>
          </w:p>
        </w:tc>
        <w:tc>
          <w:tcPr>
            <w:tcW w:w="2155" w:type="dxa"/>
            <w:vAlign w:val="center"/>
            <w:hideMark/>
          </w:tcPr>
          <w:p w:rsidR="001161DF" w:rsidRPr="0062110D" w:rsidRDefault="001161DF" w:rsidP="001F0DF4">
            <w:pPr>
              <w:rPr>
                <w:sz w:val="26"/>
                <w:szCs w:val="26"/>
              </w:rPr>
            </w:pPr>
            <w:r w:rsidRPr="001E2E5D">
              <w:rPr>
                <w:sz w:val="26"/>
                <w:szCs w:val="26"/>
              </w:rPr>
              <w:t xml:space="preserve">г. </w:t>
            </w:r>
            <w:r>
              <w:rPr>
                <w:sz w:val="26"/>
                <w:szCs w:val="26"/>
              </w:rPr>
              <w:t>Ишимбай</w:t>
            </w:r>
            <w:r w:rsidRPr="001E2E5D">
              <w:rPr>
                <w:sz w:val="26"/>
                <w:szCs w:val="26"/>
              </w:rPr>
              <w:t xml:space="preserve">, </w:t>
            </w:r>
            <w:r>
              <w:rPr>
                <w:sz w:val="26"/>
                <w:szCs w:val="26"/>
              </w:rPr>
              <w:t>ул. Советская</w:t>
            </w:r>
            <w:r w:rsidRPr="0062110D">
              <w:rPr>
                <w:sz w:val="26"/>
                <w:szCs w:val="26"/>
              </w:rPr>
              <w:t xml:space="preserve">, </w:t>
            </w:r>
            <w:r>
              <w:rPr>
                <w:sz w:val="26"/>
                <w:szCs w:val="26"/>
              </w:rPr>
              <w:t>д.74</w:t>
            </w:r>
          </w:p>
        </w:tc>
        <w:tc>
          <w:tcPr>
            <w:tcW w:w="2693" w:type="dxa"/>
            <w:hideMark/>
          </w:tcPr>
          <w:p w:rsidR="001161DF" w:rsidRPr="001E2E5D" w:rsidRDefault="001161DF" w:rsidP="003D758C">
            <w:pPr>
              <w:jc w:val="both"/>
              <w:rPr>
                <w:sz w:val="26"/>
                <w:szCs w:val="26"/>
              </w:rPr>
            </w:pPr>
            <w:r w:rsidRPr="001E2E5D">
              <w:rPr>
                <w:sz w:val="26"/>
                <w:szCs w:val="26"/>
              </w:rPr>
              <w:t xml:space="preserve">Лифт пассажирский </w:t>
            </w:r>
            <w:r>
              <w:rPr>
                <w:sz w:val="26"/>
                <w:szCs w:val="26"/>
              </w:rPr>
              <w:t>ЛП-500</w:t>
            </w:r>
          </w:p>
        </w:tc>
        <w:tc>
          <w:tcPr>
            <w:tcW w:w="1431" w:type="dxa"/>
            <w:hideMark/>
          </w:tcPr>
          <w:p w:rsidR="001161DF" w:rsidRPr="001E2E5D" w:rsidRDefault="001161DF" w:rsidP="003D758C">
            <w:pPr>
              <w:jc w:val="center"/>
              <w:rPr>
                <w:sz w:val="26"/>
                <w:szCs w:val="26"/>
              </w:rPr>
            </w:pPr>
            <w:r>
              <w:rPr>
                <w:sz w:val="26"/>
                <w:szCs w:val="26"/>
              </w:rPr>
              <w:t>12175</w:t>
            </w:r>
          </w:p>
        </w:tc>
        <w:tc>
          <w:tcPr>
            <w:tcW w:w="1546" w:type="dxa"/>
            <w:hideMark/>
          </w:tcPr>
          <w:p w:rsidR="001161DF" w:rsidRPr="001E2E5D" w:rsidRDefault="001161DF" w:rsidP="003D758C">
            <w:pPr>
              <w:jc w:val="center"/>
              <w:rPr>
                <w:sz w:val="26"/>
                <w:szCs w:val="26"/>
              </w:rPr>
            </w:pPr>
            <w:r>
              <w:rPr>
                <w:sz w:val="26"/>
                <w:szCs w:val="26"/>
              </w:rPr>
              <w:t>500</w:t>
            </w:r>
          </w:p>
        </w:tc>
        <w:tc>
          <w:tcPr>
            <w:tcW w:w="1417" w:type="dxa"/>
            <w:hideMark/>
          </w:tcPr>
          <w:p w:rsidR="001161DF" w:rsidRPr="001E2E5D" w:rsidRDefault="001161DF" w:rsidP="003D758C">
            <w:pPr>
              <w:jc w:val="center"/>
              <w:rPr>
                <w:sz w:val="26"/>
                <w:szCs w:val="26"/>
              </w:rPr>
            </w:pPr>
            <w:r w:rsidRPr="001E2E5D">
              <w:rPr>
                <w:sz w:val="26"/>
                <w:szCs w:val="26"/>
              </w:rPr>
              <w:t>5</w:t>
            </w:r>
          </w:p>
        </w:tc>
      </w:tr>
    </w:tbl>
    <w:p w:rsidR="001F0DF4" w:rsidRDefault="001F0DF4" w:rsidP="001F0DF4">
      <w:pPr>
        <w:shd w:val="clear" w:color="auto" w:fill="FFFFFF"/>
        <w:autoSpaceDE w:val="0"/>
        <w:autoSpaceDN w:val="0"/>
        <w:adjustRightInd w:val="0"/>
        <w:spacing w:line="276" w:lineRule="auto"/>
        <w:jc w:val="both"/>
        <w:rPr>
          <w:b/>
          <w:sz w:val="26"/>
          <w:szCs w:val="26"/>
          <w:lang w:eastAsia="en-US"/>
        </w:rPr>
      </w:pPr>
    </w:p>
    <w:p w:rsidR="001161DF" w:rsidRPr="001E2E5D" w:rsidRDefault="001161DF" w:rsidP="001739D8">
      <w:pPr>
        <w:numPr>
          <w:ilvl w:val="0"/>
          <w:numId w:val="13"/>
        </w:numPr>
        <w:shd w:val="clear" w:color="auto" w:fill="FFFFFF"/>
        <w:autoSpaceDE w:val="0"/>
        <w:autoSpaceDN w:val="0"/>
        <w:adjustRightInd w:val="0"/>
        <w:spacing w:line="276" w:lineRule="auto"/>
        <w:ind w:left="-709" w:firstLine="709"/>
        <w:jc w:val="both"/>
        <w:rPr>
          <w:b/>
          <w:sz w:val="26"/>
          <w:szCs w:val="26"/>
          <w:lang w:eastAsia="en-US"/>
        </w:rPr>
      </w:pPr>
      <w:r w:rsidRPr="001E2E5D">
        <w:rPr>
          <w:b/>
          <w:sz w:val="26"/>
          <w:szCs w:val="26"/>
          <w:lang w:eastAsia="en-US"/>
        </w:rPr>
        <w:t>Расходы, включающиеся в стоимость технического и эксплуатационного обслуживания лифтов.</w:t>
      </w:r>
    </w:p>
    <w:p w:rsidR="001161DF" w:rsidRDefault="001161DF" w:rsidP="003D758C">
      <w:pPr>
        <w:shd w:val="clear" w:color="auto" w:fill="FFFFFF"/>
        <w:autoSpaceDE w:val="0"/>
        <w:autoSpaceDN w:val="0"/>
        <w:adjustRightInd w:val="0"/>
        <w:spacing w:line="276" w:lineRule="auto"/>
        <w:ind w:left="-709" w:firstLine="709"/>
        <w:jc w:val="both"/>
        <w:rPr>
          <w:bCs/>
          <w:iCs/>
          <w:sz w:val="26"/>
          <w:szCs w:val="26"/>
          <w:lang w:eastAsia="en-US"/>
        </w:rPr>
      </w:pPr>
      <w:r w:rsidRPr="001E2E5D">
        <w:rPr>
          <w:sz w:val="26"/>
          <w:szCs w:val="26"/>
          <w:lang w:eastAsia="en-US"/>
        </w:rPr>
        <w:t xml:space="preserve">В расходы технического обслуживания лифтов входят: </w:t>
      </w:r>
      <w:r w:rsidRPr="001E2E5D">
        <w:rPr>
          <w:bCs/>
          <w:iCs/>
          <w:sz w:val="26"/>
          <w:szCs w:val="26"/>
          <w:lang w:eastAsia="en-US"/>
        </w:rPr>
        <w:t>стоимость услуг по техническому обслуживанию лифтов в течение срока действия договора</w:t>
      </w:r>
      <w:r w:rsidRPr="001E2E5D">
        <w:rPr>
          <w:sz w:val="26"/>
          <w:szCs w:val="26"/>
          <w:lang w:eastAsia="en-US"/>
        </w:rPr>
        <w:t>,</w:t>
      </w:r>
      <w:r w:rsidRPr="001E2E5D">
        <w:rPr>
          <w:bCs/>
          <w:iCs/>
          <w:sz w:val="26"/>
          <w:szCs w:val="26"/>
          <w:lang w:eastAsia="en-US"/>
        </w:rPr>
        <w:t xml:space="preserve"> а также стоимость ремонтных работ (за исключением перечисленных в п. </w:t>
      </w:r>
      <w:r w:rsidR="003D758C" w:rsidRPr="00863C7B">
        <w:rPr>
          <w:bCs/>
          <w:iCs/>
          <w:sz w:val="26"/>
          <w:szCs w:val="26"/>
          <w:lang w:eastAsia="en-US"/>
        </w:rPr>
        <w:t>5</w:t>
      </w:r>
      <w:r w:rsidR="001F0DF4" w:rsidRPr="00863C7B">
        <w:rPr>
          <w:bCs/>
          <w:iCs/>
          <w:sz w:val="26"/>
          <w:szCs w:val="26"/>
          <w:lang w:eastAsia="en-US"/>
        </w:rPr>
        <w:t>.1</w:t>
      </w:r>
      <w:r w:rsidRPr="001E2E5D">
        <w:rPr>
          <w:bCs/>
          <w:iCs/>
          <w:sz w:val="26"/>
          <w:szCs w:val="26"/>
          <w:lang w:eastAsia="en-US"/>
        </w:rPr>
        <w:t xml:space="preserve"> Технического задания), транспортные расходы, налоги и иные обязательные платежи.</w:t>
      </w:r>
    </w:p>
    <w:p w:rsidR="001161DF" w:rsidRPr="001E2E5D" w:rsidRDefault="001161DF" w:rsidP="001161DF">
      <w:pPr>
        <w:shd w:val="clear" w:color="auto" w:fill="FFFFFF"/>
        <w:autoSpaceDE w:val="0"/>
        <w:autoSpaceDN w:val="0"/>
        <w:adjustRightInd w:val="0"/>
        <w:ind w:left="-709" w:firstLine="709"/>
        <w:jc w:val="both"/>
        <w:rPr>
          <w:bCs/>
          <w:iCs/>
          <w:sz w:val="26"/>
          <w:szCs w:val="26"/>
          <w:lang w:eastAsia="en-US"/>
        </w:rPr>
      </w:pPr>
    </w:p>
    <w:p w:rsidR="001161DF" w:rsidRPr="00863C7B" w:rsidRDefault="001161DF" w:rsidP="001739D8">
      <w:pPr>
        <w:numPr>
          <w:ilvl w:val="0"/>
          <w:numId w:val="13"/>
        </w:numPr>
        <w:shd w:val="clear" w:color="auto" w:fill="FFFFFF"/>
        <w:autoSpaceDE w:val="0"/>
        <w:autoSpaceDN w:val="0"/>
        <w:adjustRightInd w:val="0"/>
        <w:spacing w:line="276" w:lineRule="auto"/>
        <w:ind w:left="-426" w:firstLine="426"/>
        <w:jc w:val="both"/>
        <w:rPr>
          <w:b/>
          <w:sz w:val="26"/>
          <w:szCs w:val="26"/>
          <w:lang w:eastAsia="en-US"/>
        </w:rPr>
      </w:pPr>
      <w:r w:rsidRPr="00863C7B">
        <w:rPr>
          <w:b/>
          <w:sz w:val="26"/>
          <w:szCs w:val="26"/>
          <w:lang w:eastAsia="en-US"/>
        </w:rPr>
        <w:t>Дополнительные расходы</w:t>
      </w:r>
    </w:p>
    <w:p w:rsidR="001161DF" w:rsidRPr="00863C7B" w:rsidRDefault="001F0DF4" w:rsidP="001F0DF4">
      <w:pPr>
        <w:shd w:val="clear" w:color="auto" w:fill="FFFFFF"/>
        <w:autoSpaceDE w:val="0"/>
        <w:autoSpaceDN w:val="0"/>
        <w:adjustRightInd w:val="0"/>
        <w:spacing w:line="276" w:lineRule="auto"/>
        <w:jc w:val="both"/>
        <w:rPr>
          <w:bCs/>
          <w:iCs/>
          <w:sz w:val="26"/>
          <w:szCs w:val="26"/>
          <w:lang w:eastAsia="en-US"/>
        </w:rPr>
      </w:pPr>
      <w:r w:rsidRPr="00863C7B">
        <w:rPr>
          <w:sz w:val="26"/>
          <w:szCs w:val="26"/>
          <w:lang w:eastAsia="en-US"/>
        </w:rPr>
        <w:t>5.1</w:t>
      </w:r>
      <w:r w:rsidRPr="00863C7B">
        <w:rPr>
          <w:b/>
          <w:sz w:val="26"/>
          <w:szCs w:val="26"/>
          <w:lang w:eastAsia="en-US"/>
        </w:rPr>
        <w:t xml:space="preserve"> </w:t>
      </w:r>
      <w:r w:rsidR="006B711B" w:rsidRPr="00863C7B">
        <w:rPr>
          <w:b/>
          <w:sz w:val="26"/>
          <w:szCs w:val="26"/>
          <w:lang w:eastAsia="en-US"/>
        </w:rPr>
        <w:t>Ремонтные и аварийн</w:t>
      </w:r>
      <w:r w:rsidR="001161DF" w:rsidRPr="00863C7B">
        <w:rPr>
          <w:b/>
          <w:sz w:val="26"/>
          <w:szCs w:val="26"/>
          <w:lang w:eastAsia="en-US"/>
        </w:rPr>
        <w:t>ые работы и материалы</w:t>
      </w:r>
      <w:r w:rsidR="001161DF" w:rsidRPr="00863C7B">
        <w:rPr>
          <w:sz w:val="26"/>
          <w:szCs w:val="26"/>
          <w:lang w:eastAsia="en-US"/>
        </w:rPr>
        <w:t>:</w:t>
      </w:r>
    </w:p>
    <w:p w:rsidR="001161DF" w:rsidRPr="00863C7B" w:rsidRDefault="001161DF" w:rsidP="001161DF">
      <w:pPr>
        <w:ind w:left="-709" w:firstLine="709"/>
        <w:jc w:val="both"/>
        <w:rPr>
          <w:sz w:val="26"/>
          <w:szCs w:val="26"/>
        </w:rPr>
      </w:pPr>
      <w:r w:rsidRPr="00863C7B">
        <w:rPr>
          <w:b/>
          <w:sz w:val="26"/>
          <w:szCs w:val="26"/>
        </w:rPr>
        <w:t xml:space="preserve">- </w:t>
      </w:r>
      <w:r w:rsidR="001F0DF4" w:rsidRPr="00863C7B">
        <w:rPr>
          <w:sz w:val="26"/>
          <w:szCs w:val="26"/>
        </w:rPr>
        <w:t>Поставка и з</w:t>
      </w:r>
      <w:r w:rsidRPr="00863C7B">
        <w:rPr>
          <w:sz w:val="26"/>
          <w:szCs w:val="26"/>
        </w:rPr>
        <w:t>амена электронных плат и электронных элементов лифта с последующей пуско-наладкой;</w:t>
      </w:r>
    </w:p>
    <w:p w:rsidR="001161DF" w:rsidRPr="00863C7B" w:rsidRDefault="001161DF" w:rsidP="001161DF">
      <w:pPr>
        <w:ind w:left="-709" w:firstLine="709"/>
        <w:jc w:val="both"/>
        <w:rPr>
          <w:sz w:val="26"/>
          <w:szCs w:val="26"/>
        </w:rPr>
      </w:pPr>
      <w:r w:rsidRPr="00863C7B">
        <w:rPr>
          <w:sz w:val="26"/>
          <w:szCs w:val="26"/>
        </w:rPr>
        <w:t xml:space="preserve">- </w:t>
      </w:r>
      <w:r w:rsidR="001F0DF4" w:rsidRPr="00863C7B">
        <w:rPr>
          <w:sz w:val="26"/>
          <w:szCs w:val="26"/>
        </w:rPr>
        <w:t>Поставка и замена</w:t>
      </w:r>
      <w:r w:rsidRPr="00863C7B">
        <w:rPr>
          <w:sz w:val="26"/>
          <w:szCs w:val="26"/>
        </w:rPr>
        <w:t xml:space="preserve"> системы управления лифта;</w:t>
      </w:r>
    </w:p>
    <w:p w:rsidR="001161DF" w:rsidRPr="00863C7B" w:rsidRDefault="003D758C" w:rsidP="003D758C">
      <w:pPr>
        <w:tabs>
          <w:tab w:val="left" w:pos="142"/>
        </w:tabs>
        <w:ind w:left="-709" w:firstLine="709"/>
        <w:jc w:val="both"/>
        <w:rPr>
          <w:sz w:val="26"/>
          <w:szCs w:val="26"/>
        </w:rPr>
      </w:pPr>
      <w:r w:rsidRPr="00863C7B">
        <w:rPr>
          <w:sz w:val="26"/>
          <w:szCs w:val="26"/>
        </w:rPr>
        <w:t xml:space="preserve">- </w:t>
      </w:r>
      <w:r w:rsidR="001F0DF4" w:rsidRPr="00863C7B">
        <w:rPr>
          <w:sz w:val="26"/>
          <w:szCs w:val="26"/>
        </w:rPr>
        <w:t>Поставка и замена</w:t>
      </w:r>
      <w:r w:rsidR="001161DF" w:rsidRPr="00863C7B">
        <w:rPr>
          <w:sz w:val="26"/>
          <w:szCs w:val="26"/>
        </w:rPr>
        <w:t xml:space="preserve"> устройств безопасности лифта (буфер кабины и противовеса, ограничитель скорости и его канат, ловители, электромагнитный тормоз, устройство крепления канатов);</w:t>
      </w:r>
    </w:p>
    <w:p w:rsidR="001161DF" w:rsidRPr="00863C7B" w:rsidRDefault="001161DF" w:rsidP="001161DF">
      <w:pPr>
        <w:tabs>
          <w:tab w:val="left" w:pos="478"/>
        </w:tabs>
        <w:ind w:left="-709" w:firstLine="709"/>
        <w:jc w:val="both"/>
        <w:rPr>
          <w:sz w:val="26"/>
          <w:szCs w:val="26"/>
        </w:rPr>
      </w:pPr>
      <w:r w:rsidRPr="00863C7B">
        <w:rPr>
          <w:sz w:val="26"/>
          <w:szCs w:val="26"/>
        </w:rPr>
        <w:t xml:space="preserve">- </w:t>
      </w:r>
      <w:r w:rsidR="001F0DF4" w:rsidRPr="00863C7B">
        <w:rPr>
          <w:sz w:val="26"/>
          <w:szCs w:val="26"/>
        </w:rPr>
        <w:t>Поставка и замена</w:t>
      </w:r>
      <w:r w:rsidRPr="00863C7B">
        <w:rPr>
          <w:sz w:val="26"/>
          <w:szCs w:val="26"/>
        </w:rPr>
        <w:t xml:space="preserve"> подъемного механизма, тяговых элементов, канатоведущего шкива или барабана трения лифта с электрическим приводом (лебедка; тяговые канаты, канатоведущий шкив двигателя лифта);</w:t>
      </w:r>
    </w:p>
    <w:p w:rsidR="001161DF" w:rsidRPr="00863C7B" w:rsidRDefault="003D758C" w:rsidP="001161DF">
      <w:pPr>
        <w:tabs>
          <w:tab w:val="left" w:pos="478"/>
        </w:tabs>
        <w:ind w:left="-709" w:firstLine="709"/>
        <w:jc w:val="both"/>
        <w:rPr>
          <w:sz w:val="26"/>
          <w:szCs w:val="26"/>
        </w:rPr>
      </w:pPr>
      <w:r w:rsidRPr="00863C7B">
        <w:rPr>
          <w:sz w:val="26"/>
          <w:szCs w:val="26"/>
        </w:rPr>
        <w:t>-Поставка и замена</w:t>
      </w:r>
      <w:r w:rsidR="001161DF" w:rsidRPr="00863C7B">
        <w:rPr>
          <w:sz w:val="26"/>
          <w:szCs w:val="26"/>
        </w:rPr>
        <w:t xml:space="preserve"> гидроагрегата, гидроцилиндра, трубопроводов лифта с гидравлическим приводом;</w:t>
      </w:r>
    </w:p>
    <w:p w:rsidR="001161DF" w:rsidRPr="00863C7B" w:rsidRDefault="003D758C" w:rsidP="001161DF">
      <w:pPr>
        <w:tabs>
          <w:tab w:val="left" w:pos="142"/>
        </w:tabs>
        <w:ind w:left="-709" w:firstLine="709"/>
        <w:jc w:val="both"/>
        <w:rPr>
          <w:sz w:val="26"/>
          <w:szCs w:val="26"/>
        </w:rPr>
      </w:pPr>
      <w:r w:rsidRPr="00863C7B">
        <w:rPr>
          <w:sz w:val="26"/>
          <w:szCs w:val="26"/>
        </w:rPr>
        <w:t>-Поставка и замена</w:t>
      </w:r>
      <w:r w:rsidR="001161DF" w:rsidRPr="00863C7B">
        <w:rPr>
          <w:sz w:val="26"/>
          <w:szCs w:val="26"/>
        </w:rPr>
        <w:t xml:space="preserve"> несущих (ответственных) металлоконструкций кабины, противовеса, уравновешивающего устройства;</w:t>
      </w:r>
    </w:p>
    <w:p w:rsidR="001161DF" w:rsidRPr="00863C7B" w:rsidRDefault="001161DF" w:rsidP="001161DF">
      <w:pPr>
        <w:ind w:left="-709" w:firstLine="709"/>
        <w:jc w:val="both"/>
        <w:rPr>
          <w:sz w:val="26"/>
          <w:szCs w:val="26"/>
        </w:rPr>
      </w:pPr>
      <w:r w:rsidRPr="00863C7B">
        <w:rPr>
          <w:sz w:val="26"/>
          <w:szCs w:val="26"/>
        </w:rPr>
        <w:t xml:space="preserve">- </w:t>
      </w:r>
      <w:r w:rsidR="003D758C" w:rsidRPr="00863C7B">
        <w:rPr>
          <w:sz w:val="26"/>
          <w:szCs w:val="26"/>
        </w:rPr>
        <w:t>Поставка и замена</w:t>
      </w:r>
      <w:r w:rsidRPr="00863C7B">
        <w:rPr>
          <w:sz w:val="26"/>
          <w:szCs w:val="26"/>
        </w:rPr>
        <w:t xml:space="preserve"> купе кабины, стены купе кабины, напольное покрытие, потолок и другие декоративные элементы внутри кабины;</w:t>
      </w:r>
    </w:p>
    <w:p w:rsidR="001F0DF4" w:rsidRPr="00863C7B" w:rsidRDefault="001161DF" w:rsidP="001F0DF4">
      <w:pPr>
        <w:ind w:left="-709" w:firstLine="709"/>
        <w:jc w:val="both"/>
        <w:rPr>
          <w:sz w:val="26"/>
          <w:szCs w:val="26"/>
        </w:rPr>
      </w:pPr>
      <w:r w:rsidRPr="00863C7B">
        <w:rPr>
          <w:sz w:val="26"/>
          <w:szCs w:val="26"/>
        </w:rPr>
        <w:t xml:space="preserve">- </w:t>
      </w:r>
      <w:r w:rsidR="003D758C" w:rsidRPr="00863C7B">
        <w:rPr>
          <w:sz w:val="26"/>
          <w:szCs w:val="26"/>
        </w:rPr>
        <w:t>Поставка и замена</w:t>
      </w:r>
      <w:r w:rsidRPr="00863C7B">
        <w:rPr>
          <w:sz w:val="26"/>
          <w:szCs w:val="26"/>
        </w:rPr>
        <w:t xml:space="preserve"> створок дверей шахты и кабины и элементы порталов;</w:t>
      </w:r>
    </w:p>
    <w:p w:rsidR="001F0DF4" w:rsidRPr="00863C7B" w:rsidRDefault="001F0DF4" w:rsidP="001F0DF4">
      <w:pPr>
        <w:ind w:left="-709" w:firstLine="709"/>
        <w:jc w:val="both"/>
        <w:rPr>
          <w:sz w:val="26"/>
          <w:szCs w:val="26"/>
        </w:rPr>
      </w:pPr>
    </w:p>
    <w:p w:rsidR="001161DF" w:rsidRDefault="001F0DF4" w:rsidP="001F0DF4">
      <w:pPr>
        <w:ind w:left="-709" w:firstLine="709"/>
        <w:jc w:val="both"/>
        <w:rPr>
          <w:sz w:val="26"/>
          <w:szCs w:val="26"/>
        </w:rPr>
      </w:pPr>
      <w:r w:rsidRPr="00863C7B">
        <w:rPr>
          <w:sz w:val="26"/>
          <w:szCs w:val="26"/>
        </w:rPr>
        <w:t xml:space="preserve">5.2 </w:t>
      </w:r>
      <w:r w:rsidR="001161DF" w:rsidRPr="00863C7B">
        <w:rPr>
          <w:sz w:val="26"/>
          <w:szCs w:val="26"/>
        </w:rPr>
        <w:t xml:space="preserve">Все работы, перечисленные в п. </w:t>
      </w:r>
      <w:r w:rsidRPr="00863C7B">
        <w:rPr>
          <w:sz w:val="26"/>
          <w:szCs w:val="26"/>
        </w:rPr>
        <w:t>5</w:t>
      </w:r>
      <w:r w:rsidR="001161DF" w:rsidRPr="00863C7B">
        <w:rPr>
          <w:sz w:val="26"/>
          <w:szCs w:val="26"/>
        </w:rPr>
        <w:t>.1</w:t>
      </w:r>
      <w:r w:rsidR="001161DF" w:rsidRPr="001E2E5D">
        <w:rPr>
          <w:sz w:val="26"/>
          <w:szCs w:val="26"/>
        </w:rPr>
        <w:t xml:space="preserve"> Технического задания оплачиваются по отдельным счетам.</w:t>
      </w:r>
    </w:p>
    <w:p w:rsidR="001161DF" w:rsidRPr="001E2E5D" w:rsidRDefault="001161DF" w:rsidP="001161DF">
      <w:pPr>
        <w:ind w:left="-709" w:firstLine="709"/>
        <w:jc w:val="both"/>
        <w:rPr>
          <w:sz w:val="26"/>
          <w:szCs w:val="26"/>
          <w:lang w:eastAsia="en-US"/>
        </w:rPr>
      </w:pPr>
    </w:p>
    <w:p w:rsidR="001161DF" w:rsidRDefault="001161DF" w:rsidP="001739D8">
      <w:pPr>
        <w:numPr>
          <w:ilvl w:val="0"/>
          <w:numId w:val="13"/>
        </w:numPr>
        <w:shd w:val="clear" w:color="auto" w:fill="FFFFFF"/>
        <w:autoSpaceDE w:val="0"/>
        <w:autoSpaceDN w:val="0"/>
        <w:adjustRightInd w:val="0"/>
        <w:ind w:left="-709" w:firstLine="709"/>
        <w:jc w:val="both"/>
        <w:rPr>
          <w:b/>
          <w:sz w:val="26"/>
          <w:szCs w:val="26"/>
          <w:lang w:eastAsia="en-US"/>
        </w:rPr>
      </w:pPr>
      <w:r w:rsidRPr="001E2E5D">
        <w:rPr>
          <w:b/>
          <w:sz w:val="26"/>
          <w:szCs w:val="26"/>
          <w:lang w:eastAsia="en-US"/>
        </w:rPr>
        <w:t>Требования к выполнению работ при обслуживании лифтов.</w:t>
      </w:r>
    </w:p>
    <w:p w:rsidR="001161DF" w:rsidRPr="001E2E5D" w:rsidRDefault="001161DF" w:rsidP="001F0DF4">
      <w:pPr>
        <w:autoSpaceDE w:val="0"/>
        <w:autoSpaceDN w:val="0"/>
        <w:adjustRightInd w:val="0"/>
        <w:spacing w:line="276" w:lineRule="auto"/>
        <w:ind w:left="-709" w:firstLine="709"/>
        <w:jc w:val="both"/>
        <w:rPr>
          <w:rFonts w:eastAsia="DejaVuSerif"/>
          <w:sz w:val="26"/>
          <w:szCs w:val="26"/>
          <w:lang w:eastAsia="en-US"/>
        </w:rPr>
      </w:pPr>
      <w:r w:rsidRPr="001E2E5D">
        <w:rPr>
          <w:sz w:val="26"/>
          <w:szCs w:val="26"/>
        </w:rPr>
        <w:t>Технический персонал Исполнителя</w:t>
      </w:r>
      <w:r w:rsidRPr="001E2E5D">
        <w:rPr>
          <w:rFonts w:eastAsia="DejaVuSerif"/>
          <w:sz w:val="26"/>
          <w:szCs w:val="26"/>
          <w:lang w:eastAsia="en-US"/>
        </w:rPr>
        <w:t xml:space="preserve">, выполняющий работы по техническому и эксплуатационному обслуживанию лифтов должен быть обеспечен: автотранспортом, такелажными приспособлениями, инструментом, защитными средствами, средствами связи, </w:t>
      </w:r>
      <w:r w:rsidRPr="001E2E5D">
        <w:rPr>
          <w:sz w:val="26"/>
          <w:szCs w:val="26"/>
        </w:rPr>
        <w:t>производственными и должностными инструкциями, инструкциями по технике безопасности.</w:t>
      </w:r>
      <w:r>
        <w:rPr>
          <w:sz w:val="26"/>
          <w:szCs w:val="26"/>
        </w:rPr>
        <w:t xml:space="preserve"> Технический персонал Исполнителя </w:t>
      </w:r>
      <w:r w:rsidRPr="00863C7B">
        <w:rPr>
          <w:sz w:val="26"/>
          <w:szCs w:val="26"/>
        </w:rPr>
        <w:t>должен быть аттестован, иметь</w:t>
      </w:r>
      <w:r>
        <w:rPr>
          <w:sz w:val="26"/>
          <w:szCs w:val="26"/>
        </w:rPr>
        <w:t xml:space="preserve"> квалификационную группу по электробезопасности не ниже третьей до 1000 В и не иметь медицинских противопоказаний к указанной работе.</w:t>
      </w:r>
    </w:p>
    <w:p w:rsidR="001161DF" w:rsidRPr="001E2E5D" w:rsidRDefault="001161DF" w:rsidP="001F0DF4">
      <w:pPr>
        <w:autoSpaceDE w:val="0"/>
        <w:autoSpaceDN w:val="0"/>
        <w:adjustRightInd w:val="0"/>
        <w:spacing w:line="276" w:lineRule="auto"/>
        <w:ind w:left="-709" w:firstLine="709"/>
        <w:jc w:val="both"/>
        <w:rPr>
          <w:sz w:val="26"/>
          <w:szCs w:val="26"/>
          <w:lang w:eastAsia="en-US"/>
        </w:rPr>
      </w:pPr>
      <w:r w:rsidRPr="001E2E5D">
        <w:rPr>
          <w:rFonts w:eastAsia="DejaVuSerif"/>
          <w:sz w:val="26"/>
          <w:szCs w:val="26"/>
          <w:lang w:eastAsia="en-US"/>
        </w:rPr>
        <w:t>В</w:t>
      </w:r>
      <w:r w:rsidRPr="001E2E5D">
        <w:rPr>
          <w:sz w:val="26"/>
          <w:szCs w:val="26"/>
          <w:lang w:eastAsia="en-US"/>
        </w:rPr>
        <w:t>ыполнение работ заканчивается подписанием акта выполненных работ, в котором содержится информация о дате, месте проведения работ, наименовании обслуженного оборудования, а также Ф.И.О. и подпись специалиста проводившего работы.</w:t>
      </w:r>
    </w:p>
    <w:p w:rsidR="001161DF" w:rsidRPr="001E2E5D" w:rsidRDefault="001161DF" w:rsidP="001161DF">
      <w:pPr>
        <w:autoSpaceDE w:val="0"/>
        <w:autoSpaceDN w:val="0"/>
        <w:adjustRightInd w:val="0"/>
        <w:ind w:left="-709" w:firstLine="709"/>
        <w:jc w:val="both"/>
        <w:rPr>
          <w:sz w:val="26"/>
          <w:szCs w:val="26"/>
          <w:lang w:eastAsia="en-US"/>
        </w:rPr>
      </w:pPr>
    </w:p>
    <w:p w:rsidR="001161DF" w:rsidRDefault="001161DF" w:rsidP="001739D8">
      <w:pPr>
        <w:numPr>
          <w:ilvl w:val="0"/>
          <w:numId w:val="13"/>
        </w:numPr>
        <w:autoSpaceDE w:val="0"/>
        <w:autoSpaceDN w:val="0"/>
        <w:adjustRightInd w:val="0"/>
        <w:ind w:left="-709" w:firstLine="709"/>
        <w:rPr>
          <w:b/>
          <w:sz w:val="26"/>
          <w:szCs w:val="26"/>
          <w:lang w:eastAsia="en-US"/>
        </w:rPr>
      </w:pPr>
      <w:r w:rsidRPr="001E2E5D">
        <w:rPr>
          <w:b/>
          <w:sz w:val="26"/>
          <w:szCs w:val="26"/>
          <w:lang w:eastAsia="en-US"/>
        </w:rPr>
        <w:t>Гарантия</w:t>
      </w:r>
      <w:r>
        <w:rPr>
          <w:b/>
          <w:sz w:val="26"/>
          <w:szCs w:val="26"/>
          <w:lang w:eastAsia="en-US"/>
        </w:rPr>
        <w:t>.</w:t>
      </w:r>
    </w:p>
    <w:p w:rsidR="001161DF" w:rsidRPr="001E2E5D" w:rsidRDefault="001161DF" w:rsidP="001F0DF4">
      <w:pPr>
        <w:spacing w:line="276" w:lineRule="auto"/>
        <w:ind w:left="-709" w:firstLine="709"/>
        <w:contextualSpacing/>
        <w:jc w:val="both"/>
        <w:rPr>
          <w:sz w:val="26"/>
          <w:szCs w:val="26"/>
        </w:rPr>
      </w:pPr>
      <w:r w:rsidRPr="001E2E5D">
        <w:rPr>
          <w:sz w:val="26"/>
          <w:szCs w:val="26"/>
        </w:rPr>
        <w:t xml:space="preserve">Гарантия на произведенное техническое и эксплуатационное обслуживание, а также произведенные ремонтные и аварийные работы и поставленное оборудование (запчасти) должны соответствовать техническим требованиям, регламентам и быть сертифицированы, а также Исполнитель гарантирует отсутствие дефектов, возникающих из-за некачественно произведенных работ. </w:t>
      </w:r>
    </w:p>
    <w:p w:rsidR="001161DF" w:rsidRPr="001E2E5D" w:rsidRDefault="001161DF" w:rsidP="001F0DF4">
      <w:pPr>
        <w:spacing w:line="276" w:lineRule="auto"/>
        <w:ind w:left="-709" w:firstLine="709"/>
        <w:contextualSpacing/>
        <w:jc w:val="both"/>
        <w:rPr>
          <w:sz w:val="26"/>
          <w:szCs w:val="26"/>
        </w:rPr>
      </w:pPr>
      <w:r w:rsidRPr="001E2E5D">
        <w:rPr>
          <w:sz w:val="26"/>
          <w:szCs w:val="26"/>
        </w:rPr>
        <w:t>Исполнитель дает гарантию на поставленное им и использованное оборудование (запчасти) соответствующую гарантийным срокам завода изготовителя.</w:t>
      </w:r>
    </w:p>
    <w:p w:rsidR="001161DF" w:rsidRPr="001E2E5D" w:rsidRDefault="001161DF" w:rsidP="001F0DF4">
      <w:pPr>
        <w:tabs>
          <w:tab w:val="left" w:pos="5730"/>
        </w:tabs>
        <w:spacing w:line="276" w:lineRule="auto"/>
        <w:ind w:left="-709" w:firstLine="709"/>
        <w:jc w:val="both"/>
        <w:rPr>
          <w:b/>
          <w:bCs/>
          <w:sz w:val="26"/>
          <w:szCs w:val="26"/>
          <w:lang w:eastAsia="en-US"/>
        </w:rPr>
      </w:pPr>
      <w:r w:rsidRPr="001E2E5D">
        <w:rPr>
          <w:sz w:val="26"/>
          <w:szCs w:val="26"/>
        </w:rPr>
        <w:t xml:space="preserve">Исполнитель дает гарантию не менее 30 (Тридцати) календарных дней на произведенное им техническое и эксплуатационное обслуживание, а также </w:t>
      </w:r>
      <w:r>
        <w:rPr>
          <w:sz w:val="26"/>
          <w:szCs w:val="26"/>
        </w:rPr>
        <w:t xml:space="preserve">12 (двенадцать) месяцев на </w:t>
      </w:r>
      <w:r w:rsidRPr="001E2E5D">
        <w:rPr>
          <w:sz w:val="26"/>
          <w:szCs w:val="26"/>
        </w:rPr>
        <w:t>произведенные ремонтные и аварийные работы с момента подписания Сторонами акта выполненных работ.</w:t>
      </w:r>
    </w:p>
    <w:p w:rsidR="001161DF" w:rsidRDefault="001161DF" w:rsidP="001161DF">
      <w:pPr>
        <w:ind w:left="-709" w:firstLine="709"/>
        <w:jc w:val="both"/>
        <w:rPr>
          <w:sz w:val="26"/>
          <w:szCs w:val="26"/>
        </w:rPr>
      </w:pPr>
    </w:p>
    <w:tbl>
      <w:tblPr>
        <w:tblW w:w="0" w:type="auto"/>
        <w:tblLook w:val="04A0" w:firstRow="1" w:lastRow="0" w:firstColumn="1" w:lastColumn="0" w:noHBand="0" w:noVBand="1"/>
      </w:tblPr>
      <w:tblGrid>
        <w:gridCol w:w="4872"/>
        <w:gridCol w:w="4767"/>
      </w:tblGrid>
      <w:tr w:rsidR="001161DF" w:rsidRPr="004971A2" w:rsidTr="003D758C">
        <w:tc>
          <w:tcPr>
            <w:tcW w:w="4872" w:type="dxa"/>
          </w:tcPr>
          <w:p w:rsidR="001161DF" w:rsidRPr="004971A2" w:rsidRDefault="001161DF" w:rsidP="003D758C">
            <w:pPr>
              <w:ind w:left="-709" w:firstLine="709"/>
              <w:jc w:val="both"/>
              <w:rPr>
                <w:sz w:val="26"/>
                <w:szCs w:val="26"/>
              </w:rPr>
            </w:pPr>
          </w:p>
        </w:tc>
        <w:tc>
          <w:tcPr>
            <w:tcW w:w="4767" w:type="dxa"/>
          </w:tcPr>
          <w:p w:rsidR="001161DF" w:rsidRPr="004971A2" w:rsidRDefault="001161DF" w:rsidP="003D758C">
            <w:pPr>
              <w:ind w:left="-709" w:firstLine="709"/>
              <w:jc w:val="both"/>
              <w:rPr>
                <w:sz w:val="26"/>
                <w:szCs w:val="26"/>
              </w:rPr>
            </w:pPr>
          </w:p>
        </w:tc>
      </w:tr>
      <w:tr w:rsidR="001161DF" w:rsidRPr="004971A2" w:rsidTr="003D758C">
        <w:tc>
          <w:tcPr>
            <w:tcW w:w="4872" w:type="dxa"/>
          </w:tcPr>
          <w:p w:rsidR="001161DF" w:rsidRPr="004971A2" w:rsidRDefault="001161DF" w:rsidP="003D758C">
            <w:pPr>
              <w:ind w:left="-709" w:firstLine="709"/>
              <w:jc w:val="both"/>
              <w:rPr>
                <w:sz w:val="26"/>
                <w:szCs w:val="26"/>
              </w:rPr>
            </w:pPr>
          </w:p>
        </w:tc>
        <w:tc>
          <w:tcPr>
            <w:tcW w:w="4767" w:type="dxa"/>
          </w:tcPr>
          <w:p w:rsidR="001161DF" w:rsidRPr="004971A2" w:rsidRDefault="001161DF" w:rsidP="003D758C">
            <w:pPr>
              <w:ind w:left="-709" w:firstLine="709"/>
              <w:jc w:val="both"/>
              <w:rPr>
                <w:sz w:val="26"/>
                <w:szCs w:val="26"/>
              </w:rPr>
            </w:pPr>
          </w:p>
        </w:tc>
      </w:tr>
      <w:tr w:rsidR="001161DF" w:rsidRPr="004971A2" w:rsidTr="003D758C">
        <w:tc>
          <w:tcPr>
            <w:tcW w:w="4872" w:type="dxa"/>
          </w:tcPr>
          <w:p w:rsidR="001161DF" w:rsidRDefault="001161DF" w:rsidP="003D758C">
            <w:pPr>
              <w:ind w:left="-709"/>
              <w:jc w:val="both"/>
              <w:rPr>
                <w:sz w:val="26"/>
                <w:szCs w:val="26"/>
              </w:rPr>
            </w:pPr>
            <w:r w:rsidRPr="00801CDA">
              <w:rPr>
                <w:b/>
                <w:sz w:val="26"/>
                <w:szCs w:val="26"/>
              </w:rPr>
              <w:t>М.П.</w:t>
            </w:r>
          </w:p>
          <w:p w:rsidR="001161DF" w:rsidRDefault="001161DF" w:rsidP="003D758C">
            <w:pPr>
              <w:ind w:left="-709" w:firstLine="709"/>
              <w:rPr>
                <w:b/>
                <w:sz w:val="26"/>
                <w:szCs w:val="26"/>
              </w:rPr>
            </w:pPr>
            <w:r w:rsidRPr="00801CDA">
              <w:rPr>
                <w:b/>
                <w:sz w:val="26"/>
                <w:szCs w:val="26"/>
              </w:rPr>
              <w:t xml:space="preserve">                  ЗАКАЗЧИК:  </w:t>
            </w:r>
          </w:p>
          <w:p w:rsidR="001161DF" w:rsidRPr="00801CDA" w:rsidRDefault="001161DF" w:rsidP="003D758C">
            <w:pPr>
              <w:ind w:left="-709" w:firstLine="709"/>
              <w:rPr>
                <w:b/>
                <w:sz w:val="26"/>
                <w:szCs w:val="26"/>
              </w:rPr>
            </w:pPr>
            <w:r w:rsidRPr="00801CDA">
              <w:rPr>
                <w:b/>
                <w:sz w:val="26"/>
                <w:szCs w:val="26"/>
              </w:rPr>
              <w:t xml:space="preserve">          </w:t>
            </w:r>
          </w:p>
          <w:p w:rsidR="001161DF" w:rsidRDefault="001161DF" w:rsidP="003D758C">
            <w:pPr>
              <w:rPr>
                <w:b/>
                <w:sz w:val="26"/>
                <w:szCs w:val="26"/>
              </w:rPr>
            </w:pPr>
            <w:r>
              <w:rPr>
                <w:b/>
                <w:sz w:val="26"/>
                <w:szCs w:val="26"/>
              </w:rPr>
              <w:t>Ге</w:t>
            </w:r>
            <w:r w:rsidRPr="00801CDA">
              <w:rPr>
                <w:b/>
                <w:sz w:val="26"/>
                <w:szCs w:val="26"/>
              </w:rPr>
              <w:t>неральн</w:t>
            </w:r>
            <w:r>
              <w:rPr>
                <w:b/>
                <w:sz w:val="26"/>
                <w:szCs w:val="26"/>
              </w:rPr>
              <w:t xml:space="preserve">ый </w:t>
            </w:r>
            <w:r w:rsidRPr="00801CDA">
              <w:rPr>
                <w:b/>
                <w:sz w:val="26"/>
                <w:szCs w:val="26"/>
              </w:rPr>
              <w:t>директор</w:t>
            </w:r>
          </w:p>
          <w:p w:rsidR="001161DF" w:rsidRDefault="001161DF" w:rsidP="003D758C">
            <w:pPr>
              <w:rPr>
                <w:b/>
                <w:sz w:val="26"/>
                <w:szCs w:val="26"/>
              </w:rPr>
            </w:pPr>
            <w:r>
              <w:rPr>
                <w:b/>
                <w:sz w:val="26"/>
                <w:szCs w:val="26"/>
              </w:rPr>
              <w:t>ПАО «Башинформсвязь»</w:t>
            </w:r>
          </w:p>
          <w:p w:rsidR="001161DF" w:rsidRPr="00801CDA" w:rsidRDefault="001161DF" w:rsidP="003D758C">
            <w:pPr>
              <w:rPr>
                <w:b/>
                <w:sz w:val="26"/>
                <w:szCs w:val="26"/>
              </w:rPr>
            </w:pPr>
          </w:p>
          <w:p w:rsidR="001161DF" w:rsidRDefault="001161DF" w:rsidP="003D758C">
            <w:pPr>
              <w:ind w:left="-709" w:firstLine="709"/>
              <w:rPr>
                <w:b/>
                <w:sz w:val="26"/>
                <w:szCs w:val="26"/>
              </w:rPr>
            </w:pPr>
            <w:r w:rsidRPr="00801CDA">
              <w:rPr>
                <w:b/>
                <w:sz w:val="26"/>
                <w:szCs w:val="26"/>
              </w:rPr>
              <w:t>____________/</w:t>
            </w:r>
            <w:r>
              <w:rPr>
                <w:b/>
                <w:sz w:val="26"/>
                <w:szCs w:val="26"/>
              </w:rPr>
              <w:t>Долгоаршинных</w:t>
            </w:r>
            <w:r w:rsidRPr="00801CDA">
              <w:rPr>
                <w:b/>
                <w:sz w:val="26"/>
                <w:szCs w:val="26"/>
              </w:rPr>
              <w:t xml:space="preserve"> </w:t>
            </w:r>
            <w:r>
              <w:rPr>
                <w:b/>
                <w:sz w:val="26"/>
                <w:szCs w:val="26"/>
              </w:rPr>
              <w:t>М.</w:t>
            </w:r>
            <w:r w:rsidRPr="00801CDA">
              <w:rPr>
                <w:b/>
                <w:sz w:val="26"/>
                <w:szCs w:val="26"/>
              </w:rPr>
              <w:t xml:space="preserve"> </w:t>
            </w:r>
            <w:r>
              <w:rPr>
                <w:b/>
                <w:sz w:val="26"/>
                <w:szCs w:val="26"/>
              </w:rPr>
              <w:t>Г</w:t>
            </w:r>
            <w:r w:rsidRPr="00801CDA">
              <w:rPr>
                <w:b/>
                <w:sz w:val="26"/>
                <w:szCs w:val="26"/>
              </w:rPr>
              <w:t>.</w:t>
            </w:r>
            <w:r>
              <w:rPr>
                <w:b/>
                <w:sz w:val="26"/>
                <w:szCs w:val="26"/>
              </w:rPr>
              <w:t>/</w:t>
            </w: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w:t>
            </w:r>
          </w:p>
          <w:p w:rsidR="001161DF" w:rsidRPr="00801CDA" w:rsidRDefault="001161DF" w:rsidP="003D758C">
            <w:pPr>
              <w:ind w:left="-709" w:firstLine="709"/>
              <w:rPr>
                <w:b/>
                <w:sz w:val="26"/>
                <w:szCs w:val="26"/>
              </w:rPr>
            </w:pPr>
            <w:r w:rsidRPr="00801CDA">
              <w:rPr>
                <w:b/>
                <w:sz w:val="26"/>
                <w:szCs w:val="26"/>
              </w:rPr>
              <w:t xml:space="preserve">                       М.П.</w:t>
            </w:r>
          </w:p>
          <w:p w:rsidR="001161DF" w:rsidRPr="0021534C" w:rsidRDefault="001161DF" w:rsidP="003D758C">
            <w:pPr>
              <w:ind w:firstLine="709"/>
              <w:rPr>
                <w:sz w:val="26"/>
                <w:szCs w:val="26"/>
              </w:rPr>
            </w:pPr>
          </w:p>
        </w:tc>
        <w:tc>
          <w:tcPr>
            <w:tcW w:w="4767" w:type="dxa"/>
          </w:tcPr>
          <w:p w:rsidR="001161DF" w:rsidRDefault="001161DF" w:rsidP="003D758C">
            <w:pPr>
              <w:ind w:left="-709" w:firstLine="709"/>
              <w:rPr>
                <w:b/>
                <w:sz w:val="26"/>
                <w:szCs w:val="26"/>
              </w:rPr>
            </w:pPr>
            <w:r>
              <w:rPr>
                <w:b/>
                <w:sz w:val="26"/>
                <w:szCs w:val="26"/>
              </w:rPr>
              <w:t xml:space="preserve">                     </w:t>
            </w:r>
          </w:p>
          <w:p w:rsidR="001161DF" w:rsidRPr="00801CDA" w:rsidRDefault="001161DF" w:rsidP="003D758C">
            <w:pPr>
              <w:ind w:left="-709" w:firstLine="709"/>
              <w:rPr>
                <w:b/>
                <w:sz w:val="26"/>
                <w:szCs w:val="26"/>
              </w:rPr>
            </w:pPr>
            <w:r>
              <w:rPr>
                <w:b/>
                <w:sz w:val="26"/>
                <w:szCs w:val="26"/>
              </w:rPr>
              <w:t xml:space="preserve">                          ИСПОЛНИТЕЛЬ:</w:t>
            </w:r>
          </w:p>
          <w:p w:rsidR="001161DF" w:rsidRDefault="001161DF" w:rsidP="003D758C">
            <w:pPr>
              <w:ind w:left="-709" w:firstLine="709"/>
              <w:rPr>
                <w:b/>
                <w:sz w:val="26"/>
                <w:szCs w:val="26"/>
              </w:rPr>
            </w:pPr>
            <w:r w:rsidRPr="00801CDA">
              <w:rPr>
                <w:b/>
                <w:sz w:val="26"/>
                <w:szCs w:val="26"/>
              </w:rPr>
              <w:t xml:space="preserve">                     </w:t>
            </w:r>
          </w:p>
          <w:p w:rsidR="001161DF" w:rsidRDefault="001161DF" w:rsidP="003D758C">
            <w:pPr>
              <w:ind w:left="-709" w:firstLine="709"/>
              <w:rPr>
                <w:b/>
                <w:sz w:val="26"/>
                <w:szCs w:val="26"/>
              </w:rPr>
            </w:pPr>
          </w:p>
          <w:p w:rsidR="001161DF" w:rsidRPr="00801CDA" w:rsidRDefault="001161DF" w:rsidP="003D758C">
            <w:pPr>
              <w:ind w:left="-709" w:firstLine="709"/>
              <w:rPr>
                <w:b/>
                <w:sz w:val="26"/>
                <w:szCs w:val="26"/>
              </w:rPr>
            </w:pPr>
          </w:p>
          <w:p w:rsidR="001161DF" w:rsidRDefault="001161DF" w:rsidP="003D758C">
            <w:pPr>
              <w:ind w:left="-709" w:firstLine="709"/>
              <w:contextualSpacing/>
              <w:jc w:val="both"/>
              <w:rPr>
                <w:b/>
                <w:sz w:val="26"/>
                <w:szCs w:val="26"/>
              </w:rPr>
            </w:pPr>
            <w:r w:rsidRPr="00801CDA">
              <w:rPr>
                <w:b/>
                <w:sz w:val="26"/>
                <w:szCs w:val="26"/>
              </w:rPr>
              <w:t xml:space="preserve">            </w:t>
            </w:r>
          </w:p>
          <w:p w:rsidR="001161DF" w:rsidRDefault="001161DF" w:rsidP="003D758C">
            <w:pPr>
              <w:ind w:left="-709" w:firstLine="709"/>
              <w:contextualSpacing/>
              <w:jc w:val="both"/>
              <w:rPr>
                <w:b/>
                <w:sz w:val="26"/>
                <w:szCs w:val="26"/>
              </w:rPr>
            </w:pPr>
            <w:r>
              <w:rPr>
                <w:b/>
                <w:sz w:val="26"/>
                <w:szCs w:val="26"/>
              </w:rPr>
              <w:t xml:space="preserve">               </w:t>
            </w:r>
            <w:r w:rsidRPr="00801CDA">
              <w:rPr>
                <w:b/>
                <w:sz w:val="26"/>
                <w:szCs w:val="26"/>
              </w:rPr>
              <w:t xml:space="preserve">  </w:t>
            </w:r>
            <w:r>
              <w:rPr>
                <w:b/>
                <w:sz w:val="26"/>
                <w:szCs w:val="26"/>
              </w:rPr>
              <w:t xml:space="preserve">   </w:t>
            </w:r>
            <w:r w:rsidRPr="00801CDA">
              <w:rPr>
                <w:b/>
                <w:sz w:val="26"/>
                <w:szCs w:val="26"/>
              </w:rPr>
              <w:t>__</w:t>
            </w:r>
            <w:r>
              <w:rPr>
                <w:b/>
                <w:sz w:val="26"/>
                <w:szCs w:val="26"/>
              </w:rPr>
              <w:t>_________</w:t>
            </w:r>
            <w:r w:rsidRPr="00801CDA">
              <w:rPr>
                <w:b/>
                <w:sz w:val="26"/>
                <w:szCs w:val="26"/>
              </w:rPr>
              <w:t>_/</w:t>
            </w:r>
            <w:r>
              <w:rPr>
                <w:b/>
                <w:sz w:val="26"/>
                <w:szCs w:val="26"/>
              </w:rPr>
              <w:t xml:space="preserve">                   / </w:t>
            </w:r>
          </w:p>
          <w:p w:rsidR="001161DF" w:rsidRDefault="001161DF" w:rsidP="003D758C">
            <w:pPr>
              <w:ind w:left="-709" w:firstLine="709"/>
              <w:contextualSpacing/>
              <w:jc w:val="both"/>
              <w:rPr>
                <w:b/>
                <w:sz w:val="26"/>
                <w:szCs w:val="26"/>
              </w:rPr>
            </w:pPr>
          </w:p>
          <w:p w:rsidR="001161DF" w:rsidRPr="004971A2" w:rsidRDefault="001161DF" w:rsidP="003D758C">
            <w:pPr>
              <w:ind w:left="-709" w:firstLine="709"/>
              <w:jc w:val="both"/>
              <w:rPr>
                <w:sz w:val="26"/>
                <w:szCs w:val="26"/>
              </w:rPr>
            </w:pPr>
            <w:r>
              <w:rPr>
                <w:b/>
                <w:sz w:val="26"/>
                <w:szCs w:val="26"/>
              </w:rPr>
              <w:t xml:space="preserve">                               </w:t>
            </w:r>
            <w:r w:rsidRPr="00801CDA">
              <w:rPr>
                <w:b/>
                <w:sz w:val="26"/>
                <w:szCs w:val="26"/>
              </w:rPr>
              <w:t>М.П.</w:t>
            </w:r>
          </w:p>
        </w:tc>
      </w:tr>
    </w:tbl>
    <w:p w:rsidR="001161DF" w:rsidRDefault="001161DF" w:rsidP="001161DF">
      <w:pPr>
        <w:ind w:left="-709" w:firstLine="709"/>
        <w:jc w:val="both"/>
        <w:rPr>
          <w:color w:val="000000"/>
          <w:sz w:val="26"/>
          <w:szCs w:val="26"/>
        </w:rPr>
        <w:sectPr w:rsidR="001161DF" w:rsidSect="003D758C">
          <w:headerReference w:type="default" r:id="rId34"/>
          <w:pgSz w:w="11907" w:h="16839" w:code="9"/>
          <w:pgMar w:top="1134" w:right="567" w:bottom="851" w:left="1701" w:header="720" w:footer="720" w:gutter="0"/>
          <w:cols w:space="708"/>
          <w:noEndnote/>
          <w:docGrid w:linePitch="326"/>
        </w:sectPr>
      </w:pPr>
    </w:p>
    <w:p w:rsidR="001161DF" w:rsidRPr="00BA261D" w:rsidRDefault="001161DF" w:rsidP="001161DF">
      <w:pPr>
        <w:ind w:left="-709" w:firstLine="709"/>
        <w:contextualSpacing/>
        <w:jc w:val="right"/>
        <w:rPr>
          <w:b/>
        </w:rPr>
      </w:pPr>
      <w:r w:rsidRPr="00BA261D">
        <w:rPr>
          <w:b/>
        </w:rPr>
        <w:t>Приложение № 6</w:t>
      </w:r>
    </w:p>
    <w:p w:rsidR="001161DF" w:rsidRPr="00BA261D" w:rsidRDefault="001161DF" w:rsidP="001161DF">
      <w:pPr>
        <w:ind w:left="-709" w:firstLine="709"/>
        <w:jc w:val="right"/>
        <w:rPr>
          <w:b/>
        </w:rPr>
      </w:pPr>
      <w:r w:rsidRPr="00BA261D">
        <w:rPr>
          <w:b/>
        </w:rPr>
        <w:t>к Договору № _____________________</w:t>
      </w:r>
    </w:p>
    <w:p w:rsidR="001161DF" w:rsidRPr="00BA261D" w:rsidRDefault="001161DF" w:rsidP="001161DF">
      <w:pPr>
        <w:ind w:left="-709" w:firstLine="709"/>
        <w:jc w:val="right"/>
        <w:rPr>
          <w:color w:val="000000"/>
        </w:rPr>
      </w:pPr>
      <w:r w:rsidRPr="00BA261D">
        <w:rPr>
          <w:b/>
        </w:rPr>
        <w:t xml:space="preserve">на техническое обслуживание лифтов </w:t>
      </w:r>
      <w:r w:rsidRPr="00BA261D">
        <w:rPr>
          <w:b/>
        </w:rPr>
        <w:br/>
      </w: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Pr="00917C25" w:rsidRDefault="001161DF" w:rsidP="001161DF">
      <w:pPr>
        <w:ind w:left="-709" w:firstLine="709"/>
        <w:jc w:val="center"/>
        <w:rPr>
          <w:b/>
          <w:color w:val="000000"/>
          <w:sz w:val="26"/>
          <w:szCs w:val="26"/>
        </w:rPr>
      </w:pPr>
      <w:r w:rsidRPr="00FF5FA7">
        <w:rPr>
          <w:b/>
          <w:color w:val="000000"/>
          <w:sz w:val="26"/>
          <w:szCs w:val="26"/>
        </w:rPr>
        <w:t>Заявка на проведение ремонтных, аварийных работ Оборудования</w:t>
      </w:r>
      <w:r>
        <w:rPr>
          <w:b/>
          <w:color w:val="000000"/>
          <w:sz w:val="26"/>
          <w:szCs w:val="26"/>
        </w:rPr>
        <w:t>.</w:t>
      </w: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tbl>
      <w:tblPr>
        <w:tblStyle w:val="42"/>
        <w:tblW w:w="0" w:type="auto"/>
        <w:tblLook w:val="04A0" w:firstRow="1" w:lastRow="0" w:firstColumn="1" w:lastColumn="0" w:noHBand="0" w:noVBand="1"/>
      </w:tblPr>
      <w:tblGrid>
        <w:gridCol w:w="6799"/>
        <w:gridCol w:w="6946"/>
      </w:tblGrid>
      <w:tr w:rsidR="001161DF" w:rsidRPr="004971A2" w:rsidTr="003D75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Default="001161DF" w:rsidP="003D758C">
            <w:pPr>
              <w:ind w:left="-709" w:firstLine="709"/>
              <w:jc w:val="both"/>
              <w:rPr>
                <w:sz w:val="26"/>
                <w:szCs w:val="26"/>
              </w:rPr>
            </w:pPr>
          </w:p>
          <w:p w:rsidR="001161DF" w:rsidRPr="004971A2" w:rsidRDefault="001161DF" w:rsidP="003D758C">
            <w:pPr>
              <w:ind w:left="-709" w:firstLine="709"/>
              <w:jc w:val="both"/>
              <w:rPr>
                <w:sz w:val="26"/>
                <w:szCs w:val="26"/>
              </w:rPr>
            </w:pPr>
          </w:p>
        </w:tc>
        <w:tc>
          <w:tcPr>
            <w:tcW w:w="6946" w:type="dxa"/>
          </w:tcPr>
          <w:p w:rsidR="001161DF" w:rsidRPr="004971A2" w:rsidRDefault="001161DF" w:rsidP="003D758C">
            <w:pPr>
              <w:ind w:left="-709" w:firstLine="709"/>
              <w:jc w:val="both"/>
              <w:cnfStyle w:val="100000000000" w:firstRow="1" w:lastRow="0" w:firstColumn="0" w:lastColumn="0" w:oddVBand="0" w:evenVBand="0" w:oddHBand="0" w:evenHBand="0" w:firstRowFirstColumn="0" w:firstRowLastColumn="0" w:lastRowFirstColumn="0" w:lastRowLastColumn="0"/>
              <w:rPr>
                <w:sz w:val="26"/>
                <w:szCs w:val="26"/>
              </w:rPr>
            </w:pPr>
          </w:p>
        </w:tc>
      </w:tr>
      <w:tr w:rsidR="001161DF" w:rsidRPr="004971A2" w:rsidTr="003D75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rsidR="001161DF" w:rsidRPr="003D758C" w:rsidRDefault="001161DF" w:rsidP="003D758C">
            <w:pPr>
              <w:ind w:left="-709" w:firstLine="709"/>
              <w:jc w:val="both"/>
              <w:rPr>
                <w:sz w:val="26"/>
                <w:szCs w:val="26"/>
              </w:rPr>
            </w:pPr>
            <w:r>
              <w:rPr>
                <w:b w:val="0"/>
                <w:sz w:val="26"/>
                <w:szCs w:val="26"/>
              </w:rPr>
              <w:t xml:space="preserve">                             </w:t>
            </w:r>
            <w:r w:rsidRPr="003D758C">
              <w:rPr>
                <w:sz w:val="26"/>
                <w:szCs w:val="26"/>
              </w:rPr>
              <w:t xml:space="preserve">ЗАКАЗЧИК: </w:t>
            </w:r>
          </w:p>
          <w:p w:rsidR="001161DF" w:rsidRPr="00801CDA" w:rsidRDefault="001161DF" w:rsidP="003D758C">
            <w:pPr>
              <w:ind w:left="-709"/>
              <w:jc w:val="both"/>
              <w:rPr>
                <w:b w:val="0"/>
                <w:sz w:val="26"/>
                <w:szCs w:val="26"/>
              </w:rPr>
            </w:pPr>
            <w:r>
              <w:rPr>
                <w:b w:val="0"/>
                <w:sz w:val="26"/>
                <w:szCs w:val="26"/>
              </w:rPr>
              <w:t xml:space="preserve">         </w:t>
            </w:r>
            <w:r w:rsidRPr="00801CDA">
              <w:rPr>
                <w:b w:val="0"/>
                <w:sz w:val="26"/>
                <w:szCs w:val="26"/>
              </w:rPr>
              <w:t xml:space="preserve">                   </w:t>
            </w:r>
          </w:p>
          <w:p w:rsidR="001161DF" w:rsidRPr="003D758C" w:rsidRDefault="001161DF" w:rsidP="003D758C">
            <w:pPr>
              <w:rPr>
                <w:sz w:val="26"/>
                <w:szCs w:val="26"/>
              </w:rPr>
            </w:pPr>
            <w:r w:rsidRPr="003D758C">
              <w:rPr>
                <w:sz w:val="26"/>
                <w:szCs w:val="26"/>
              </w:rPr>
              <w:t>Генеральный директор</w:t>
            </w:r>
            <w:r w:rsidR="003D758C" w:rsidRPr="003D758C">
              <w:rPr>
                <w:sz w:val="26"/>
                <w:szCs w:val="26"/>
              </w:rPr>
              <w:t xml:space="preserve"> </w:t>
            </w:r>
            <w:r w:rsidRPr="003D758C">
              <w:rPr>
                <w:sz w:val="26"/>
                <w:szCs w:val="26"/>
              </w:rPr>
              <w:t>ПАО «Башинформсвязь»</w:t>
            </w:r>
          </w:p>
          <w:p w:rsidR="001161DF" w:rsidRPr="00801CDA" w:rsidRDefault="001161DF" w:rsidP="003D758C">
            <w:pPr>
              <w:rPr>
                <w:b w:val="0"/>
                <w:sz w:val="26"/>
                <w:szCs w:val="26"/>
              </w:rPr>
            </w:pPr>
          </w:p>
          <w:p w:rsidR="001161DF" w:rsidRDefault="001161DF" w:rsidP="003D758C">
            <w:pPr>
              <w:ind w:left="-709" w:firstLine="709"/>
              <w:rPr>
                <w:b w:val="0"/>
                <w:sz w:val="26"/>
                <w:szCs w:val="26"/>
              </w:rPr>
            </w:pPr>
            <w:r w:rsidRPr="00801CDA">
              <w:rPr>
                <w:b w:val="0"/>
                <w:sz w:val="26"/>
                <w:szCs w:val="26"/>
              </w:rPr>
              <w:t>_________</w:t>
            </w:r>
            <w:r w:rsidR="003D758C">
              <w:rPr>
                <w:b w:val="0"/>
                <w:sz w:val="26"/>
                <w:szCs w:val="26"/>
              </w:rPr>
              <w:t>___________</w:t>
            </w:r>
            <w:r w:rsidRPr="00801CDA">
              <w:rPr>
                <w:b w:val="0"/>
                <w:sz w:val="26"/>
                <w:szCs w:val="26"/>
              </w:rPr>
              <w:t>___/</w:t>
            </w:r>
            <w:r w:rsidRPr="003D758C">
              <w:rPr>
                <w:sz w:val="26"/>
                <w:szCs w:val="26"/>
              </w:rPr>
              <w:t>Долгоаршинных М. Г</w:t>
            </w:r>
            <w:r w:rsidRPr="00801CDA">
              <w:rPr>
                <w:b w:val="0"/>
                <w:sz w:val="26"/>
                <w:szCs w:val="26"/>
              </w:rPr>
              <w:t>.</w:t>
            </w:r>
            <w:r>
              <w:rPr>
                <w:b w:val="0"/>
                <w:sz w:val="26"/>
                <w:szCs w:val="26"/>
              </w:rPr>
              <w:t>/</w:t>
            </w:r>
            <w:r w:rsidRPr="00801CDA">
              <w:rPr>
                <w:b w:val="0"/>
                <w:sz w:val="26"/>
                <w:szCs w:val="26"/>
              </w:rPr>
              <w:t xml:space="preserve"> </w:t>
            </w:r>
          </w:p>
          <w:p w:rsidR="001161DF" w:rsidRPr="00801CDA" w:rsidRDefault="001161DF" w:rsidP="003D758C">
            <w:pPr>
              <w:ind w:left="-709" w:firstLine="709"/>
              <w:rPr>
                <w:b w:val="0"/>
                <w:sz w:val="26"/>
                <w:szCs w:val="26"/>
              </w:rPr>
            </w:pPr>
            <w:r w:rsidRPr="00801CDA">
              <w:rPr>
                <w:b w:val="0"/>
                <w:sz w:val="26"/>
                <w:szCs w:val="26"/>
              </w:rPr>
              <w:t xml:space="preserve"> </w:t>
            </w:r>
          </w:p>
          <w:p w:rsidR="001161DF" w:rsidRPr="00801CDA" w:rsidRDefault="001161DF" w:rsidP="003D758C">
            <w:pPr>
              <w:ind w:left="-709" w:firstLine="709"/>
              <w:rPr>
                <w:b w:val="0"/>
                <w:sz w:val="26"/>
                <w:szCs w:val="26"/>
              </w:rPr>
            </w:pPr>
            <w:r w:rsidRPr="00801CDA">
              <w:rPr>
                <w:b w:val="0"/>
                <w:sz w:val="26"/>
                <w:szCs w:val="26"/>
              </w:rPr>
              <w:t xml:space="preserve">                       М.П.</w:t>
            </w:r>
          </w:p>
          <w:p w:rsidR="001161DF" w:rsidRPr="0021534C" w:rsidRDefault="001161DF" w:rsidP="003D758C">
            <w:pPr>
              <w:ind w:firstLine="709"/>
              <w:rPr>
                <w:sz w:val="26"/>
                <w:szCs w:val="26"/>
              </w:rPr>
            </w:pPr>
          </w:p>
        </w:tc>
        <w:tc>
          <w:tcPr>
            <w:tcW w:w="6946" w:type="dxa"/>
          </w:tcPr>
          <w:p w:rsidR="001161DF" w:rsidRPr="00801CDA" w:rsidRDefault="001161DF" w:rsidP="003D758C">
            <w:pPr>
              <w:ind w:left="-709" w:firstLine="709"/>
              <w:cnfStyle w:val="000000100000" w:firstRow="0" w:lastRow="0" w:firstColumn="0" w:lastColumn="0" w:oddVBand="0" w:evenVBand="0" w:oddHBand="1" w:evenHBand="0" w:firstRowFirstColumn="0" w:firstRowLastColumn="0" w:lastRowFirstColumn="0" w:lastRowLastColumn="0"/>
              <w:rPr>
                <w:b/>
                <w:sz w:val="26"/>
                <w:szCs w:val="26"/>
              </w:rPr>
            </w:pPr>
            <w:r>
              <w:rPr>
                <w:b/>
                <w:sz w:val="26"/>
                <w:szCs w:val="26"/>
              </w:rPr>
              <w:t xml:space="preserve">                        ИСПОЛНИТЕЛЬ:</w:t>
            </w:r>
          </w:p>
          <w:p w:rsidR="001161DF" w:rsidRDefault="001161DF" w:rsidP="003D758C">
            <w:pPr>
              <w:ind w:left="-709" w:firstLine="709"/>
              <w:cnfStyle w:val="000000100000" w:firstRow="0" w:lastRow="0" w:firstColumn="0" w:lastColumn="0" w:oddVBand="0" w:evenVBand="0" w:oddHBand="1" w:evenHBand="0" w:firstRowFirstColumn="0" w:firstRowLastColumn="0" w:lastRowFirstColumn="0" w:lastRowLastColumn="0"/>
              <w:rPr>
                <w:b/>
                <w:sz w:val="26"/>
                <w:szCs w:val="26"/>
              </w:rPr>
            </w:pPr>
            <w:r w:rsidRPr="00801CDA">
              <w:rPr>
                <w:b/>
                <w:sz w:val="26"/>
                <w:szCs w:val="26"/>
              </w:rPr>
              <w:t xml:space="preserve">                     </w:t>
            </w:r>
          </w:p>
          <w:p w:rsidR="001161DF" w:rsidRDefault="001161DF" w:rsidP="003D758C">
            <w:pPr>
              <w:ind w:left="-709" w:firstLine="709"/>
              <w:cnfStyle w:val="000000100000" w:firstRow="0" w:lastRow="0" w:firstColumn="0" w:lastColumn="0" w:oddVBand="0" w:evenVBand="0" w:oddHBand="1" w:evenHBand="0" w:firstRowFirstColumn="0" w:firstRowLastColumn="0" w:lastRowFirstColumn="0" w:lastRowLastColumn="0"/>
              <w:rPr>
                <w:b/>
                <w:sz w:val="26"/>
                <w:szCs w:val="26"/>
              </w:rPr>
            </w:pPr>
          </w:p>
          <w:p w:rsidR="001161DF" w:rsidRPr="00801CDA" w:rsidRDefault="001161DF" w:rsidP="003D758C">
            <w:pPr>
              <w:ind w:left="-709" w:firstLine="709"/>
              <w:cnfStyle w:val="000000100000" w:firstRow="0" w:lastRow="0" w:firstColumn="0" w:lastColumn="0" w:oddVBand="0" w:evenVBand="0" w:oddHBand="1" w:evenHBand="0" w:firstRowFirstColumn="0" w:firstRowLastColumn="0" w:lastRowFirstColumn="0" w:lastRowLastColumn="0"/>
              <w:rPr>
                <w:b/>
                <w:sz w:val="26"/>
                <w:szCs w:val="26"/>
              </w:rPr>
            </w:pPr>
          </w:p>
          <w:p w:rsidR="001161DF" w:rsidRDefault="003D758C" w:rsidP="003D758C">
            <w:pPr>
              <w:ind w:left="-709" w:firstLine="709"/>
              <w:contextualSpacing/>
              <w:jc w:val="both"/>
              <w:cnfStyle w:val="000000100000" w:firstRow="0" w:lastRow="0" w:firstColumn="0" w:lastColumn="0" w:oddVBand="0" w:evenVBand="0" w:oddHBand="1" w:evenHBand="0" w:firstRowFirstColumn="0" w:firstRowLastColumn="0" w:lastRowFirstColumn="0" w:lastRowLastColumn="0"/>
              <w:rPr>
                <w:b/>
                <w:sz w:val="26"/>
                <w:szCs w:val="26"/>
              </w:rPr>
            </w:pPr>
            <w:r>
              <w:rPr>
                <w:b/>
                <w:sz w:val="26"/>
                <w:szCs w:val="26"/>
              </w:rPr>
              <w:t xml:space="preserve">     </w:t>
            </w:r>
            <w:r w:rsidR="001161DF" w:rsidRPr="00801CDA">
              <w:rPr>
                <w:b/>
                <w:sz w:val="26"/>
                <w:szCs w:val="26"/>
              </w:rPr>
              <w:t>__</w:t>
            </w:r>
            <w:r>
              <w:rPr>
                <w:b/>
                <w:sz w:val="26"/>
                <w:szCs w:val="26"/>
              </w:rPr>
              <w:t>______</w:t>
            </w:r>
            <w:r w:rsidR="001161DF">
              <w:rPr>
                <w:b/>
                <w:sz w:val="26"/>
                <w:szCs w:val="26"/>
              </w:rPr>
              <w:t>____</w:t>
            </w:r>
            <w:r>
              <w:rPr>
                <w:b/>
                <w:sz w:val="26"/>
                <w:szCs w:val="26"/>
              </w:rPr>
              <w:t>______</w:t>
            </w:r>
            <w:r w:rsidR="001161DF">
              <w:rPr>
                <w:b/>
                <w:sz w:val="26"/>
                <w:szCs w:val="26"/>
              </w:rPr>
              <w:t>_____</w:t>
            </w:r>
            <w:r w:rsidR="001161DF" w:rsidRPr="00801CDA">
              <w:rPr>
                <w:b/>
                <w:sz w:val="26"/>
                <w:szCs w:val="26"/>
              </w:rPr>
              <w:t>_/</w:t>
            </w:r>
            <w:r w:rsidR="001161DF">
              <w:rPr>
                <w:b/>
                <w:sz w:val="26"/>
                <w:szCs w:val="26"/>
              </w:rPr>
              <w:t xml:space="preserve">                  </w:t>
            </w:r>
            <w:r>
              <w:rPr>
                <w:b/>
                <w:sz w:val="26"/>
                <w:szCs w:val="26"/>
              </w:rPr>
              <w:t xml:space="preserve">                         </w:t>
            </w:r>
            <w:r w:rsidR="001161DF">
              <w:rPr>
                <w:b/>
                <w:sz w:val="26"/>
                <w:szCs w:val="26"/>
              </w:rPr>
              <w:t xml:space="preserve"> / </w:t>
            </w:r>
          </w:p>
          <w:p w:rsidR="001161DF" w:rsidRDefault="001161DF" w:rsidP="003D758C">
            <w:pPr>
              <w:ind w:left="-709" w:firstLine="709"/>
              <w:contextualSpacing/>
              <w:jc w:val="both"/>
              <w:cnfStyle w:val="000000100000" w:firstRow="0" w:lastRow="0" w:firstColumn="0" w:lastColumn="0" w:oddVBand="0" w:evenVBand="0" w:oddHBand="1" w:evenHBand="0" w:firstRowFirstColumn="0" w:firstRowLastColumn="0" w:lastRowFirstColumn="0" w:lastRowLastColumn="0"/>
              <w:rPr>
                <w:b/>
                <w:sz w:val="26"/>
                <w:szCs w:val="26"/>
              </w:rPr>
            </w:pPr>
          </w:p>
          <w:p w:rsidR="001161DF" w:rsidRPr="004971A2" w:rsidRDefault="003D758C" w:rsidP="003D758C">
            <w:pPr>
              <w:ind w:left="-709" w:firstLine="709"/>
              <w:cnfStyle w:val="000000100000" w:firstRow="0" w:lastRow="0" w:firstColumn="0" w:lastColumn="0" w:oddVBand="0" w:evenVBand="0" w:oddHBand="1" w:evenHBand="0" w:firstRowFirstColumn="0" w:firstRowLastColumn="0" w:lastRowFirstColumn="0" w:lastRowLastColumn="0"/>
              <w:rPr>
                <w:sz w:val="26"/>
                <w:szCs w:val="26"/>
              </w:rPr>
            </w:pPr>
            <w:r>
              <w:rPr>
                <w:b/>
                <w:sz w:val="26"/>
                <w:szCs w:val="26"/>
              </w:rPr>
              <w:t xml:space="preserve">                        </w:t>
            </w:r>
            <w:r w:rsidR="001161DF" w:rsidRPr="00801CDA">
              <w:rPr>
                <w:b/>
                <w:sz w:val="26"/>
                <w:szCs w:val="26"/>
              </w:rPr>
              <w:t>М.П.</w:t>
            </w:r>
          </w:p>
        </w:tc>
      </w:tr>
    </w:tbl>
    <w:p w:rsidR="001161DF" w:rsidRDefault="001161DF" w:rsidP="001161DF">
      <w:pPr>
        <w:rPr>
          <w:sz w:val="26"/>
          <w:szCs w:val="26"/>
        </w:rPr>
      </w:pPr>
    </w:p>
    <w:p w:rsidR="003D758C" w:rsidRDefault="003D758C" w:rsidP="001161DF">
      <w:pPr>
        <w:ind w:left="-709" w:firstLine="709"/>
        <w:contextualSpacing/>
        <w:jc w:val="right"/>
        <w:rPr>
          <w:sz w:val="26"/>
          <w:szCs w:val="26"/>
        </w:rPr>
      </w:pPr>
    </w:p>
    <w:p w:rsidR="003D758C" w:rsidRDefault="003D758C" w:rsidP="001161DF">
      <w:pPr>
        <w:ind w:left="-709" w:firstLine="709"/>
        <w:contextualSpacing/>
        <w:jc w:val="right"/>
        <w:rPr>
          <w:sz w:val="26"/>
          <w:szCs w:val="26"/>
        </w:rPr>
      </w:pPr>
    </w:p>
    <w:p w:rsidR="003D758C" w:rsidRDefault="003D758C" w:rsidP="001161DF">
      <w:pPr>
        <w:ind w:left="-709" w:firstLine="709"/>
        <w:contextualSpacing/>
        <w:jc w:val="right"/>
        <w:rPr>
          <w:sz w:val="26"/>
          <w:szCs w:val="26"/>
        </w:rPr>
      </w:pPr>
    </w:p>
    <w:p w:rsidR="003D758C" w:rsidRDefault="003D758C" w:rsidP="001161DF">
      <w:pPr>
        <w:ind w:left="-709" w:firstLine="709"/>
        <w:contextualSpacing/>
        <w:jc w:val="right"/>
        <w:rPr>
          <w:sz w:val="26"/>
          <w:szCs w:val="26"/>
        </w:rPr>
      </w:pPr>
    </w:p>
    <w:p w:rsidR="001161DF" w:rsidRDefault="001161DF" w:rsidP="001161DF">
      <w:pPr>
        <w:ind w:left="-709" w:firstLine="709"/>
        <w:contextualSpacing/>
        <w:jc w:val="right"/>
        <w:rPr>
          <w:b/>
        </w:rPr>
      </w:pPr>
      <w:r>
        <w:rPr>
          <w:sz w:val="26"/>
          <w:szCs w:val="26"/>
        </w:rPr>
        <w:tab/>
      </w:r>
      <w:r>
        <w:rPr>
          <w:b/>
        </w:rPr>
        <w:t>Приложение № 7</w:t>
      </w:r>
    </w:p>
    <w:p w:rsidR="001161DF" w:rsidRDefault="001161DF" w:rsidP="001161DF">
      <w:pPr>
        <w:ind w:left="-709" w:firstLine="709"/>
        <w:jc w:val="right"/>
        <w:rPr>
          <w:b/>
        </w:rPr>
      </w:pPr>
      <w:r>
        <w:rPr>
          <w:b/>
        </w:rPr>
        <w:t xml:space="preserve">к Договору № _____________________ </w:t>
      </w:r>
    </w:p>
    <w:p w:rsidR="001161DF" w:rsidRDefault="001161DF" w:rsidP="003D758C">
      <w:pPr>
        <w:ind w:left="-709" w:firstLine="709"/>
        <w:jc w:val="right"/>
        <w:rPr>
          <w:color w:val="000000"/>
          <w:sz w:val="26"/>
          <w:szCs w:val="26"/>
        </w:rPr>
      </w:pPr>
      <w:r>
        <w:rPr>
          <w:b/>
        </w:rPr>
        <w:t xml:space="preserve">на техническое обслуживание лифтов </w:t>
      </w:r>
      <w:r>
        <w:rPr>
          <w:b/>
        </w:rPr>
        <w:br/>
      </w:r>
    </w:p>
    <w:p w:rsidR="001161DF" w:rsidRDefault="001161DF" w:rsidP="001161DF">
      <w:pPr>
        <w:ind w:left="-709" w:firstLine="709"/>
        <w:jc w:val="both"/>
        <w:rPr>
          <w:color w:val="000000"/>
          <w:sz w:val="26"/>
          <w:szCs w:val="26"/>
        </w:rPr>
      </w:pPr>
    </w:p>
    <w:p w:rsidR="001161DF" w:rsidRDefault="001161DF" w:rsidP="001161DF">
      <w:pPr>
        <w:ind w:left="-709" w:firstLine="709"/>
        <w:jc w:val="center"/>
        <w:rPr>
          <w:b/>
          <w:color w:val="000000"/>
          <w:sz w:val="26"/>
          <w:szCs w:val="26"/>
        </w:rPr>
      </w:pPr>
      <w:r>
        <w:rPr>
          <w:b/>
          <w:color w:val="000000"/>
          <w:sz w:val="26"/>
          <w:szCs w:val="26"/>
        </w:rPr>
        <w:t xml:space="preserve">График проведения Технического обслуживания (ТО1, ТО2, ТО3, ТО4) </w:t>
      </w:r>
      <w:r w:rsidRPr="00863C7B">
        <w:rPr>
          <w:b/>
          <w:color w:val="000000"/>
          <w:sz w:val="26"/>
          <w:szCs w:val="26"/>
        </w:rPr>
        <w:t>на 2019-2020год.</w:t>
      </w: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tbl>
      <w:tblPr>
        <w:tblStyle w:val="ab"/>
        <w:tblW w:w="14879" w:type="dxa"/>
        <w:tblLayout w:type="fixed"/>
        <w:tblLook w:val="04A0" w:firstRow="1" w:lastRow="0" w:firstColumn="1" w:lastColumn="0" w:noHBand="0" w:noVBand="1"/>
      </w:tblPr>
      <w:tblGrid>
        <w:gridCol w:w="1838"/>
        <w:gridCol w:w="2175"/>
        <w:gridCol w:w="944"/>
        <w:gridCol w:w="708"/>
        <w:gridCol w:w="709"/>
        <w:gridCol w:w="851"/>
        <w:gridCol w:w="850"/>
        <w:gridCol w:w="709"/>
        <w:gridCol w:w="850"/>
        <w:gridCol w:w="851"/>
        <w:gridCol w:w="850"/>
        <w:gridCol w:w="851"/>
        <w:gridCol w:w="850"/>
        <w:gridCol w:w="993"/>
        <w:gridCol w:w="850"/>
      </w:tblGrid>
      <w:tr w:rsidR="001161DF" w:rsidRPr="005D670F" w:rsidTr="007379B7">
        <w:trPr>
          <w:trHeight w:val="423"/>
        </w:trPr>
        <w:tc>
          <w:tcPr>
            <w:tcW w:w="1838" w:type="dxa"/>
            <w:vMerge w:val="restart"/>
            <w:hideMark/>
          </w:tcPr>
          <w:p w:rsidR="001161DF" w:rsidRPr="005D670F" w:rsidRDefault="001161DF" w:rsidP="003D758C">
            <w:pPr>
              <w:jc w:val="center"/>
              <w:rPr>
                <w:bCs/>
              </w:rPr>
            </w:pPr>
            <w:r w:rsidRPr="005D670F">
              <w:rPr>
                <w:bCs/>
              </w:rPr>
              <w:t>Объект нахождения лифтового Оборудования</w:t>
            </w:r>
          </w:p>
        </w:tc>
        <w:tc>
          <w:tcPr>
            <w:tcW w:w="2175" w:type="dxa"/>
            <w:vMerge w:val="restart"/>
            <w:hideMark/>
          </w:tcPr>
          <w:p w:rsidR="001161DF" w:rsidRPr="005D670F" w:rsidRDefault="001161DF" w:rsidP="003D758C">
            <w:pPr>
              <w:jc w:val="center"/>
              <w:rPr>
                <w:bCs/>
              </w:rPr>
            </w:pPr>
            <w:r w:rsidRPr="005D670F">
              <w:rPr>
                <w:bCs/>
              </w:rPr>
              <w:t>Наименование лифтового оборудования</w:t>
            </w:r>
          </w:p>
        </w:tc>
        <w:tc>
          <w:tcPr>
            <w:tcW w:w="944" w:type="dxa"/>
            <w:vMerge w:val="restart"/>
            <w:hideMark/>
          </w:tcPr>
          <w:p w:rsidR="001161DF" w:rsidRPr="005D670F" w:rsidRDefault="001161DF" w:rsidP="003D758C">
            <w:pPr>
              <w:jc w:val="center"/>
              <w:rPr>
                <w:bCs/>
              </w:rPr>
            </w:pPr>
            <w:r w:rsidRPr="005D670F">
              <w:rPr>
                <w:bCs/>
              </w:rPr>
              <w:t>Заводской номер лифта</w:t>
            </w:r>
          </w:p>
        </w:tc>
        <w:tc>
          <w:tcPr>
            <w:tcW w:w="9922" w:type="dxa"/>
            <w:gridSpan w:val="12"/>
            <w:hideMark/>
          </w:tcPr>
          <w:p w:rsidR="001161DF" w:rsidRPr="005D670F" w:rsidRDefault="001161DF" w:rsidP="003D758C">
            <w:pPr>
              <w:jc w:val="center"/>
              <w:rPr>
                <w:bCs/>
              </w:rPr>
            </w:pPr>
            <w:r w:rsidRPr="005D670F">
              <w:rPr>
                <w:bCs/>
              </w:rPr>
              <w:t>Периодичность проведения технического обслуживания, мес</w:t>
            </w:r>
            <w:r>
              <w:rPr>
                <w:bCs/>
              </w:rPr>
              <w:t>.</w:t>
            </w:r>
          </w:p>
        </w:tc>
      </w:tr>
      <w:tr w:rsidR="007379B7" w:rsidRPr="005D670F" w:rsidTr="007379B7">
        <w:trPr>
          <w:trHeight w:val="1549"/>
        </w:trPr>
        <w:tc>
          <w:tcPr>
            <w:tcW w:w="1838" w:type="dxa"/>
            <w:vMerge/>
            <w:hideMark/>
          </w:tcPr>
          <w:p w:rsidR="001161DF" w:rsidRPr="005D670F" w:rsidRDefault="001161DF" w:rsidP="003D758C">
            <w:pPr>
              <w:spacing w:after="240"/>
              <w:rPr>
                <w:bCs/>
              </w:rPr>
            </w:pPr>
          </w:p>
        </w:tc>
        <w:tc>
          <w:tcPr>
            <w:tcW w:w="2175" w:type="dxa"/>
            <w:vMerge/>
            <w:hideMark/>
          </w:tcPr>
          <w:p w:rsidR="001161DF" w:rsidRPr="005D670F" w:rsidRDefault="001161DF" w:rsidP="003D758C">
            <w:pPr>
              <w:spacing w:after="240"/>
              <w:rPr>
                <w:bCs/>
              </w:rPr>
            </w:pPr>
          </w:p>
        </w:tc>
        <w:tc>
          <w:tcPr>
            <w:tcW w:w="944" w:type="dxa"/>
            <w:vMerge/>
            <w:hideMark/>
          </w:tcPr>
          <w:p w:rsidR="001161DF" w:rsidRPr="005D670F" w:rsidRDefault="001161DF" w:rsidP="003D758C">
            <w:pPr>
              <w:spacing w:after="240"/>
              <w:rPr>
                <w:bCs/>
              </w:rPr>
            </w:pPr>
          </w:p>
        </w:tc>
        <w:tc>
          <w:tcPr>
            <w:tcW w:w="708" w:type="dxa"/>
          </w:tcPr>
          <w:p w:rsidR="001161DF" w:rsidRPr="00863C7B" w:rsidRDefault="001161DF" w:rsidP="003D758C">
            <w:pPr>
              <w:spacing w:after="240"/>
              <w:jc w:val="center"/>
              <w:rPr>
                <w:bCs/>
              </w:rPr>
            </w:pPr>
            <w:r w:rsidRPr="00863C7B">
              <w:rPr>
                <w:bCs/>
              </w:rPr>
              <w:t>Апр. 2019г</w:t>
            </w:r>
            <w:r w:rsidR="003D758C" w:rsidRPr="00863C7B">
              <w:rPr>
                <w:bCs/>
              </w:rPr>
              <w:t>ода</w:t>
            </w:r>
          </w:p>
          <w:p w:rsidR="001161DF" w:rsidRPr="00863C7B" w:rsidRDefault="007379B7" w:rsidP="007379B7">
            <w:pPr>
              <w:spacing w:before="240"/>
              <w:jc w:val="center"/>
              <w:rPr>
                <w:bCs/>
              </w:rPr>
            </w:pPr>
            <w:r w:rsidRPr="00863C7B">
              <w:rPr>
                <w:bCs/>
              </w:rPr>
              <w:t xml:space="preserve">ТО1 </w:t>
            </w:r>
          </w:p>
        </w:tc>
        <w:tc>
          <w:tcPr>
            <w:tcW w:w="709" w:type="dxa"/>
            <w:hideMark/>
          </w:tcPr>
          <w:p w:rsidR="001161DF" w:rsidRPr="00863C7B" w:rsidRDefault="001161DF" w:rsidP="003D758C">
            <w:pPr>
              <w:spacing w:after="240"/>
              <w:jc w:val="center"/>
              <w:rPr>
                <w:bCs/>
              </w:rPr>
            </w:pPr>
            <w:r w:rsidRPr="00863C7B">
              <w:rPr>
                <w:bCs/>
              </w:rPr>
              <w:t>Май 2019</w:t>
            </w:r>
            <w:r w:rsidR="003D758C" w:rsidRPr="00863C7B">
              <w:rPr>
                <w:bCs/>
              </w:rPr>
              <w:t xml:space="preserve"> </w:t>
            </w:r>
            <w:r w:rsidRPr="00863C7B">
              <w:rPr>
                <w:bCs/>
              </w:rPr>
              <w:t>г</w:t>
            </w:r>
            <w:r w:rsidR="003D758C" w:rsidRPr="00863C7B">
              <w:rPr>
                <w:bCs/>
              </w:rPr>
              <w:t>ода</w:t>
            </w:r>
          </w:p>
          <w:p w:rsidR="001161DF" w:rsidRPr="00863C7B" w:rsidRDefault="007379B7" w:rsidP="007379B7">
            <w:pPr>
              <w:rPr>
                <w:bCs/>
              </w:rPr>
            </w:pPr>
            <w:r w:rsidRPr="00863C7B">
              <w:rPr>
                <w:bCs/>
              </w:rPr>
              <w:t>ТО1</w:t>
            </w:r>
          </w:p>
        </w:tc>
        <w:tc>
          <w:tcPr>
            <w:tcW w:w="851" w:type="dxa"/>
            <w:hideMark/>
          </w:tcPr>
          <w:p w:rsidR="001161DF" w:rsidRPr="00863C7B" w:rsidRDefault="001161DF" w:rsidP="003D758C">
            <w:pPr>
              <w:spacing w:after="240"/>
              <w:rPr>
                <w:bCs/>
              </w:rPr>
            </w:pPr>
            <w:r w:rsidRPr="00863C7B">
              <w:rPr>
                <w:bCs/>
              </w:rPr>
              <w:t>Июнь 2019</w:t>
            </w:r>
            <w:r w:rsidR="003D758C" w:rsidRPr="00863C7B">
              <w:rPr>
                <w:bCs/>
              </w:rPr>
              <w:t xml:space="preserve"> </w:t>
            </w:r>
            <w:r w:rsidRPr="00863C7B">
              <w:rPr>
                <w:bCs/>
              </w:rPr>
              <w:t>г</w:t>
            </w:r>
            <w:r w:rsidR="003D758C" w:rsidRPr="00863C7B">
              <w:rPr>
                <w:bCs/>
              </w:rPr>
              <w:t>ода</w:t>
            </w:r>
            <w:r w:rsidRPr="00863C7B">
              <w:rPr>
                <w:bCs/>
              </w:rPr>
              <w:t xml:space="preserve"> </w:t>
            </w:r>
          </w:p>
          <w:p w:rsidR="001161DF" w:rsidRPr="00863C7B" w:rsidRDefault="001161DF" w:rsidP="007379B7">
            <w:pPr>
              <w:spacing w:after="240"/>
              <w:ind w:right="-108"/>
              <w:rPr>
                <w:bCs/>
              </w:rPr>
            </w:pPr>
            <w:r w:rsidRPr="00863C7B">
              <w:rPr>
                <w:bCs/>
              </w:rPr>
              <w:t xml:space="preserve">ТО2 </w:t>
            </w:r>
          </w:p>
        </w:tc>
        <w:tc>
          <w:tcPr>
            <w:tcW w:w="850" w:type="dxa"/>
          </w:tcPr>
          <w:p w:rsidR="003D758C" w:rsidRPr="00863C7B" w:rsidRDefault="001161DF" w:rsidP="001739D8">
            <w:pPr>
              <w:jc w:val="center"/>
              <w:rPr>
                <w:bCs/>
              </w:rPr>
            </w:pPr>
            <w:r w:rsidRPr="00863C7B">
              <w:rPr>
                <w:bCs/>
              </w:rPr>
              <w:t>Июль 2019</w:t>
            </w:r>
          </w:p>
          <w:p w:rsidR="001161DF" w:rsidRPr="00863C7B" w:rsidRDefault="003D758C" w:rsidP="001739D8">
            <w:pPr>
              <w:jc w:val="center"/>
              <w:rPr>
                <w:bCs/>
              </w:rPr>
            </w:pPr>
            <w:r w:rsidRPr="00863C7B">
              <w:rPr>
                <w:bCs/>
              </w:rPr>
              <w:t>года</w:t>
            </w:r>
          </w:p>
          <w:p w:rsidR="001739D8" w:rsidRPr="00863C7B" w:rsidRDefault="001739D8" w:rsidP="001739D8">
            <w:pPr>
              <w:rPr>
                <w:bCs/>
              </w:rPr>
            </w:pPr>
          </w:p>
          <w:p w:rsidR="001161DF" w:rsidRPr="00863C7B" w:rsidRDefault="001161DF" w:rsidP="007379B7">
            <w:pPr>
              <w:spacing w:after="240"/>
              <w:rPr>
                <w:bCs/>
              </w:rPr>
            </w:pPr>
            <w:r w:rsidRPr="00863C7B">
              <w:rPr>
                <w:bCs/>
              </w:rPr>
              <w:t>ТО1</w:t>
            </w:r>
          </w:p>
        </w:tc>
        <w:tc>
          <w:tcPr>
            <w:tcW w:w="709" w:type="dxa"/>
          </w:tcPr>
          <w:p w:rsidR="001161DF" w:rsidRPr="00863C7B" w:rsidRDefault="001161DF" w:rsidP="003D758C">
            <w:pPr>
              <w:spacing w:after="240"/>
              <w:jc w:val="center"/>
              <w:rPr>
                <w:bCs/>
              </w:rPr>
            </w:pPr>
            <w:r w:rsidRPr="00863C7B">
              <w:rPr>
                <w:bCs/>
              </w:rPr>
              <w:t>Авг. 2019г</w:t>
            </w:r>
            <w:r w:rsidR="001739D8" w:rsidRPr="00863C7B">
              <w:rPr>
                <w:bCs/>
              </w:rPr>
              <w:t>ода</w:t>
            </w:r>
          </w:p>
          <w:p w:rsidR="001161DF" w:rsidRPr="00863C7B" w:rsidRDefault="001161DF" w:rsidP="003D758C">
            <w:pPr>
              <w:spacing w:after="240"/>
              <w:jc w:val="center"/>
              <w:rPr>
                <w:bCs/>
              </w:rPr>
            </w:pPr>
            <w:r w:rsidRPr="00863C7B">
              <w:rPr>
                <w:bCs/>
              </w:rPr>
              <w:t>ТО1</w:t>
            </w:r>
          </w:p>
        </w:tc>
        <w:tc>
          <w:tcPr>
            <w:tcW w:w="850" w:type="dxa"/>
          </w:tcPr>
          <w:p w:rsidR="001739D8" w:rsidRPr="00863C7B" w:rsidRDefault="001161DF" w:rsidP="001739D8">
            <w:pPr>
              <w:jc w:val="center"/>
              <w:rPr>
                <w:bCs/>
              </w:rPr>
            </w:pPr>
            <w:r w:rsidRPr="00863C7B">
              <w:rPr>
                <w:bCs/>
              </w:rPr>
              <w:t>Сент</w:t>
            </w:r>
            <w:r w:rsidR="001739D8" w:rsidRPr="00863C7B">
              <w:rPr>
                <w:bCs/>
              </w:rPr>
              <w:t>.</w:t>
            </w:r>
            <w:r w:rsidRPr="00863C7B">
              <w:rPr>
                <w:bCs/>
              </w:rPr>
              <w:t xml:space="preserve"> 2019</w:t>
            </w:r>
          </w:p>
          <w:p w:rsidR="001161DF" w:rsidRPr="00863C7B" w:rsidRDefault="001161DF" w:rsidP="003D758C">
            <w:pPr>
              <w:spacing w:after="240"/>
              <w:jc w:val="center"/>
              <w:rPr>
                <w:bCs/>
              </w:rPr>
            </w:pPr>
            <w:r w:rsidRPr="00863C7B">
              <w:rPr>
                <w:bCs/>
              </w:rPr>
              <w:t>г</w:t>
            </w:r>
            <w:r w:rsidR="001739D8" w:rsidRPr="00863C7B">
              <w:rPr>
                <w:bCs/>
              </w:rPr>
              <w:t>ода</w:t>
            </w:r>
          </w:p>
          <w:p w:rsidR="001161DF" w:rsidRPr="00863C7B" w:rsidRDefault="001161DF" w:rsidP="003D758C">
            <w:pPr>
              <w:jc w:val="center"/>
              <w:rPr>
                <w:bCs/>
              </w:rPr>
            </w:pPr>
            <w:r w:rsidRPr="00863C7B">
              <w:rPr>
                <w:bCs/>
              </w:rPr>
              <w:t>ТО2 ТО3</w:t>
            </w:r>
          </w:p>
        </w:tc>
        <w:tc>
          <w:tcPr>
            <w:tcW w:w="851" w:type="dxa"/>
          </w:tcPr>
          <w:p w:rsidR="001739D8" w:rsidRPr="00863C7B" w:rsidRDefault="001161DF" w:rsidP="001739D8">
            <w:pPr>
              <w:jc w:val="center"/>
              <w:rPr>
                <w:bCs/>
              </w:rPr>
            </w:pPr>
            <w:r w:rsidRPr="00863C7B">
              <w:rPr>
                <w:bCs/>
              </w:rPr>
              <w:t>Окт. 2019</w:t>
            </w:r>
          </w:p>
          <w:p w:rsidR="001161DF" w:rsidRPr="00863C7B" w:rsidRDefault="001161DF" w:rsidP="003D758C">
            <w:pPr>
              <w:spacing w:after="240"/>
              <w:jc w:val="center"/>
              <w:rPr>
                <w:bCs/>
              </w:rPr>
            </w:pPr>
            <w:r w:rsidRPr="00863C7B">
              <w:rPr>
                <w:bCs/>
              </w:rPr>
              <w:t>г</w:t>
            </w:r>
            <w:r w:rsidR="001739D8" w:rsidRPr="00863C7B">
              <w:rPr>
                <w:bCs/>
              </w:rPr>
              <w:t>ода</w:t>
            </w:r>
          </w:p>
          <w:p w:rsidR="001161DF" w:rsidRPr="00863C7B" w:rsidRDefault="001161DF" w:rsidP="007379B7">
            <w:pPr>
              <w:spacing w:after="240"/>
              <w:jc w:val="center"/>
              <w:rPr>
                <w:bCs/>
              </w:rPr>
            </w:pPr>
            <w:r w:rsidRPr="00863C7B">
              <w:rPr>
                <w:bCs/>
              </w:rPr>
              <w:t xml:space="preserve">ТО1 </w:t>
            </w:r>
          </w:p>
        </w:tc>
        <w:tc>
          <w:tcPr>
            <w:tcW w:w="850" w:type="dxa"/>
          </w:tcPr>
          <w:p w:rsidR="001739D8" w:rsidRPr="00863C7B" w:rsidRDefault="001161DF" w:rsidP="001739D8">
            <w:pPr>
              <w:rPr>
                <w:bCs/>
              </w:rPr>
            </w:pPr>
            <w:r w:rsidRPr="00863C7B">
              <w:rPr>
                <w:bCs/>
              </w:rPr>
              <w:t>Нояб. 2019</w:t>
            </w:r>
          </w:p>
          <w:p w:rsidR="001161DF" w:rsidRPr="00863C7B" w:rsidRDefault="001739D8" w:rsidP="001739D8">
            <w:pPr>
              <w:spacing w:after="240"/>
              <w:rPr>
                <w:bCs/>
              </w:rPr>
            </w:pPr>
            <w:r w:rsidRPr="00863C7B">
              <w:rPr>
                <w:bCs/>
              </w:rPr>
              <w:t>года</w:t>
            </w:r>
          </w:p>
          <w:p w:rsidR="001161DF" w:rsidRPr="00863C7B" w:rsidRDefault="001161DF" w:rsidP="007379B7">
            <w:pPr>
              <w:spacing w:after="240"/>
              <w:jc w:val="center"/>
              <w:rPr>
                <w:bCs/>
              </w:rPr>
            </w:pPr>
            <w:r w:rsidRPr="00863C7B">
              <w:rPr>
                <w:bCs/>
              </w:rPr>
              <w:t xml:space="preserve">ТО1 </w:t>
            </w:r>
          </w:p>
        </w:tc>
        <w:tc>
          <w:tcPr>
            <w:tcW w:w="851" w:type="dxa"/>
          </w:tcPr>
          <w:p w:rsidR="001739D8" w:rsidRPr="00863C7B" w:rsidRDefault="001161DF" w:rsidP="003D758C">
            <w:pPr>
              <w:spacing w:after="240"/>
              <w:jc w:val="center"/>
              <w:rPr>
                <w:bCs/>
              </w:rPr>
            </w:pPr>
            <w:r w:rsidRPr="00863C7B">
              <w:rPr>
                <w:bCs/>
              </w:rPr>
              <w:t>Дек. 2019</w:t>
            </w:r>
            <w:r w:rsidR="001739D8" w:rsidRPr="00863C7B">
              <w:rPr>
                <w:bCs/>
              </w:rPr>
              <w:t xml:space="preserve"> </w:t>
            </w:r>
            <w:r w:rsidRPr="00863C7B">
              <w:rPr>
                <w:bCs/>
              </w:rPr>
              <w:t>г</w:t>
            </w:r>
            <w:r w:rsidR="001739D8" w:rsidRPr="00863C7B">
              <w:rPr>
                <w:bCs/>
              </w:rPr>
              <w:t>ода</w:t>
            </w:r>
          </w:p>
          <w:p w:rsidR="001161DF" w:rsidRPr="00863C7B" w:rsidRDefault="001161DF" w:rsidP="007379B7">
            <w:pPr>
              <w:spacing w:after="240"/>
              <w:jc w:val="center"/>
              <w:rPr>
                <w:bCs/>
              </w:rPr>
            </w:pPr>
            <w:r w:rsidRPr="00863C7B">
              <w:rPr>
                <w:bCs/>
              </w:rPr>
              <w:t>ТО</w:t>
            </w:r>
            <w:r w:rsidR="001739D8" w:rsidRPr="00863C7B">
              <w:rPr>
                <w:bCs/>
              </w:rPr>
              <w:t>2 ТО</w:t>
            </w:r>
            <w:r w:rsidR="007379B7" w:rsidRPr="00863C7B">
              <w:rPr>
                <w:bCs/>
              </w:rPr>
              <w:t>4</w:t>
            </w:r>
          </w:p>
        </w:tc>
        <w:tc>
          <w:tcPr>
            <w:tcW w:w="850" w:type="dxa"/>
          </w:tcPr>
          <w:p w:rsidR="001161DF" w:rsidRPr="00863C7B" w:rsidRDefault="001161DF" w:rsidP="003D758C">
            <w:pPr>
              <w:spacing w:after="240"/>
              <w:jc w:val="center"/>
              <w:rPr>
                <w:bCs/>
              </w:rPr>
            </w:pPr>
            <w:r w:rsidRPr="00863C7B">
              <w:rPr>
                <w:bCs/>
              </w:rPr>
              <w:t>Янв. 2020</w:t>
            </w:r>
            <w:r w:rsidR="001739D8" w:rsidRPr="00863C7B">
              <w:rPr>
                <w:bCs/>
              </w:rPr>
              <w:t xml:space="preserve"> </w:t>
            </w:r>
            <w:r w:rsidRPr="00863C7B">
              <w:rPr>
                <w:bCs/>
              </w:rPr>
              <w:t>г</w:t>
            </w:r>
            <w:r w:rsidR="001739D8" w:rsidRPr="00863C7B">
              <w:rPr>
                <w:bCs/>
              </w:rPr>
              <w:t>ода</w:t>
            </w:r>
          </w:p>
          <w:p w:rsidR="001161DF" w:rsidRPr="00863C7B" w:rsidRDefault="001161DF" w:rsidP="003D758C">
            <w:pPr>
              <w:spacing w:after="240"/>
              <w:jc w:val="center"/>
              <w:rPr>
                <w:bCs/>
              </w:rPr>
            </w:pPr>
            <w:r w:rsidRPr="00863C7B">
              <w:rPr>
                <w:bCs/>
              </w:rPr>
              <w:t>ТО1</w:t>
            </w:r>
          </w:p>
        </w:tc>
        <w:tc>
          <w:tcPr>
            <w:tcW w:w="993" w:type="dxa"/>
          </w:tcPr>
          <w:p w:rsidR="001739D8" w:rsidRPr="00863C7B" w:rsidRDefault="001161DF" w:rsidP="001739D8">
            <w:pPr>
              <w:spacing w:after="240"/>
              <w:jc w:val="center"/>
              <w:rPr>
                <w:bCs/>
              </w:rPr>
            </w:pPr>
            <w:r w:rsidRPr="00863C7B">
              <w:rPr>
                <w:bCs/>
              </w:rPr>
              <w:t>Февр. 2020</w:t>
            </w:r>
            <w:r w:rsidR="001739D8" w:rsidRPr="00863C7B">
              <w:rPr>
                <w:bCs/>
              </w:rPr>
              <w:t xml:space="preserve"> </w:t>
            </w:r>
            <w:r w:rsidRPr="00863C7B">
              <w:rPr>
                <w:bCs/>
              </w:rPr>
              <w:t>г</w:t>
            </w:r>
            <w:r w:rsidR="001739D8" w:rsidRPr="00863C7B">
              <w:rPr>
                <w:bCs/>
              </w:rPr>
              <w:t>ода</w:t>
            </w:r>
          </w:p>
          <w:p w:rsidR="001161DF" w:rsidRPr="00863C7B" w:rsidRDefault="001161DF" w:rsidP="001739D8">
            <w:pPr>
              <w:spacing w:after="240"/>
              <w:jc w:val="center"/>
              <w:rPr>
                <w:bCs/>
              </w:rPr>
            </w:pPr>
            <w:r w:rsidRPr="00863C7B">
              <w:rPr>
                <w:bCs/>
              </w:rPr>
              <w:t xml:space="preserve">ТО1 </w:t>
            </w:r>
          </w:p>
        </w:tc>
        <w:tc>
          <w:tcPr>
            <w:tcW w:w="850" w:type="dxa"/>
          </w:tcPr>
          <w:p w:rsidR="001161DF" w:rsidRPr="00863C7B" w:rsidRDefault="001161DF" w:rsidP="003D758C">
            <w:pPr>
              <w:spacing w:after="240"/>
              <w:jc w:val="center"/>
              <w:rPr>
                <w:bCs/>
              </w:rPr>
            </w:pPr>
            <w:r w:rsidRPr="00863C7B">
              <w:rPr>
                <w:bCs/>
              </w:rPr>
              <w:t>Март 2020</w:t>
            </w:r>
            <w:r w:rsidR="001739D8" w:rsidRPr="00863C7B">
              <w:rPr>
                <w:bCs/>
              </w:rPr>
              <w:t xml:space="preserve"> </w:t>
            </w:r>
            <w:r w:rsidRPr="00863C7B">
              <w:rPr>
                <w:bCs/>
              </w:rPr>
              <w:t>г</w:t>
            </w:r>
            <w:r w:rsidR="001739D8" w:rsidRPr="00863C7B">
              <w:rPr>
                <w:bCs/>
              </w:rPr>
              <w:t>ода</w:t>
            </w:r>
          </w:p>
          <w:p w:rsidR="001161DF" w:rsidRPr="00863C7B" w:rsidRDefault="001161DF" w:rsidP="007379B7">
            <w:pPr>
              <w:spacing w:after="240"/>
              <w:jc w:val="center"/>
              <w:rPr>
                <w:bCs/>
              </w:rPr>
            </w:pPr>
            <w:r w:rsidRPr="00863C7B">
              <w:rPr>
                <w:bCs/>
              </w:rPr>
              <w:t xml:space="preserve">ТО2 </w:t>
            </w:r>
          </w:p>
        </w:tc>
      </w:tr>
      <w:tr w:rsidR="001161DF" w:rsidRPr="005D670F" w:rsidTr="007379B7">
        <w:trPr>
          <w:trHeight w:val="810"/>
        </w:trPr>
        <w:tc>
          <w:tcPr>
            <w:tcW w:w="1838" w:type="dxa"/>
            <w:vMerge w:val="restart"/>
            <w:hideMark/>
          </w:tcPr>
          <w:p w:rsidR="001161DF" w:rsidRPr="005D670F" w:rsidRDefault="001161DF" w:rsidP="003D758C">
            <w:pPr>
              <w:jc w:val="center"/>
            </w:pPr>
            <w:r w:rsidRPr="005D670F">
              <w:t>г. Уфа, ул. Ленина, д.30</w:t>
            </w:r>
          </w:p>
        </w:tc>
        <w:tc>
          <w:tcPr>
            <w:tcW w:w="2175" w:type="dxa"/>
            <w:hideMark/>
          </w:tcPr>
          <w:p w:rsidR="001161DF" w:rsidRPr="005D670F" w:rsidRDefault="001161DF" w:rsidP="003D758C">
            <w:r w:rsidRPr="005D670F">
              <w:t>Лифт грузопассажирский ПП-1001Щ</w:t>
            </w:r>
          </w:p>
        </w:tc>
        <w:tc>
          <w:tcPr>
            <w:tcW w:w="944" w:type="dxa"/>
            <w:hideMark/>
          </w:tcPr>
          <w:p w:rsidR="001161DF" w:rsidRPr="005D670F" w:rsidRDefault="001161DF" w:rsidP="003D758C">
            <w:pPr>
              <w:jc w:val="center"/>
            </w:pPr>
            <w:r w:rsidRPr="005D670F">
              <w:t>60132</w:t>
            </w:r>
          </w:p>
        </w:tc>
        <w:tc>
          <w:tcPr>
            <w:tcW w:w="708" w:type="dxa"/>
            <w:hideMark/>
          </w:tcPr>
          <w:p w:rsidR="001161DF" w:rsidRPr="005D670F" w:rsidRDefault="001161DF" w:rsidP="003D758C">
            <w:r w:rsidRPr="005D670F">
              <w:t> </w:t>
            </w:r>
            <w:r>
              <w:t xml:space="preserve"> </w:t>
            </w:r>
          </w:p>
        </w:tc>
        <w:tc>
          <w:tcPr>
            <w:tcW w:w="709" w:type="dxa"/>
            <w:hideMark/>
          </w:tcPr>
          <w:p w:rsidR="001161DF" w:rsidRPr="005D670F" w:rsidRDefault="001161DF" w:rsidP="003D758C">
            <w:r w:rsidRPr="005D670F">
              <w:t> </w:t>
            </w:r>
          </w:p>
        </w:tc>
        <w:tc>
          <w:tcPr>
            <w:tcW w:w="851" w:type="dxa"/>
            <w:hideMark/>
          </w:tcPr>
          <w:p w:rsidR="001161DF" w:rsidRPr="005D670F" w:rsidRDefault="001161DF" w:rsidP="003D758C">
            <w:r w:rsidRPr="005D670F">
              <w:t> </w:t>
            </w:r>
          </w:p>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Default="001161DF" w:rsidP="003D758C"/>
          <w:p w:rsidR="001161DF" w:rsidRDefault="001161DF" w:rsidP="003D758C"/>
          <w:p w:rsidR="001161DF" w:rsidRPr="005D670F" w:rsidRDefault="001161DF" w:rsidP="003D758C"/>
        </w:tc>
      </w:tr>
      <w:tr w:rsidR="001161DF" w:rsidRPr="005D670F" w:rsidTr="007379B7">
        <w:trPr>
          <w:trHeight w:val="836"/>
        </w:trPr>
        <w:tc>
          <w:tcPr>
            <w:tcW w:w="1838" w:type="dxa"/>
            <w:vMerge/>
            <w:hideMark/>
          </w:tcPr>
          <w:p w:rsidR="001161DF" w:rsidRPr="005D670F" w:rsidRDefault="001161DF" w:rsidP="003D758C"/>
        </w:tc>
        <w:tc>
          <w:tcPr>
            <w:tcW w:w="2175" w:type="dxa"/>
            <w:hideMark/>
          </w:tcPr>
          <w:p w:rsidR="001161DF" w:rsidRPr="005D670F" w:rsidRDefault="001161DF" w:rsidP="003D758C">
            <w:r w:rsidRPr="005D670F">
              <w:t>Лифт пассажирский ПП-0411Щ</w:t>
            </w:r>
          </w:p>
        </w:tc>
        <w:tc>
          <w:tcPr>
            <w:tcW w:w="944" w:type="dxa"/>
            <w:hideMark/>
          </w:tcPr>
          <w:p w:rsidR="001161DF" w:rsidRPr="005D670F" w:rsidRDefault="001161DF" w:rsidP="003D758C">
            <w:pPr>
              <w:jc w:val="center"/>
            </w:pPr>
            <w:r w:rsidRPr="005D670F">
              <w:t>53176</w:t>
            </w:r>
          </w:p>
        </w:tc>
        <w:tc>
          <w:tcPr>
            <w:tcW w:w="708" w:type="dxa"/>
            <w:hideMark/>
          </w:tcPr>
          <w:p w:rsidR="001161DF" w:rsidRPr="005D670F" w:rsidRDefault="001161DF" w:rsidP="003D758C">
            <w:r w:rsidRPr="005D670F">
              <w:t> </w:t>
            </w:r>
          </w:p>
        </w:tc>
        <w:tc>
          <w:tcPr>
            <w:tcW w:w="709" w:type="dxa"/>
            <w:hideMark/>
          </w:tcPr>
          <w:p w:rsidR="001161DF" w:rsidRPr="005D670F" w:rsidRDefault="001161DF" w:rsidP="003D758C">
            <w:r w:rsidRPr="005D670F">
              <w:t> </w:t>
            </w:r>
          </w:p>
        </w:tc>
        <w:tc>
          <w:tcPr>
            <w:tcW w:w="851" w:type="dxa"/>
            <w:hideMark/>
          </w:tcPr>
          <w:p w:rsidR="001161DF" w:rsidRPr="005D670F" w:rsidRDefault="001161DF" w:rsidP="003D758C">
            <w:r w:rsidRPr="005D670F">
              <w:t> </w:t>
            </w:r>
          </w:p>
        </w:tc>
        <w:tc>
          <w:tcPr>
            <w:tcW w:w="850" w:type="dxa"/>
          </w:tcPr>
          <w:p w:rsidR="001161DF" w:rsidRDefault="001161DF" w:rsidP="003D758C"/>
          <w:p w:rsidR="001161DF" w:rsidRPr="005D670F" w:rsidRDefault="001161DF" w:rsidP="003D758C"/>
        </w:tc>
        <w:tc>
          <w:tcPr>
            <w:tcW w:w="709" w:type="dxa"/>
          </w:tcPr>
          <w:p w:rsidR="001161DF" w:rsidRDefault="001161DF" w:rsidP="003D758C"/>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Default="001161DF" w:rsidP="003D758C"/>
          <w:p w:rsidR="001161DF" w:rsidRPr="005D670F" w:rsidRDefault="001161DF" w:rsidP="003D758C"/>
        </w:tc>
        <w:tc>
          <w:tcPr>
            <w:tcW w:w="850" w:type="dxa"/>
          </w:tcPr>
          <w:p w:rsidR="001161DF" w:rsidRPr="005D670F" w:rsidRDefault="001161DF" w:rsidP="003D758C"/>
        </w:tc>
      </w:tr>
      <w:tr w:rsidR="001161DF" w:rsidRPr="005D670F" w:rsidTr="007379B7">
        <w:trPr>
          <w:trHeight w:val="678"/>
        </w:trPr>
        <w:tc>
          <w:tcPr>
            <w:tcW w:w="1838" w:type="dxa"/>
            <w:vMerge w:val="restart"/>
            <w:hideMark/>
          </w:tcPr>
          <w:p w:rsidR="001161DF" w:rsidRPr="005D670F" w:rsidRDefault="001161DF" w:rsidP="003D758C">
            <w:r w:rsidRPr="005D670F">
              <w:t>г. Уфа, ул. Ленина, д.30/1</w:t>
            </w:r>
          </w:p>
        </w:tc>
        <w:tc>
          <w:tcPr>
            <w:tcW w:w="2175" w:type="dxa"/>
            <w:hideMark/>
          </w:tcPr>
          <w:p w:rsidR="001161DF" w:rsidRPr="005D670F" w:rsidRDefault="001161DF" w:rsidP="003D758C">
            <w:r w:rsidRPr="005D670F">
              <w:t xml:space="preserve">Лифт пассажирский </w:t>
            </w:r>
            <w:r w:rsidRPr="005D670F">
              <w:rPr>
                <w:lang w:val="en-US"/>
              </w:rPr>
              <w:t>D</w:t>
            </w:r>
            <w:r w:rsidRPr="005D670F">
              <w:t xml:space="preserve"> </w:t>
            </w:r>
            <w:r w:rsidRPr="005D670F">
              <w:rPr>
                <w:lang w:val="en-US"/>
              </w:rPr>
              <w:t>One</w:t>
            </w:r>
            <w:r w:rsidRPr="005D670F">
              <w:t xml:space="preserve"> «Р8»</w:t>
            </w:r>
          </w:p>
        </w:tc>
        <w:tc>
          <w:tcPr>
            <w:tcW w:w="944" w:type="dxa"/>
            <w:hideMark/>
          </w:tcPr>
          <w:p w:rsidR="001161DF" w:rsidRPr="005D670F" w:rsidRDefault="001161DF" w:rsidP="003D758C">
            <w:pPr>
              <w:jc w:val="center"/>
            </w:pPr>
            <w:r w:rsidRPr="005D670F">
              <w:t>106285</w:t>
            </w:r>
          </w:p>
        </w:tc>
        <w:tc>
          <w:tcPr>
            <w:tcW w:w="708" w:type="dxa"/>
          </w:tcPr>
          <w:p w:rsidR="001161DF" w:rsidRPr="005D670F" w:rsidRDefault="001161DF" w:rsidP="003D758C">
            <w:r>
              <w:t xml:space="preserve"> </w:t>
            </w:r>
          </w:p>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Default="001161DF" w:rsidP="003D758C"/>
          <w:p w:rsidR="001161DF" w:rsidRPr="005D670F" w:rsidRDefault="001161DF" w:rsidP="003D758C"/>
        </w:tc>
        <w:tc>
          <w:tcPr>
            <w:tcW w:w="850" w:type="dxa"/>
          </w:tcPr>
          <w:p w:rsidR="001161DF" w:rsidRPr="005D670F" w:rsidRDefault="001161DF" w:rsidP="003D758C"/>
        </w:tc>
      </w:tr>
      <w:tr w:rsidR="001161DF" w:rsidRPr="005D670F" w:rsidTr="007379B7">
        <w:trPr>
          <w:trHeight w:val="691"/>
        </w:trPr>
        <w:tc>
          <w:tcPr>
            <w:tcW w:w="1838" w:type="dxa"/>
            <w:vMerge/>
            <w:hideMark/>
          </w:tcPr>
          <w:p w:rsidR="001161DF" w:rsidRPr="005D670F" w:rsidRDefault="001161DF" w:rsidP="003D758C"/>
        </w:tc>
        <w:tc>
          <w:tcPr>
            <w:tcW w:w="2175" w:type="dxa"/>
            <w:hideMark/>
          </w:tcPr>
          <w:p w:rsidR="001161DF" w:rsidRPr="005D670F" w:rsidRDefault="001161DF" w:rsidP="003D758C">
            <w:r w:rsidRPr="005D670F">
              <w:t xml:space="preserve">Лифт малогрузовой ПГ-0125М </w:t>
            </w:r>
          </w:p>
        </w:tc>
        <w:tc>
          <w:tcPr>
            <w:tcW w:w="944" w:type="dxa"/>
            <w:hideMark/>
          </w:tcPr>
          <w:p w:rsidR="001161DF" w:rsidRPr="005D670F" w:rsidRDefault="001161DF" w:rsidP="003D758C">
            <w:pPr>
              <w:jc w:val="center"/>
            </w:pPr>
            <w:r w:rsidRPr="005D670F">
              <w:t>10.166</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856"/>
        </w:trPr>
        <w:tc>
          <w:tcPr>
            <w:tcW w:w="1838" w:type="dxa"/>
            <w:vMerge w:val="restart"/>
            <w:hideMark/>
          </w:tcPr>
          <w:p w:rsidR="001161DF" w:rsidRPr="005D670F" w:rsidRDefault="001161DF" w:rsidP="003D758C">
            <w:r w:rsidRPr="005D670F">
              <w:t>г. Уфа, ул. Ленина, д.32</w:t>
            </w:r>
          </w:p>
        </w:tc>
        <w:tc>
          <w:tcPr>
            <w:tcW w:w="2175" w:type="dxa"/>
            <w:hideMark/>
          </w:tcPr>
          <w:p w:rsidR="001161DF" w:rsidRPr="005D670F" w:rsidRDefault="001161DF" w:rsidP="003D758C">
            <w:r w:rsidRPr="005D670F">
              <w:t>Лифт пассажирский ПП-0411Щ</w:t>
            </w:r>
          </w:p>
        </w:tc>
        <w:tc>
          <w:tcPr>
            <w:tcW w:w="944" w:type="dxa"/>
            <w:hideMark/>
          </w:tcPr>
          <w:p w:rsidR="001161DF" w:rsidRPr="005D670F" w:rsidRDefault="001161DF" w:rsidP="003D758C">
            <w:pPr>
              <w:jc w:val="center"/>
            </w:pPr>
            <w:r w:rsidRPr="005D670F">
              <w:t>56354</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841"/>
        </w:trPr>
        <w:tc>
          <w:tcPr>
            <w:tcW w:w="1838" w:type="dxa"/>
            <w:vMerge/>
            <w:hideMark/>
          </w:tcPr>
          <w:p w:rsidR="001161DF" w:rsidRPr="005D670F" w:rsidRDefault="001161DF" w:rsidP="003D758C"/>
        </w:tc>
        <w:tc>
          <w:tcPr>
            <w:tcW w:w="2175" w:type="dxa"/>
            <w:hideMark/>
          </w:tcPr>
          <w:p w:rsidR="001161DF" w:rsidRPr="005D670F" w:rsidRDefault="001161DF" w:rsidP="003D758C">
            <w:r w:rsidRPr="005D670F">
              <w:t>Лифт пассажирский ЛП-0601ЩБ</w:t>
            </w:r>
          </w:p>
        </w:tc>
        <w:tc>
          <w:tcPr>
            <w:tcW w:w="944" w:type="dxa"/>
            <w:hideMark/>
          </w:tcPr>
          <w:p w:rsidR="001161DF" w:rsidRPr="005D670F" w:rsidRDefault="001161DF" w:rsidP="003D758C">
            <w:pPr>
              <w:jc w:val="center"/>
            </w:pPr>
            <w:r w:rsidRPr="005D670F">
              <w:t>118053</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901"/>
        </w:trPr>
        <w:tc>
          <w:tcPr>
            <w:tcW w:w="1838" w:type="dxa"/>
            <w:vMerge w:val="restart"/>
            <w:hideMark/>
          </w:tcPr>
          <w:p w:rsidR="001161DF" w:rsidRPr="005D670F" w:rsidRDefault="001161DF" w:rsidP="003D758C">
            <w:r w:rsidRPr="005D670F">
              <w:t>г. Уфа, ул. Ленина, д.32/1</w:t>
            </w:r>
          </w:p>
        </w:tc>
        <w:tc>
          <w:tcPr>
            <w:tcW w:w="2175" w:type="dxa"/>
            <w:hideMark/>
          </w:tcPr>
          <w:p w:rsidR="001161DF" w:rsidRPr="005D670F" w:rsidRDefault="001161DF" w:rsidP="003D758C">
            <w:r w:rsidRPr="005D670F">
              <w:t>Лифт пассажирский ПП-0411Щ</w:t>
            </w:r>
          </w:p>
        </w:tc>
        <w:tc>
          <w:tcPr>
            <w:tcW w:w="944" w:type="dxa"/>
            <w:hideMark/>
          </w:tcPr>
          <w:p w:rsidR="001161DF" w:rsidRPr="005D670F" w:rsidRDefault="001161DF" w:rsidP="003D758C">
            <w:pPr>
              <w:jc w:val="center"/>
            </w:pPr>
            <w:r w:rsidRPr="005D670F">
              <w:t>50061</w:t>
            </w:r>
          </w:p>
        </w:tc>
        <w:tc>
          <w:tcPr>
            <w:tcW w:w="708" w:type="dxa"/>
          </w:tcPr>
          <w:p w:rsidR="001161DF" w:rsidRPr="005D670F" w:rsidRDefault="001161DF" w:rsidP="003D758C">
            <w:r>
              <w:t xml:space="preserve"> </w:t>
            </w:r>
          </w:p>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842"/>
        </w:trPr>
        <w:tc>
          <w:tcPr>
            <w:tcW w:w="1838" w:type="dxa"/>
            <w:vMerge/>
            <w:hideMark/>
          </w:tcPr>
          <w:p w:rsidR="001161DF" w:rsidRPr="005D670F" w:rsidRDefault="001161DF" w:rsidP="003D758C"/>
        </w:tc>
        <w:tc>
          <w:tcPr>
            <w:tcW w:w="2175" w:type="dxa"/>
            <w:hideMark/>
          </w:tcPr>
          <w:p w:rsidR="001161DF" w:rsidRPr="005D670F" w:rsidRDefault="001161DF" w:rsidP="003D758C">
            <w:r w:rsidRPr="005D670F">
              <w:t>Лифт грузопассажирский ПГ-354</w:t>
            </w:r>
          </w:p>
        </w:tc>
        <w:tc>
          <w:tcPr>
            <w:tcW w:w="944" w:type="dxa"/>
            <w:hideMark/>
          </w:tcPr>
          <w:p w:rsidR="001161DF" w:rsidRPr="005D670F" w:rsidRDefault="001161DF" w:rsidP="003D758C">
            <w:pPr>
              <w:jc w:val="center"/>
            </w:pPr>
            <w:r w:rsidRPr="005D670F">
              <w:t>1368</w:t>
            </w:r>
          </w:p>
        </w:tc>
        <w:tc>
          <w:tcPr>
            <w:tcW w:w="708" w:type="dxa"/>
          </w:tcPr>
          <w:p w:rsidR="001161DF" w:rsidRPr="005D670F" w:rsidRDefault="001161DF" w:rsidP="003D758C">
            <w:r>
              <w:t xml:space="preserve"> </w:t>
            </w:r>
          </w:p>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982"/>
        </w:trPr>
        <w:tc>
          <w:tcPr>
            <w:tcW w:w="1838" w:type="dxa"/>
            <w:hideMark/>
          </w:tcPr>
          <w:p w:rsidR="001161DF" w:rsidRPr="005D670F" w:rsidRDefault="001161DF" w:rsidP="003D758C">
            <w:r w:rsidRPr="005D670F">
              <w:t>г. Уфа, ул. Гагарина, д.39/2</w:t>
            </w:r>
          </w:p>
        </w:tc>
        <w:tc>
          <w:tcPr>
            <w:tcW w:w="2175" w:type="dxa"/>
            <w:hideMark/>
          </w:tcPr>
          <w:p w:rsidR="001161DF" w:rsidRPr="005D670F" w:rsidRDefault="001161DF" w:rsidP="003D758C">
            <w:r w:rsidRPr="005D670F">
              <w:t>Лифт пассажирский ПГП-366В</w:t>
            </w:r>
          </w:p>
        </w:tc>
        <w:tc>
          <w:tcPr>
            <w:tcW w:w="944" w:type="dxa"/>
            <w:hideMark/>
          </w:tcPr>
          <w:p w:rsidR="001161DF" w:rsidRPr="005D670F" w:rsidRDefault="001161DF" w:rsidP="003D758C">
            <w:pPr>
              <w:jc w:val="center"/>
            </w:pPr>
            <w:r w:rsidRPr="005D670F">
              <w:t>28897</w:t>
            </w:r>
          </w:p>
        </w:tc>
        <w:tc>
          <w:tcPr>
            <w:tcW w:w="708" w:type="dxa"/>
            <w:hideMark/>
          </w:tcPr>
          <w:p w:rsidR="001161DF" w:rsidRPr="005D670F" w:rsidRDefault="001161DF" w:rsidP="003D758C">
            <w:r w:rsidRPr="005D670F">
              <w:t> </w:t>
            </w:r>
          </w:p>
        </w:tc>
        <w:tc>
          <w:tcPr>
            <w:tcW w:w="709" w:type="dxa"/>
            <w:hideMark/>
          </w:tcPr>
          <w:p w:rsidR="001161DF" w:rsidRPr="005D670F" w:rsidRDefault="001161DF" w:rsidP="003D758C">
            <w:r w:rsidRPr="005D670F">
              <w:t> </w:t>
            </w:r>
          </w:p>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C119A1">
        <w:trPr>
          <w:trHeight w:val="698"/>
        </w:trPr>
        <w:tc>
          <w:tcPr>
            <w:tcW w:w="1838" w:type="dxa"/>
            <w:hideMark/>
          </w:tcPr>
          <w:p w:rsidR="001161DF" w:rsidRPr="005D670F" w:rsidRDefault="001161DF" w:rsidP="007379B7">
            <w:r w:rsidRPr="005D670F">
              <w:t>г. Уфа, ул. Гоголя, д.59</w:t>
            </w:r>
          </w:p>
        </w:tc>
        <w:tc>
          <w:tcPr>
            <w:tcW w:w="2175" w:type="dxa"/>
            <w:hideMark/>
          </w:tcPr>
          <w:p w:rsidR="001161DF" w:rsidRPr="005D670F" w:rsidRDefault="001161DF" w:rsidP="003D758C">
            <w:r w:rsidRPr="005D670F">
              <w:t>Лифт пассажирский ПГП-366В</w:t>
            </w:r>
          </w:p>
        </w:tc>
        <w:tc>
          <w:tcPr>
            <w:tcW w:w="944" w:type="dxa"/>
            <w:hideMark/>
          </w:tcPr>
          <w:p w:rsidR="001161DF" w:rsidRPr="005D670F" w:rsidRDefault="001161DF" w:rsidP="003D758C">
            <w:pPr>
              <w:jc w:val="center"/>
            </w:pPr>
            <w:r w:rsidRPr="005D670F">
              <w:t>24702</w:t>
            </w:r>
          </w:p>
        </w:tc>
        <w:tc>
          <w:tcPr>
            <w:tcW w:w="708" w:type="dxa"/>
            <w:hideMark/>
          </w:tcPr>
          <w:p w:rsidR="001161DF" w:rsidRPr="005D670F" w:rsidRDefault="001161DF" w:rsidP="003D758C">
            <w:r w:rsidRPr="005D670F">
              <w:t> </w:t>
            </w:r>
          </w:p>
        </w:tc>
        <w:tc>
          <w:tcPr>
            <w:tcW w:w="709" w:type="dxa"/>
            <w:hideMark/>
          </w:tcPr>
          <w:p w:rsidR="001161DF" w:rsidRPr="005D670F" w:rsidRDefault="001161DF" w:rsidP="003D758C">
            <w:r w:rsidRPr="005D670F">
              <w:t> </w:t>
            </w:r>
          </w:p>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624"/>
        </w:trPr>
        <w:tc>
          <w:tcPr>
            <w:tcW w:w="1838" w:type="dxa"/>
            <w:vMerge w:val="restart"/>
            <w:hideMark/>
          </w:tcPr>
          <w:p w:rsidR="001161DF" w:rsidRPr="005D670F" w:rsidRDefault="001161DF" w:rsidP="007379B7">
            <w:r w:rsidRPr="005D670F">
              <w:t>г. Уфа, ул. Кирова, д.105</w:t>
            </w:r>
          </w:p>
        </w:tc>
        <w:tc>
          <w:tcPr>
            <w:tcW w:w="2175" w:type="dxa"/>
            <w:hideMark/>
          </w:tcPr>
          <w:p w:rsidR="001161DF" w:rsidRPr="005D670F" w:rsidRDefault="001161DF" w:rsidP="003D758C">
            <w:pPr>
              <w:jc w:val="both"/>
            </w:pPr>
            <w:r w:rsidRPr="005D670F">
              <w:t>Лифт грузо</w:t>
            </w:r>
            <w:r>
              <w:t>вой</w:t>
            </w:r>
            <w:r w:rsidRPr="005D670F">
              <w:t xml:space="preserve"> ПГ-288</w:t>
            </w:r>
          </w:p>
        </w:tc>
        <w:tc>
          <w:tcPr>
            <w:tcW w:w="944" w:type="dxa"/>
            <w:hideMark/>
          </w:tcPr>
          <w:p w:rsidR="001161DF" w:rsidRPr="005D670F" w:rsidRDefault="001161DF" w:rsidP="003D758C">
            <w:pPr>
              <w:jc w:val="center"/>
            </w:pPr>
            <w:r w:rsidRPr="005D670F">
              <w:t>1578</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800"/>
        </w:trPr>
        <w:tc>
          <w:tcPr>
            <w:tcW w:w="1838" w:type="dxa"/>
            <w:vMerge/>
            <w:hideMark/>
          </w:tcPr>
          <w:p w:rsidR="001161DF" w:rsidRPr="005D670F" w:rsidRDefault="001161DF" w:rsidP="003D758C"/>
        </w:tc>
        <w:tc>
          <w:tcPr>
            <w:tcW w:w="2175" w:type="dxa"/>
            <w:hideMark/>
          </w:tcPr>
          <w:p w:rsidR="001161DF" w:rsidRPr="005D670F" w:rsidRDefault="001161DF" w:rsidP="003D758C">
            <w:pPr>
              <w:jc w:val="both"/>
            </w:pPr>
            <w:r w:rsidRPr="005D670F">
              <w:t>Лифт пассажирский ПП-400А</w:t>
            </w:r>
          </w:p>
        </w:tc>
        <w:tc>
          <w:tcPr>
            <w:tcW w:w="944" w:type="dxa"/>
            <w:hideMark/>
          </w:tcPr>
          <w:p w:rsidR="001161DF" w:rsidRPr="005D670F" w:rsidRDefault="001161DF" w:rsidP="003D758C">
            <w:pPr>
              <w:jc w:val="center"/>
            </w:pPr>
            <w:r w:rsidRPr="005D670F">
              <w:t>5540</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C119A1">
        <w:trPr>
          <w:trHeight w:val="646"/>
        </w:trPr>
        <w:tc>
          <w:tcPr>
            <w:tcW w:w="1838" w:type="dxa"/>
            <w:hideMark/>
          </w:tcPr>
          <w:p w:rsidR="001161DF" w:rsidRPr="005D670F" w:rsidRDefault="001161DF" w:rsidP="007379B7">
            <w:r w:rsidRPr="005D670F">
              <w:t>г. Уфа, ул. Правды, д.17</w:t>
            </w:r>
          </w:p>
        </w:tc>
        <w:tc>
          <w:tcPr>
            <w:tcW w:w="2175" w:type="dxa"/>
            <w:hideMark/>
          </w:tcPr>
          <w:p w:rsidR="001161DF" w:rsidRPr="005D670F" w:rsidRDefault="001161DF" w:rsidP="003D758C">
            <w:r w:rsidRPr="005D670F">
              <w:t>Лифт пассажирский ЛП</w:t>
            </w:r>
          </w:p>
        </w:tc>
        <w:tc>
          <w:tcPr>
            <w:tcW w:w="944" w:type="dxa"/>
            <w:hideMark/>
          </w:tcPr>
          <w:p w:rsidR="001161DF" w:rsidRPr="005D670F" w:rsidRDefault="001161DF" w:rsidP="003D758C">
            <w:pPr>
              <w:jc w:val="center"/>
            </w:pPr>
            <w:r w:rsidRPr="005D670F">
              <w:t>9525</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915"/>
        </w:trPr>
        <w:tc>
          <w:tcPr>
            <w:tcW w:w="1838" w:type="dxa"/>
            <w:hideMark/>
          </w:tcPr>
          <w:p w:rsidR="001161DF" w:rsidRPr="005D670F" w:rsidRDefault="001161DF" w:rsidP="007379B7">
            <w:r w:rsidRPr="005D670F">
              <w:t>г. Уфа, ул. Российская, д.19</w:t>
            </w:r>
          </w:p>
        </w:tc>
        <w:tc>
          <w:tcPr>
            <w:tcW w:w="2175" w:type="dxa"/>
            <w:hideMark/>
          </w:tcPr>
          <w:p w:rsidR="001161DF" w:rsidRPr="005D670F" w:rsidRDefault="001161DF" w:rsidP="003D758C">
            <w:r w:rsidRPr="005D670F">
              <w:t xml:space="preserve">Лифт пассажирский ЛП-610БШ </w:t>
            </w:r>
          </w:p>
        </w:tc>
        <w:tc>
          <w:tcPr>
            <w:tcW w:w="944" w:type="dxa"/>
            <w:hideMark/>
          </w:tcPr>
          <w:p w:rsidR="001161DF" w:rsidRPr="005D670F" w:rsidRDefault="001161DF" w:rsidP="003D758C">
            <w:pPr>
              <w:jc w:val="center"/>
            </w:pPr>
            <w:r w:rsidRPr="005D670F">
              <w:t>184575</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962"/>
        </w:trPr>
        <w:tc>
          <w:tcPr>
            <w:tcW w:w="1838" w:type="dxa"/>
            <w:hideMark/>
          </w:tcPr>
          <w:p w:rsidR="001161DF" w:rsidRPr="005D670F" w:rsidRDefault="001161DF" w:rsidP="007379B7">
            <w:r w:rsidRPr="005D670F">
              <w:t>г. Уфа, ул. Луганская, д.37а</w:t>
            </w:r>
          </w:p>
        </w:tc>
        <w:tc>
          <w:tcPr>
            <w:tcW w:w="2175" w:type="dxa"/>
            <w:hideMark/>
          </w:tcPr>
          <w:p w:rsidR="001161DF" w:rsidRPr="005D670F" w:rsidRDefault="001161DF" w:rsidP="003D758C">
            <w:r w:rsidRPr="005D670F">
              <w:t>Лифт пассажирский ПГП-366В</w:t>
            </w:r>
          </w:p>
        </w:tc>
        <w:tc>
          <w:tcPr>
            <w:tcW w:w="944" w:type="dxa"/>
            <w:hideMark/>
          </w:tcPr>
          <w:p w:rsidR="001161DF" w:rsidRPr="005D670F" w:rsidRDefault="001161DF" w:rsidP="003D758C">
            <w:pPr>
              <w:jc w:val="center"/>
            </w:pPr>
            <w:r w:rsidRPr="005D670F">
              <w:t>20769</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C119A1">
        <w:trPr>
          <w:trHeight w:val="796"/>
        </w:trPr>
        <w:tc>
          <w:tcPr>
            <w:tcW w:w="1838" w:type="dxa"/>
            <w:hideMark/>
          </w:tcPr>
          <w:p w:rsidR="001161DF" w:rsidRPr="005D670F" w:rsidRDefault="007379B7" w:rsidP="007379B7">
            <w:r>
              <w:t>г. С</w:t>
            </w:r>
            <w:r w:rsidR="001161DF" w:rsidRPr="005D670F">
              <w:t>терлитамак, ул. Сакко и Ванцетти, д.23</w:t>
            </w:r>
          </w:p>
        </w:tc>
        <w:tc>
          <w:tcPr>
            <w:tcW w:w="2175" w:type="dxa"/>
            <w:hideMark/>
          </w:tcPr>
          <w:p w:rsidR="001161DF" w:rsidRPr="005D670F" w:rsidRDefault="001161DF" w:rsidP="003D758C">
            <w:r w:rsidRPr="005D670F">
              <w:t>Лифт пассажирский ПГП-366В</w:t>
            </w:r>
          </w:p>
        </w:tc>
        <w:tc>
          <w:tcPr>
            <w:tcW w:w="944" w:type="dxa"/>
            <w:hideMark/>
          </w:tcPr>
          <w:p w:rsidR="001161DF" w:rsidRPr="005D670F" w:rsidRDefault="001161DF" w:rsidP="003D758C">
            <w:pPr>
              <w:jc w:val="center"/>
            </w:pPr>
            <w:r w:rsidRPr="005D670F">
              <w:t>22196</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871"/>
        </w:trPr>
        <w:tc>
          <w:tcPr>
            <w:tcW w:w="1838" w:type="dxa"/>
            <w:hideMark/>
          </w:tcPr>
          <w:p w:rsidR="001161DF" w:rsidRPr="005D670F" w:rsidRDefault="001161DF" w:rsidP="007379B7">
            <w:r w:rsidRPr="005D670F">
              <w:t>г. Салават, ул. Октябрьская, д.33</w:t>
            </w:r>
          </w:p>
        </w:tc>
        <w:tc>
          <w:tcPr>
            <w:tcW w:w="2175" w:type="dxa"/>
            <w:hideMark/>
          </w:tcPr>
          <w:p w:rsidR="001161DF" w:rsidRPr="005D670F" w:rsidRDefault="001161DF" w:rsidP="003D758C">
            <w:r w:rsidRPr="005D670F">
              <w:t>Лифт пассажирский ЛП</w:t>
            </w:r>
          </w:p>
        </w:tc>
        <w:tc>
          <w:tcPr>
            <w:tcW w:w="944" w:type="dxa"/>
            <w:hideMark/>
          </w:tcPr>
          <w:p w:rsidR="001161DF" w:rsidRPr="005D670F" w:rsidRDefault="001161DF" w:rsidP="003D758C">
            <w:pPr>
              <w:jc w:val="center"/>
            </w:pPr>
            <w:r w:rsidRPr="005D670F">
              <w:t>12762</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r w:rsidR="001161DF" w:rsidRPr="005D670F" w:rsidTr="007379B7">
        <w:trPr>
          <w:trHeight w:val="830"/>
        </w:trPr>
        <w:tc>
          <w:tcPr>
            <w:tcW w:w="1838" w:type="dxa"/>
            <w:hideMark/>
          </w:tcPr>
          <w:p w:rsidR="001161DF" w:rsidRPr="005D670F" w:rsidRDefault="001161DF" w:rsidP="00C119A1">
            <w:r w:rsidRPr="005D670F">
              <w:t>г. Ишимбай, ул. Советская, д.74</w:t>
            </w:r>
          </w:p>
        </w:tc>
        <w:tc>
          <w:tcPr>
            <w:tcW w:w="2175" w:type="dxa"/>
            <w:hideMark/>
          </w:tcPr>
          <w:p w:rsidR="001161DF" w:rsidRPr="005D670F" w:rsidRDefault="001161DF" w:rsidP="003D758C">
            <w:r w:rsidRPr="005D670F">
              <w:t>Лифт пассажирский ЛП</w:t>
            </w:r>
          </w:p>
        </w:tc>
        <w:tc>
          <w:tcPr>
            <w:tcW w:w="944" w:type="dxa"/>
            <w:hideMark/>
          </w:tcPr>
          <w:p w:rsidR="001161DF" w:rsidRPr="005D670F" w:rsidRDefault="001161DF" w:rsidP="003D758C">
            <w:pPr>
              <w:jc w:val="center"/>
            </w:pPr>
            <w:r w:rsidRPr="005D670F">
              <w:t>12175</w:t>
            </w:r>
          </w:p>
        </w:tc>
        <w:tc>
          <w:tcPr>
            <w:tcW w:w="708" w:type="dxa"/>
          </w:tcPr>
          <w:p w:rsidR="001161DF" w:rsidRPr="005D670F" w:rsidRDefault="001161DF" w:rsidP="003D758C"/>
        </w:tc>
        <w:tc>
          <w:tcPr>
            <w:tcW w:w="709"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709"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851" w:type="dxa"/>
          </w:tcPr>
          <w:p w:rsidR="001161DF" w:rsidRPr="005D670F" w:rsidRDefault="001161DF" w:rsidP="003D758C"/>
        </w:tc>
        <w:tc>
          <w:tcPr>
            <w:tcW w:w="850" w:type="dxa"/>
          </w:tcPr>
          <w:p w:rsidR="001161DF" w:rsidRPr="005D670F" w:rsidRDefault="001161DF" w:rsidP="003D758C"/>
        </w:tc>
        <w:tc>
          <w:tcPr>
            <w:tcW w:w="993" w:type="dxa"/>
          </w:tcPr>
          <w:p w:rsidR="001161DF" w:rsidRPr="005D670F" w:rsidRDefault="001161DF" w:rsidP="003D758C"/>
        </w:tc>
        <w:tc>
          <w:tcPr>
            <w:tcW w:w="850" w:type="dxa"/>
          </w:tcPr>
          <w:p w:rsidR="001161DF" w:rsidRPr="005D670F" w:rsidRDefault="001161DF" w:rsidP="003D758C"/>
        </w:tc>
      </w:tr>
    </w:tbl>
    <w:p w:rsidR="001161DF" w:rsidRPr="00A411D2" w:rsidRDefault="001161DF" w:rsidP="001161DF">
      <w:pPr>
        <w:ind w:left="-709" w:firstLine="709"/>
        <w:jc w:val="both"/>
        <w:rPr>
          <w:b/>
          <w:color w:val="000000"/>
        </w:rPr>
      </w:pPr>
      <w:r>
        <w:rPr>
          <w:color w:val="000000"/>
        </w:rPr>
        <w:t xml:space="preserve">  </w:t>
      </w:r>
      <w:r w:rsidRPr="00A411D2">
        <w:rPr>
          <w:b/>
          <w:color w:val="000000"/>
        </w:rPr>
        <w:t>Примечание:</w:t>
      </w:r>
    </w:p>
    <w:tbl>
      <w:tblPr>
        <w:tblW w:w="24540" w:type="dxa"/>
        <w:tblLook w:val="04A0" w:firstRow="1" w:lastRow="0" w:firstColumn="1" w:lastColumn="0" w:noHBand="0" w:noVBand="1"/>
      </w:tblPr>
      <w:tblGrid>
        <w:gridCol w:w="8220"/>
        <w:gridCol w:w="960"/>
        <w:gridCol w:w="960"/>
        <w:gridCol w:w="960"/>
        <w:gridCol w:w="960"/>
        <w:gridCol w:w="960"/>
        <w:gridCol w:w="960"/>
        <w:gridCol w:w="960"/>
        <w:gridCol w:w="960"/>
        <w:gridCol w:w="960"/>
        <w:gridCol w:w="960"/>
        <w:gridCol w:w="960"/>
        <w:gridCol w:w="960"/>
        <w:gridCol w:w="960"/>
        <w:gridCol w:w="960"/>
        <w:gridCol w:w="960"/>
        <w:gridCol w:w="960"/>
        <w:gridCol w:w="960"/>
      </w:tblGrid>
      <w:tr w:rsidR="001161DF" w:rsidRPr="00A411D2" w:rsidTr="003D758C">
        <w:trPr>
          <w:trHeight w:val="300"/>
        </w:trPr>
        <w:tc>
          <w:tcPr>
            <w:tcW w:w="10140" w:type="dxa"/>
            <w:gridSpan w:val="3"/>
            <w:tcBorders>
              <w:top w:val="nil"/>
              <w:left w:val="nil"/>
              <w:bottom w:val="nil"/>
              <w:right w:val="nil"/>
            </w:tcBorders>
            <w:shd w:val="clear" w:color="auto" w:fill="auto"/>
            <w:noWrap/>
            <w:vAlign w:val="bottom"/>
            <w:hideMark/>
          </w:tcPr>
          <w:p w:rsidR="001161DF" w:rsidRPr="00A411D2" w:rsidRDefault="001161DF" w:rsidP="003D758C">
            <w:pPr>
              <w:rPr>
                <w:color w:val="000000"/>
              </w:rPr>
            </w:pPr>
            <w:r w:rsidRPr="00A411D2">
              <w:rPr>
                <w:color w:val="000000"/>
              </w:rPr>
              <w:t>ТО-1</w:t>
            </w:r>
            <w:proofErr w:type="gramStart"/>
            <w:r w:rsidRPr="00A411D2">
              <w:rPr>
                <w:color w:val="000000"/>
              </w:rPr>
              <w:t>,</w:t>
            </w:r>
            <w:proofErr w:type="gramEnd"/>
            <w:r>
              <w:rPr>
                <w:color w:val="000000"/>
              </w:rPr>
              <w:t xml:space="preserve"> </w:t>
            </w:r>
            <w:r w:rsidRPr="00A411D2">
              <w:rPr>
                <w:color w:val="000000"/>
              </w:rPr>
              <w:t xml:space="preserve">ТО-2, ТО-3 лифтов проводиться в период с 05 по 20 число </w:t>
            </w:r>
            <w:r>
              <w:rPr>
                <w:color w:val="000000"/>
              </w:rPr>
              <w:t xml:space="preserve">каждого </w:t>
            </w:r>
            <w:r w:rsidRPr="00A411D2">
              <w:rPr>
                <w:color w:val="000000"/>
              </w:rPr>
              <w:t xml:space="preserve">месяца </w:t>
            </w:r>
          </w:p>
        </w:tc>
        <w:tc>
          <w:tcPr>
            <w:tcW w:w="960" w:type="dxa"/>
            <w:tcBorders>
              <w:top w:val="nil"/>
              <w:left w:val="nil"/>
              <w:bottom w:val="nil"/>
              <w:right w:val="nil"/>
            </w:tcBorders>
            <w:shd w:val="clear" w:color="auto" w:fill="auto"/>
            <w:noWrap/>
            <w:vAlign w:val="bottom"/>
            <w:hideMark/>
          </w:tcPr>
          <w:p w:rsidR="001161DF" w:rsidRPr="00A411D2" w:rsidRDefault="001161DF" w:rsidP="003D758C">
            <w:pPr>
              <w:rPr>
                <w:color w:val="000000"/>
              </w:rPr>
            </w:pPr>
          </w:p>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r>
      <w:tr w:rsidR="001161DF" w:rsidRPr="00A411D2" w:rsidTr="003D758C">
        <w:trPr>
          <w:trHeight w:val="300"/>
        </w:trPr>
        <w:tc>
          <w:tcPr>
            <w:tcW w:w="8220" w:type="dxa"/>
            <w:tcBorders>
              <w:top w:val="nil"/>
              <w:left w:val="nil"/>
              <w:bottom w:val="nil"/>
              <w:right w:val="nil"/>
            </w:tcBorders>
            <w:shd w:val="clear" w:color="auto" w:fill="auto"/>
            <w:noWrap/>
            <w:vAlign w:val="bottom"/>
            <w:hideMark/>
          </w:tcPr>
          <w:p w:rsidR="001161DF" w:rsidRPr="00A411D2" w:rsidRDefault="001161DF" w:rsidP="003D758C">
            <w:pPr>
              <w:rPr>
                <w:color w:val="000000"/>
              </w:rPr>
            </w:pPr>
            <w:r w:rsidRPr="00A411D2">
              <w:rPr>
                <w:color w:val="000000"/>
              </w:rPr>
              <w:t xml:space="preserve">ТО-4 лифтов проводиться </w:t>
            </w:r>
            <w:r w:rsidRPr="00C119A1">
              <w:rPr>
                <w:color w:val="000000"/>
              </w:rPr>
              <w:t>не позднее 20 декабря 2019 года.</w:t>
            </w:r>
            <w:r w:rsidRPr="00A411D2">
              <w:rPr>
                <w:color w:val="000000"/>
              </w:rPr>
              <w:t xml:space="preserve"> </w:t>
            </w:r>
          </w:p>
        </w:tc>
        <w:tc>
          <w:tcPr>
            <w:tcW w:w="960" w:type="dxa"/>
            <w:tcBorders>
              <w:top w:val="nil"/>
              <w:left w:val="nil"/>
              <w:bottom w:val="nil"/>
              <w:right w:val="nil"/>
            </w:tcBorders>
            <w:shd w:val="clear" w:color="auto" w:fill="auto"/>
            <w:noWrap/>
            <w:vAlign w:val="bottom"/>
            <w:hideMark/>
          </w:tcPr>
          <w:p w:rsidR="001161DF" w:rsidRPr="00A411D2" w:rsidRDefault="001161DF" w:rsidP="003D758C">
            <w:pPr>
              <w:rPr>
                <w:color w:val="000000"/>
              </w:rPr>
            </w:pPr>
          </w:p>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c>
          <w:tcPr>
            <w:tcW w:w="960" w:type="dxa"/>
            <w:tcBorders>
              <w:top w:val="nil"/>
              <w:left w:val="nil"/>
              <w:bottom w:val="nil"/>
              <w:right w:val="nil"/>
            </w:tcBorders>
            <w:shd w:val="clear" w:color="auto" w:fill="auto"/>
            <w:noWrap/>
            <w:vAlign w:val="bottom"/>
            <w:hideMark/>
          </w:tcPr>
          <w:p w:rsidR="001161DF" w:rsidRPr="00A411D2" w:rsidRDefault="001161DF" w:rsidP="003D758C"/>
        </w:tc>
      </w:tr>
    </w:tbl>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tbl>
      <w:tblPr>
        <w:tblStyle w:val="42"/>
        <w:tblW w:w="14737" w:type="dxa"/>
        <w:tblLook w:val="04A0" w:firstRow="1" w:lastRow="0" w:firstColumn="1" w:lastColumn="0" w:noHBand="0" w:noVBand="1"/>
      </w:tblPr>
      <w:tblGrid>
        <w:gridCol w:w="6799"/>
        <w:gridCol w:w="7938"/>
      </w:tblGrid>
      <w:tr w:rsidR="001161DF" w:rsidTr="00A63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rsidR="001161DF" w:rsidRPr="00A63903" w:rsidRDefault="001161DF" w:rsidP="00C119A1">
            <w:pPr>
              <w:ind w:left="-709" w:firstLine="709"/>
              <w:jc w:val="center"/>
              <w:rPr>
                <w:sz w:val="26"/>
                <w:szCs w:val="26"/>
              </w:rPr>
            </w:pPr>
            <w:r w:rsidRPr="00A63903">
              <w:rPr>
                <w:sz w:val="26"/>
                <w:szCs w:val="26"/>
              </w:rPr>
              <w:t>ЗАКАЗЧИК:</w:t>
            </w:r>
          </w:p>
          <w:p w:rsidR="001161DF" w:rsidRPr="00A63903" w:rsidRDefault="001161DF" w:rsidP="003D758C">
            <w:pPr>
              <w:rPr>
                <w:sz w:val="26"/>
                <w:szCs w:val="26"/>
              </w:rPr>
            </w:pPr>
            <w:r w:rsidRPr="00A63903">
              <w:rPr>
                <w:sz w:val="26"/>
                <w:szCs w:val="26"/>
              </w:rPr>
              <w:t>Генеральный директор</w:t>
            </w:r>
            <w:r w:rsidR="00C119A1" w:rsidRPr="00A63903">
              <w:rPr>
                <w:sz w:val="26"/>
                <w:szCs w:val="26"/>
              </w:rPr>
              <w:t xml:space="preserve"> </w:t>
            </w:r>
            <w:r w:rsidRPr="00A63903">
              <w:rPr>
                <w:sz w:val="26"/>
                <w:szCs w:val="26"/>
              </w:rPr>
              <w:t>ПАО «Башинформсвязь»</w:t>
            </w:r>
          </w:p>
          <w:p w:rsidR="001161DF" w:rsidRPr="00801CDA" w:rsidRDefault="001161DF" w:rsidP="003D758C">
            <w:pPr>
              <w:rPr>
                <w:b w:val="0"/>
                <w:sz w:val="26"/>
                <w:szCs w:val="26"/>
              </w:rPr>
            </w:pPr>
          </w:p>
          <w:p w:rsidR="001161DF" w:rsidRDefault="001161DF" w:rsidP="003D758C">
            <w:pPr>
              <w:ind w:left="-709" w:firstLine="709"/>
              <w:rPr>
                <w:b w:val="0"/>
                <w:sz w:val="26"/>
                <w:szCs w:val="26"/>
              </w:rPr>
            </w:pPr>
            <w:r w:rsidRPr="00801CDA">
              <w:rPr>
                <w:b w:val="0"/>
                <w:sz w:val="26"/>
                <w:szCs w:val="26"/>
              </w:rPr>
              <w:t>___</w:t>
            </w:r>
            <w:r w:rsidR="00C119A1">
              <w:rPr>
                <w:b w:val="0"/>
                <w:sz w:val="26"/>
                <w:szCs w:val="26"/>
              </w:rPr>
              <w:t>___________</w:t>
            </w:r>
            <w:r w:rsidRPr="00801CDA">
              <w:rPr>
                <w:b w:val="0"/>
                <w:sz w:val="26"/>
                <w:szCs w:val="26"/>
              </w:rPr>
              <w:t>_________/</w:t>
            </w:r>
            <w:r w:rsidRPr="00A63903">
              <w:rPr>
                <w:sz w:val="26"/>
                <w:szCs w:val="26"/>
              </w:rPr>
              <w:t>Долгоаршинных М. Г</w:t>
            </w:r>
            <w:r w:rsidRPr="00801CDA">
              <w:rPr>
                <w:b w:val="0"/>
                <w:sz w:val="26"/>
                <w:szCs w:val="26"/>
              </w:rPr>
              <w:t>.</w:t>
            </w:r>
            <w:r>
              <w:rPr>
                <w:b w:val="0"/>
                <w:sz w:val="26"/>
                <w:szCs w:val="26"/>
              </w:rPr>
              <w:t>/</w:t>
            </w:r>
            <w:r w:rsidRPr="00801CDA">
              <w:rPr>
                <w:b w:val="0"/>
                <w:sz w:val="26"/>
                <w:szCs w:val="26"/>
              </w:rPr>
              <w:t xml:space="preserve"> </w:t>
            </w:r>
          </w:p>
          <w:p w:rsidR="001161DF" w:rsidRPr="00801CDA" w:rsidRDefault="001161DF" w:rsidP="003D758C">
            <w:pPr>
              <w:ind w:left="-709" w:firstLine="709"/>
              <w:rPr>
                <w:b w:val="0"/>
                <w:sz w:val="26"/>
                <w:szCs w:val="26"/>
              </w:rPr>
            </w:pPr>
            <w:r w:rsidRPr="00801CDA">
              <w:rPr>
                <w:b w:val="0"/>
                <w:sz w:val="26"/>
                <w:szCs w:val="26"/>
              </w:rPr>
              <w:t xml:space="preserve"> </w:t>
            </w:r>
          </w:p>
          <w:p w:rsidR="001161DF" w:rsidRPr="00801CDA" w:rsidRDefault="001161DF" w:rsidP="003D758C">
            <w:pPr>
              <w:ind w:left="-709" w:firstLine="709"/>
              <w:rPr>
                <w:b w:val="0"/>
                <w:sz w:val="26"/>
                <w:szCs w:val="26"/>
              </w:rPr>
            </w:pPr>
            <w:r w:rsidRPr="00801CDA">
              <w:rPr>
                <w:b w:val="0"/>
                <w:sz w:val="26"/>
                <w:szCs w:val="26"/>
              </w:rPr>
              <w:t xml:space="preserve">                       М.П.</w:t>
            </w:r>
          </w:p>
          <w:p w:rsidR="001161DF" w:rsidRDefault="001161DF" w:rsidP="003D758C">
            <w:pPr>
              <w:ind w:firstLine="709"/>
              <w:rPr>
                <w:sz w:val="26"/>
                <w:szCs w:val="26"/>
              </w:rPr>
            </w:pPr>
          </w:p>
        </w:tc>
        <w:tc>
          <w:tcPr>
            <w:tcW w:w="7938" w:type="dxa"/>
          </w:tcPr>
          <w:p w:rsidR="001161DF" w:rsidRPr="00A63903" w:rsidRDefault="001161DF" w:rsidP="003D758C">
            <w:pPr>
              <w:ind w:left="-709" w:firstLine="709"/>
              <w:cnfStyle w:val="100000000000" w:firstRow="1" w:lastRow="0" w:firstColumn="0" w:lastColumn="0" w:oddVBand="0" w:evenVBand="0" w:oddHBand="0" w:evenHBand="0" w:firstRowFirstColumn="0" w:firstRowLastColumn="0" w:lastRowFirstColumn="0" w:lastRowLastColumn="0"/>
              <w:rPr>
                <w:sz w:val="26"/>
                <w:szCs w:val="26"/>
              </w:rPr>
            </w:pPr>
            <w:r>
              <w:rPr>
                <w:b w:val="0"/>
                <w:sz w:val="26"/>
                <w:szCs w:val="26"/>
              </w:rPr>
              <w:t xml:space="preserve">                                    </w:t>
            </w:r>
            <w:r w:rsidRPr="00A63903">
              <w:rPr>
                <w:sz w:val="26"/>
                <w:szCs w:val="26"/>
              </w:rPr>
              <w:t>ИСПОЛНИТЕЛЬ:</w:t>
            </w:r>
          </w:p>
          <w:p w:rsidR="001161DF" w:rsidRDefault="001161DF" w:rsidP="003D758C">
            <w:pPr>
              <w:ind w:left="-709" w:firstLine="709"/>
              <w:cnfStyle w:val="100000000000" w:firstRow="1" w:lastRow="0" w:firstColumn="0" w:lastColumn="0" w:oddVBand="0" w:evenVBand="0" w:oddHBand="0" w:evenHBand="0" w:firstRowFirstColumn="0" w:firstRowLastColumn="0" w:lastRowFirstColumn="0" w:lastRowLastColumn="0"/>
              <w:rPr>
                <w:b w:val="0"/>
                <w:sz w:val="26"/>
                <w:szCs w:val="26"/>
              </w:rPr>
            </w:pPr>
            <w:r>
              <w:rPr>
                <w:b w:val="0"/>
                <w:sz w:val="26"/>
                <w:szCs w:val="26"/>
              </w:rPr>
              <w:t xml:space="preserve">                     </w:t>
            </w:r>
          </w:p>
          <w:p w:rsidR="00C119A1" w:rsidRDefault="00C119A1" w:rsidP="00C119A1">
            <w:pPr>
              <w:contextualSpacing/>
              <w:jc w:val="both"/>
              <w:cnfStyle w:val="100000000000" w:firstRow="1" w:lastRow="0" w:firstColumn="0" w:lastColumn="0" w:oddVBand="0" w:evenVBand="0" w:oddHBand="0" w:evenHBand="0" w:firstRowFirstColumn="0" w:firstRowLastColumn="0" w:lastRowFirstColumn="0" w:lastRowLastColumn="0"/>
              <w:rPr>
                <w:b w:val="0"/>
                <w:sz w:val="26"/>
                <w:szCs w:val="26"/>
              </w:rPr>
            </w:pPr>
          </w:p>
          <w:p w:rsidR="001161DF" w:rsidRDefault="00C119A1" w:rsidP="00C119A1">
            <w:pPr>
              <w:contextualSpacing/>
              <w:jc w:val="both"/>
              <w:cnfStyle w:val="100000000000" w:firstRow="1" w:lastRow="0" w:firstColumn="0" w:lastColumn="0" w:oddVBand="0" w:evenVBand="0" w:oddHBand="0" w:evenHBand="0" w:firstRowFirstColumn="0" w:firstRowLastColumn="0" w:lastRowFirstColumn="0" w:lastRowLastColumn="0"/>
              <w:rPr>
                <w:b w:val="0"/>
                <w:sz w:val="26"/>
                <w:szCs w:val="26"/>
              </w:rPr>
            </w:pPr>
            <w:r>
              <w:rPr>
                <w:b w:val="0"/>
                <w:sz w:val="26"/>
                <w:szCs w:val="26"/>
              </w:rPr>
              <w:t xml:space="preserve">    </w:t>
            </w:r>
            <w:r w:rsidR="001161DF">
              <w:rPr>
                <w:b w:val="0"/>
                <w:sz w:val="26"/>
                <w:szCs w:val="26"/>
              </w:rPr>
              <w:t>_______</w:t>
            </w:r>
            <w:r>
              <w:rPr>
                <w:b w:val="0"/>
                <w:sz w:val="26"/>
                <w:szCs w:val="26"/>
              </w:rPr>
              <w:t>__________</w:t>
            </w:r>
            <w:r w:rsidR="001161DF">
              <w:rPr>
                <w:b w:val="0"/>
                <w:sz w:val="26"/>
                <w:szCs w:val="26"/>
              </w:rPr>
              <w:t xml:space="preserve">_____/           </w:t>
            </w:r>
            <w:r>
              <w:rPr>
                <w:b w:val="0"/>
                <w:sz w:val="26"/>
                <w:szCs w:val="26"/>
              </w:rPr>
              <w:t xml:space="preserve">                              </w:t>
            </w:r>
            <w:r w:rsidR="001161DF">
              <w:rPr>
                <w:b w:val="0"/>
                <w:sz w:val="26"/>
                <w:szCs w:val="26"/>
              </w:rPr>
              <w:t xml:space="preserve">        / </w:t>
            </w:r>
          </w:p>
          <w:p w:rsidR="001161DF" w:rsidRDefault="001161DF" w:rsidP="00C119A1">
            <w:pPr>
              <w:contextualSpacing/>
              <w:jc w:val="both"/>
              <w:cnfStyle w:val="100000000000" w:firstRow="1" w:lastRow="0" w:firstColumn="0" w:lastColumn="0" w:oddVBand="0" w:evenVBand="0" w:oddHBand="0" w:evenHBand="0" w:firstRowFirstColumn="0" w:firstRowLastColumn="0" w:lastRowFirstColumn="0" w:lastRowLastColumn="0"/>
              <w:rPr>
                <w:b w:val="0"/>
                <w:sz w:val="26"/>
                <w:szCs w:val="26"/>
              </w:rPr>
            </w:pPr>
          </w:p>
          <w:p w:rsidR="001161DF" w:rsidRDefault="001161DF" w:rsidP="003D758C">
            <w:pPr>
              <w:ind w:left="-709" w:firstLine="709"/>
              <w:jc w:val="both"/>
              <w:cnfStyle w:val="100000000000" w:firstRow="1" w:lastRow="0" w:firstColumn="0" w:lastColumn="0" w:oddVBand="0" w:evenVBand="0" w:oddHBand="0" w:evenHBand="0" w:firstRowFirstColumn="0" w:firstRowLastColumn="0" w:lastRowFirstColumn="0" w:lastRowLastColumn="0"/>
              <w:rPr>
                <w:sz w:val="26"/>
                <w:szCs w:val="26"/>
              </w:rPr>
            </w:pPr>
            <w:r>
              <w:rPr>
                <w:b w:val="0"/>
                <w:sz w:val="26"/>
                <w:szCs w:val="26"/>
              </w:rPr>
              <w:t xml:space="preserve">          </w:t>
            </w:r>
            <w:r w:rsidR="00C119A1">
              <w:rPr>
                <w:b w:val="0"/>
                <w:sz w:val="26"/>
                <w:szCs w:val="26"/>
              </w:rPr>
              <w:t xml:space="preserve">              </w:t>
            </w:r>
            <w:r>
              <w:rPr>
                <w:b w:val="0"/>
                <w:sz w:val="26"/>
                <w:szCs w:val="26"/>
              </w:rPr>
              <w:t>М.П.</w:t>
            </w:r>
          </w:p>
        </w:tc>
      </w:tr>
    </w:tbl>
    <w:p w:rsidR="001161DF" w:rsidRDefault="001161DF" w:rsidP="001161DF">
      <w:r>
        <w:t xml:space="preserve">            </w:t>
      </w:r>
    </w:p>
    <w:p w:rsidR="001161DF" w:rsidRDefault="001161DF" w:rsidP="001161DF">
      <w:pPr>
        <w:tabs>
          <w:tab w:val="left" w:pos="5588"/>
        </w:tabs>
        <w:rPr>
          <w:sz w:val="26"/>
          <w:szCs w:val="26"/>
        </w:rPr>
      </w:pPr>
    </w:p>
    <w:p w:rsidR="001161DF" w:rsidRPr="00CF594B" w:rsidRDefault="001161DF" w:rsidP="001161DF">
      <w:pPr>
        <w:tabs>
          <w:tab w:val="left" w:pos="5588"/>
        </w:tabs>
        <w:rPr>
          <w:sz w:val="26"/>
          <w:szCs w:val="26"/>
        </w:rPr>
        <w:sectPr w:rsidR="001161DF" w:rsidRPr="00CF594B" w:rsidSect="003D758C">
          <w:pgSz w:w="16839" w:h="11907" w:orient="landscape" w:code="9"/>
          <w:pgMar w:top="851" w:right="1134" w:bottom="567" w:left="1134" w:header="720" w:footer="720" w:gutter="0"/>
          <w:cols w:space="708"/>
          <w:noEndnote/>
          <w:docGrid w:linePitch="326"/>
        </w:sectPr>
      </w:pPr>
      <w:r>
        <w:rPr>
          <w:sz w:val="26"/>
          <w:szCs w:val="26"/>
        </w:rPr>
        <w:tab/>
      </w:r>
    </w:p>
    <w:p w:rsidR="001161DF" w:rsidRPr="00BA261D" w:rsidRDefault="001161DF" w:rsidP="001161DF">
      <w:pPr>
        <w:ind w:left="-709" w:firstLine="709"/>
        <w:contextualSpacing/>
        <w:jc w:val="right"/>
        <w:rPr>
          <w:b/>
        </w:rPr>
      </w:pPr>
      <w:r w:rsidRPr="00BA261D">
        <w:rPr>
          <w:b/>
        </w:rPr>
        <w:t xml:space="preserve">Приложение № </w:t>
      </w:r>
      <w:r>
        <w:rPr>
          <w:b/>
        </w:rPr>
        <w:t>8</w:t>
      </w:r>
    </w:p>
    <w:p w:rsidR="001161DF" w:rsidRPr="00BA261D" w:rsidRDefault="001161DF" w:rsidP="001161DF">
      <w:pPr>
        <w:ind w:left="-709" w:firstLine="709"/>
        <w:jc w:val="right"/>
        <w:rPr>
          <w:b/>
        </w:rPr>
      </w:pPr>
      <w:r>
        <w:rPr>
          <w:b/>
        </w:rPr>
        <w:t xml:space="preserve">       </w:t>
      </w:r>
      <w:r w:rsidRPr="00BA261D">
        <w:rPr>
          <w:b/>
        </w:rPr>
        <w:t xml:space="preserve">к Договору № _______________________ </w:t>
      </w:r>
    </w:p>
    <w:p w:rsidR="001161DF" w:rsidRDefault="001161DF" w:rsidP="00C119A1">
      <w:pPr>
        <w:ind w:left="-709" w:firstLine="709"/>
        <w:jc w:val="center"/>
        <w:rPr>
          <w:color w:val="000000"/>
          <w:sz w:val="26"/>
          <w:szCs w:val="26"/>
        </w:rPr>
      </w:pPr>
      <w:r>
        <w:rPr>
          <w:b/>
        </w:rPr>
        <w:t xml:space="preserve">                                                                                   </w:t>
      </w:r>
      <w:r w:rsidR="00C119A1">
        <w:rPr>
          <w:b/>
        </w:rPr>
        <w:t xml:space="preserve"> </w:t>
      </w:r>
      <w:r w:rsidRPr="00BA261D">
        <w:rPr>
          <w:b/>
        </w:rPr>
        <w:t xml:space="preserve">на техническое обслуживание лифтов </w:t>
      </w:r>
      <w:r w:rsidRPr="00BA261D">
        <w:rPr>
          <w:b/>
        </w:rPr>
        <w:br/>
      </w:r>
      <w:r>
        <w:rPr>
          <w:b/>
        </w:rPr>
        <w:t xml:space="preserve">                                                                                                                </w:t>
      </w:r>
    </w:p>
    <w:tbl>
      <w:tblPr>
        <w:tblStyle w:val="ab"/>
        <w:tblW w:w="10080" w:type="dxa"/>
        <w:tblInd w:w="5" w:type="dxa"/>
        <w:tblLayout w:type="fixed"/>
        <w:tblLook w:val="04A0" w:firstRow="1" w:lastRow="0" w:firstColumn="1" w:lastColumn="0" w:noHBand="0" w:noVBand="1"/>
      </w:tblPr>
      <w:tblGrid>
        <w:gridCol w:w="2113"/>
        <w:gridCol w:w="2424"/>
        <w:gridCol w:w="1431"/>
        <w:gridCol w:w="2127"/>
        <w:gridCol w:w="1965"/>
        <w:gridCol w:w="20"/>
      </w:tblGrid>
      <w:tr w:rsidR="001161DF" w:rsidRPr="00BA261D" w:rsidTr="00C119A1">
        <w:trPr>
          <w:gridAfter w:val="1"/>
          <w:wAfter w:w="20" w:type="dxa"/>
          <w:trHeight w:val="336"/>
        </w:trPr>
        <w:tc>
          <w:tcPr>
            <w:tcW w:w="10060" w:type="dxa"/>
            <w:gridSpan w:val="5"/>
            <w:tcBorders>
              <w:top w:val="nil"/>
              <w:left w:val="nil"/>
              <w:right w:val="nil"/>
            </w:tcBorders>
            <w:hideMark/>
          </w:tcPr>
          <w:p w:rsidR="001161DF" w:rsidRPr="00BA261D" w:rsidRDefault="001161DF" w:rsidP="003D758C">
            <w:pPr>
              <w:jc w:val="center"/>
              <w:rPr>
                <w:b/>
                <w:bCs/>
                <w:sz w:val="28"/>
                <w:szCs w:val="28"/>
              </w:rPr>
            </w:pPr>
            <w:r w:rsidRPr="00BA261D">
              <w:rPr>
                <w:b/>
                <w:bCs/>
                <w:sz w:val="28"/>
                <w:szCs w:val="28"/>
              </w:rPr>
              <w:t>Акт сдачи приемки услуг/выполненных работ</w:t>
            </w:r>
            <w:r>
              <w:rPr>
                <w:b/>
                <w:bCs/>
                <w:sz w:val="28"/>
                <w:szCs w:val="28"/>
              </w:rPr>
              <w:t>.</w:t>
            </w:r>
          </w:p>
          <w:p w:rsidR="001161DF" w:rsidRPr="00BA261D" w:rsidRDefault="001161DF" w:rsidP="003D758C">
            <w:pPr>
              <w:jc w:val="center"/>
              <w:rPr>
                <w:b/>
                <w:bCs/>
                <w:sz w:val="26"/>
                <w:szCs w:val="26"/>
              </w:rPr>
            </w:pPr>
          </w:p>
        </w:tc>
      </w:tr>
      <w:tr w:rsidR="001161DF" w:rsidRPr="00ED70E3" w:rsidTr="00C119A1">
        <w:trPr>
          <w:trHeight w:val="1360"/>
        </w:trPr>
        <w:tc>
          <w:tcPr>
            <w:tcW w:w="2113" w:type="dxa"/>
            <w:hideMark/>
          </w:tcPr>
          <w:p w:rsidR="001161DF" w:rsidRPr="00ED70E3" w:rsidRDefault="001161DF" w:rsidP="003D758C">
            <w:pPr>
              <w:jc w:val="center"/>
              <w:rPr>
                <w:b/>
                <w:bCs/>
                <w:sz w:val="26"/>
                <w:szCs w:val="26"/>
              </w:rPr>
            </w:pPr>
            <w:r w:rsidRPr="00ED70E3">
              <w:rPr>
                <w:b/>
                <w:bCs/>
                <w:sz w:val="26"/>
                <w:szCs w:val="26"/>
              </w:rPr>
              <w:t>Объект нахождения лифтового Оборудования</w:t>
            </w:r>
          </w:p>
        </w:tc>
        <w:tc>
          <w:tcPr>
            <w:tcW w:w="2424" w:type="dxa"/>
            <w:hideMark/>
          </w:tcPr>
          <w:p w:rsidR="001161DF" w:rsidRPr="00ED70E3" w:rsidRDefault="001161DF" w:rsidP="003D758C">
            <w:pPr>
              <w:jc w:val="center"/>
              <w:rPr>
                <w:b/>
                <w:bCs/>
                <w:sz w:val="26"/>
                <w:szCs w:val="26"/>
              </w:rPr>
            </w:pPr>
            <w:r w:rsidRPr="00ED70E3">
              <w:rPr>
                <w:b/>
                <w:bCs/>
                <w:sz w:val="26"/>
                <w:szCs w:val="26"/>
              </w:rPr>
              <w:t>Наименование лифтового оборудования</w:t>
            </w:r>
          </w:p>
        </w:tc>
        <w:tc>
          <w:tcPr>
            <w:tcW w:w="1431" w:type="dxa"/>
            <w:hideMark/>
          </w:tcPr>
          <w:p w:rsidR="001161DF" w:rsidRPr="00ED70E3" w:rsidRDefault="001161DF" w:rsidP="003D758C">
            <w:pPr>
              <w:jc w:val="center"/>
              <w:rPr>
                <w:b/>
                <w:bCs/>
                <w:sz w:val="26"/>
                <w:szCs w:val="26"/>
              </w:rPr>
            </w:pPr>
            <w:r w:rsidRPr="00ED70E3">
              <w:rPr>
                <w:b/>
                <w:bCs/>
                <w:sz w:val="26"/>
                <w:szCs w:val="26"/>
              </w:rPr>
              <w:t>Заводской номер лифта</w:t>
            </w:r>
          </w:p>
        </w:tc>
        <w:tc>
          <w:tcPr>
            <w:tcW w:w="2127" w:type="dxa"/>
          </w:tcPr>
          <w:p w:rsidR="001161DF" w:rsidRPr="00D76FB9" w:rsidRDefault="001161DF" w:rsidP="00C119A1">
            <w:pPr>
              <w:jc w:val="center"/>
              <w:rPr>
                <w:b/>
                <w:sz w:val="26"/>
                <w:szCs w:val="26"/>
              </w:rPr>
            </w:pPr>
            <w:r w:rsidRPr="00D76FB9">
              <w:rPr>
                <w:b/>
                <w:sz w:val="26"/>
                <w:szCs w:val="26"/>
              </w:rPr>
              <w:t xml:space="preserve">Отметка о проведении ТО со стороны </w:t>
            </w:r>
            <w:r>
              <w:rPr>
                <w:b/>
                <w:sz w:val="26"/>
                <w:szCs w:val="26"/>
              </w:rPr>
              <w:t>Исполнителя</w:t>
            </w:r>
          </w:p>
        </w:tc>
        <w:tc>
          <w:tcPr>
            <w:tcW w:w="1985" w:type="dxa"/>
            <w:gridSpan w:val="2"/>
          </w:tcPr>
          <w:p w:rsidR="001161DF" w:rsidRPr="00ED70E3" w:rsidRDefault="001161DF" w:rsidP="00C119A1">
            <w:pPr>
              <w:jc w:val="center"/>
              <w:rPr>
                <w:b/>
                <w:bCs/>
                <w:sz w:val="26"/>
                <w:szCs w:val="26"/>
              </w:rPr>
            </w:pPr>
            <w:r w:rsidRPr="00D76FB9">
              <w:rPr>
                <w:b/>
                <w:sz w:val="26"/>
                <w:szCs w:val="26"/>
              </w:rPr>
              <w:t xml:space="preserve">Отметка о </w:t>
            </w:r>
            <w:r>
              <w:rPr>
                <w:b/>
                <w:sz w:val="26"/>
                <w:szCs w:val="26"/>
              </w:rPr>
              <w:t>принятии</w:t>
            </w:r>
            <w:r w:rsidRPr="00D76FB9">
              <w:rPr>
                <w:b/>
                <w:sz w:val="26"/>
                <w:szCs w:val="26"/>
              </w:rPr>
              <w:t xml:space="preserve"> ТО со стороны </w:t>
            </w:r>
            <w:r>
              <w:rPr>
                <w:b/>
                <w:sz w:val="26"/>
                <w:szCs w:val="26"/>
              </w:rPr>
              <w:t>Заказчика</w:t>
            </w:r>
          </w:p>
        </w:tc>
      </w:tr>
      <w:tr w:rsidR="001161DF" w:rsidRPr="00ED70E3" w:rsidTr="00C119A1">
        <w:trPr>
          <w:trHeight w:val="746"/>
        </w:trPr>
        <w:tc>
          <w:tcPr>
            <w:tcW w:w="2113" w:type="dxa"/>
            <w:vMerge w:val="restart"/>
            <w:hideMark/>
          </w:tcPr>
          <w:p w:rsidR="001161DF" w:rsidRPr="00ED70E3" w:rsidRDefault="001161DF" w:rsidP="00C119A1">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Ленина</w:t>
            </w:r>
            <w:r w:rsidRPr="00F5037D">
              <w:rPr>
                <w:sz w:val="26"/>
                <w:szCs w:val="26"/>
              </w:rPr>
              <w:t>,</w:t>
            </w:r>
            <w:r>
              <w:rPr>
                <w:sz w:val="26"/>
                <w:szCs w:val="26"/>
              </w:rPr>
              <w:t xml:space="preserve"> д.30</w:t>
            </w:r>
          </w:p>
        </w:tc>
        <w:tc>
          <w:tcPr>
            <w:tcW w:w="2424" w:type="dxa"/>
            <w:hideMark/>
          </w:tcPr>
          <w:p w:rsidR="001161DF" w:rsidRPr="00ED70E3" w:rsidRDefault="001161DF" w:rsidP="003D758C">
            <w:pPr>
              <w:rPr>
                <w:sz w:val="26"/>
                <w:szCs w:val="26"/>
              </w:rPr>
            </w:pPr>
            <w:r w:rsidRPr="001E2E5D">
              <w:rPr>
                <w:sz w:val="26"/>
                <w:szCs w:val="26"/>
              </w:rPr>
              <w:t xml:space="preserve">Лифт </w:t>
            </w:r>
            <w:r>
              <w:rPr>
                <w:sz w:val="26"/>
                <w:szCs w:val="26"/>
              </w:rPr>
              <w:t>грузоп</w:t>
            </w:r>
            <w:r w:rsidRPr="001E2E5D">
              <w:rPr>
                <w:sz w:val="26"/>
                <w:szCs w:val="26"/>
              </w:rPr>
              <w:t>а</w:t>
            </w:r>
            <w:r>
              <w:rPr>
                <w:sz w:val="26"/>
                <w:szCs w:val="26"/>
              </w:rPr>
              <w:t>сса</w:t>
            </w:r>
            <w:r w:rsidRPr="001E2E5D">
              <w:rPr>
                <w:sz w:val="26"/>
                <w:szCs w:val="26"/>
              </w:rPr>
              <w:t xml:space="preserve">жирский </w:t>
            </w:r>
            <w:r>
              <w:rPr>
                <w:sz w:val="26"/>
                <w:szCs w:val="26"/>
              </w:rPr>
              <w:t>П</w:t>
            </w:r>
            <w:r w:rsidRPr="001E2E5D">
              <w:rPr>
                <w:sz w:val="26"/>
                <w:szCs w:val="26"/>
              </w:rPr>
              <w:t>П-</w:t>
            </w:r>
            <w:r>
              <w:rPr>
                <w:sz w:val="26"/>
                <w:szCs w:val="26"/>
              </w:rPr>
              <w:t>1001</w:t>
            </w:r>
            <w:r w:rsidRPr="001E2E5D">
              <w:rPr>
                <w:sz w:val="26"/>
                <w:szCs w:val="26"/>
              </w:rPr>
              <w:t>Щ</w:t>
            </w:r>
          </w:p>
        </w:tc>
        <w:tc>
          <w:tcPr>
            <w:tcW w:w="1431" w:type="dxa"/>
            <w:hideMark/>
          </w:tcPr>
          <w:p w:rsidR="001161DF" w:rsidRPr="00ED70E3" w:rsidRDefault="001161DF" w:rsidP="003D758C">
            <w:pPr>
              <w:jc w:val="center"/>
              <w:rPr>
                <w:sz w:val="26"/>
                <w:szCs w:val="26"/>
              </w:rPr>
            </w:pPr>
            <w:r>
              <w:rPr>
                <w:sz w:val="26"/>
                <w:szCs w:val="26"/>
              </w:rPr>
              <w:t>60132</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18"/>
        </w:trPr>
        <w:tc>
          <w:tcPr>
            <w:tcW w:w="2113" w:type="dxa"/>
            <w:vMerge/>
            <w:hideMark/>
          </w:tcPr>
          <w:p w:rsidR="001161DF" w:rsidRPr="00ED70E3" w:rsidRDefault="001161DF" w:rsidP="003D758C">
            <w:pPr>
              <w:rPr>
                <w:sz w:val="26"/>
                <w:szCs w:val="26"/>
              </w:rPr>
            </w:pPr>
          </w:p>
        </w:tc>
        <w:tc>
          <w:tcPr>
            <w:tcW w:w="2424" w:type="dxa"/>
            <w:hideMark/>
          </w:tcPr>
          <w:p w:rsidR="001161DF" w:rsidRPr="00ED70E3" w:rsidRDefault="001161DF" w:rsidP="003D758C">
            <w:pPr>
              <w:rPr>
                <w:sz w:val="26"/>
                <w:szCs w:val="26"/>
              </w:rPr>
            </w:pPr>
            <w:r w:rsidRPr="00ED70E3">
              <w:rPr>
                <w:sz w:val="26"/>
                <w:szCs w:val="26"/>
              </w:rPr>
              <w:t xml:space="preserve">Лифт пассажирский </w:t>
            </w:r>
            <w:r>
              <w:rPr>
                <w:sz w:val="26"/>
                <w:szCs w:val="26"/>
              </w:rPr>
              <w:t>ПП-0411Щ</w:t>
            </w:r>
          </w:p>
        </w:tc>
        <w:tc>
          <w:tcPr>
            <w:tcW w:w="1431" w:type="dxa"/>
            <w:hideMark/>
          </w:tcPr>
          <w:p w:rsidR="001161DF" w:rsidRPr="00ED70E3" w:rsidRDefault="001161DF" w:rsidP="003D758C">
            <w:pPr>
              <w:jc w:val="center"/>
              <w:rPr>
                <w:sz w:val="26"/>
                <w:szCs w:val="26"/>
              </w:rPr>
            </w:pPr>
            <w:r>
              <w:rPr>
                <w:sz w:val="26"/>
                <w:szCs w:val="26"/>
              </w:rPr>
              <w:t>53176</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915"/>
        </w:trPr>
        <w:tc>
          <w:tcPr>
            <w:tcW w:w="2113" w:type="dxa"/>
            <w:vMerge w:val="restart"/>
          </w:tcPr>
          <w:p w:rsidR="001161DF" w:rsidRPr="00ED70E3" w:rsidRDefault="001161DF" w:rsidP="003D758C">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Ленина</w:t>
            </w:r>
            <w:r w:rsidRPr="00F5037D">
              <w:rPr>
                <w:sz w:val="26"/>
                <w:szCs w:val="26"/>
              </w:rPr>
              <w:t>,</w:t>
            </w:r>
            <w:r>
              <w:rPr>
                <w:sz w:val="26"/>
                <w:szCs w:val="26"/>
              </w:rPr>
              <w:t xml:space="preserve"> д.30/1</w:t>
            </w:r>
          </w:p>
        </w:tc>
        <w:tc>
          <w:tcPr>
            <w:tcW w:w="2424" w:type="dxa"/>
          </w:tcPr>
          <w:p w:rsidR="001161DF" w:rsidRPr="00B95B65" w:rsidRDefault="001161DF" w:rsidP="003D758C">
            <w:pPr>
              <w:rPr>
                <w:sz w:val="26"/>
                <w:szCs w:val="26"/>
              </w:rPr>
            </w:pPr>
            <w:r w:rsidRPr="00ED70E3">
              <w:rPr>
                <w:sz w:val="26"/>
                <w:szCs w:val="26"/>
              </w:rPr>
              <w:t xml:space="preserve">Лифт пассажирский </w:t>
            </w:r>
            <w:r>
              <w:rPr>
                <w:sz w:val="26"/>
                <w:szCs w:val="26"/>
                <w:lang w:val="en-US"/>
              </w:rPr>
              <w:t>D</w:t>
            </w:r>
            <w:r w:rsidRPr="00B95B65">
              <w:rPr>
                <w:sz w:val="26"/>
                <w:szCs w:val="26"/>
              </w:rPr>
              <w:t xml:space="preserve"> </w:t>
            </w:r>
            <w:r>
              <w:rPr>
                <w:sz w:val="26"/>
                <w:szCs w:val="26"/>
                <w:lang w:val="en-US"/>
              </w:rPr>
              <w:t>One</w:t>
            </w:r>
            <w:r>
              <w:rPr>
                <w:sz w:val="26"/>
                <w:szCs w:val="26"/>
              </w:rPr>
              <w:t xml:space="preserve"> «Р8»</w:t>
            </w:r>
          </w:p>
        </w:tc>
        <w:tc>
          <w:tcPr>
            <w:tcW w:w="1431" w:type="dxa"/>
          </w:tcPr>
          <w:p w:rsidR="001161DF" w:rsidRDefault="001161DF" w:rsidP="003D758C">
            <w:pPr>
              <w:jc w:val="center"/>
              <w:rPr>
                <w:sz w:val="26"/>
                <w:szCs w:val="26"/>
              </w:rPr>
            </w:pPr>
            <w:r>
              <w:rPr>
                <w:sz w:val="26"/>
                <w:szCs w:val="26"/>
              </w:rPr>
              <w:t>106285</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631"/>
        </w:trPr>
        <w:tc>
          <w:tcPr>
            <w:tcW w:w="2113" w:type="dxa"/>
            <w:vMerge/>
          </w:tcPr>
          <w:p w:rsidR="001161DF" w:rsidRPr="00ED70E3" w:rsidRDefault="001161DF" w:rsidP="003D758C">
            <w:pPr>
              <w:rPr>
                <w:sz w:val="26"/>
                <w:szCs w:val="26"/>
              </w:rPr>
            </w:pPr>
          </w:p>
        </w:tc>
        <w:tc>
          <w:tcPr>
            <w:tcW w:w="2424" w:type="dxa"/>
          </w:tcPr>
          <w:p w:rsidR="001161DF" w:rsidRPr="00ED70E3" w:rsidRDefault="001161DF" w:rsidP="003D758C">
            <w:pPr>
              <w:rPr>
                <w:sz w:val="26"/>
                <w:szCs w:val="26"/>
              </w:rPr>
            </w:pPr>
            <w:r>
              <w:rPr>
                <w:sz w:val="26"/>
                <w:szCs w:val="26"/>
              </w:rPr>
              <w:t xml:space="preserve">Лифт малогрузовой ПГ-0125М </w:t>
            </w:r>
          </w:p>
        </w:tc>
        <w:tc>
          <w:tcPr>
            <w:tcW w:w="1431" w:type="dxa"/>
          </w:tcPr>
          <w:p w:rsidR="001161DF" w:rsidRDefault="001161DF" w:rsidP="003D758C">
            <w:pPr>
              <w:jc w:val="center"/>
              <w:rPr>
                <w:sz w:val="26"/>
                <w:szCs w:val="26"/>
              </w:rPr>
            </w:pPr>
            <w:r>
              <w:rPr>
                <w:sz w:val="26"/>
                <w:szCs w:val="26"/>
              </w:rPr>
              <w:t>10.166</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39"/>
        </w:trPr>
        <w:tc>
          <w:tcPr>
            <w:tcW w:w="2113" w:type="dxa"/>
            <w:vMerge w:val="restart"/>
          </w:tcPr>
          <w:p w:rsidR="001161DF" w:rsidRPr="00ED70E3" w:rsidRDefault="001161DF" w:rsidP="003D758C">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Ленина</w:t>
            </w:r>
            <w:r w:rsidRPr="00F5037D">
              <w:rPr>
                <w:sz w:val="26"/>
                <w:szCs w:val="26"/>
              </w:rPr>
              <w:t>,</w:t>
            </w:r>
            <w:r>
              <w:rPr>
                <w:sz w:val="26"/>
                <w:szCs w:val="26"/>
              </w:rPr>
              <w:t xml:space="preserve"> д.32</w:t>
            </w:r>
          </w:p>
        </w:tc>
        <w:tc>
          <w:tcPr>
            <w:tcW w:w="2424" w:type="dxa"/>
          </w:tcPr>
          <w:p w:rsidR="001161DF" w:rsidRDefault="001161DF" w:rsidP="003D758C">
            <w:pPr>
              <w:rPr>
                <w:sz w:val="26"/>
                <w:szCs w:val="26"/>
              </w:rPr>
            </w:pPr>
            <w:r w:rsidRPr="00ED70E3">
              <w:rPr>
                <w:sz w:val="26"/>
                <w:szCs w:val="26"/>
              </w:rPr>
              <w:t xml:space="preserve">Лифт пассажирский </w:t>
            </w:r>
            <w:r>
              <w:rPr>
                <w:sz w:val="26"/>
                <w:szCs w:val="26"/>
              </w:rPr>
              <w:t>ПП-0411Щ</w:t>
            </w:r>
          </w:p>
        </w:tc>
        <w:tc>
          <w:tcPr>
            <w:tcW w:w="1431" w:type="dxa"/>
          </w:tcPr>
          <w:p w:rsidR="001161DF" w:rsidRDefault="001161DF" w:rsidP="003D758C">
            <w:pPr>
              <w:jc w:val="center"/>
              <w:rPr>
                <w:sz w:val="26"/>
                <w:szCs w:val="26"/>
              </w:rPr>
            </w:pPr>
            <w:r>
              <w:rPr>
                <w:sz w:val="26"/>
                <w:szCs w:val="26"/>
              </w:rPr>
              <w:t>56354</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46"/>
        </w:trPr>
        <w:tc>
          <w:tcPr>
            <w:tcW w:w="2113" w:type="dxa"/>
            <w:vMerge/>
          </w:tcPr>
          <w:p w:rsidR="001161DF" w:rsidRPr="00ED70E3" w:rsidRDefault="001161DF" w:rsidP="003D758C">
            <w:pPr>
              <w:rPr>
                <w:sz w:val="26"/>
                <w:szCs w:val="26"/>
              </w:rPr>
            </w:pPr>
          </w:p>
        </w:tc>
        <w:tc>
          <w:tcPr>
            <w:tcW w:w="2424" w:type="dxa"/>
          </w:tcPr>
          <w:p w:rsidR="001161DF" w:rsidRDefault="001161DF" w:rsidP="003D758C">
            <w:pPr>
              <w:rPr>
                <w:sz w:val="26"/>
                <w:szCs w:val="26"/>
              </w:rPr>
            </w:pPr>
            <w:r w:rsidRPr="00ED70E3">
              <w:rPr>
                <w:sz w:val="26"/>
                <w:szCs w:val="26"/>
              </w:rPr>
              <w:t xml:space="preserve">Лифт пассажирский </w:t>
            </w:r>
            <w:r>
              <w:rPr>
                <w:sz w:val="26"/>
                <w:szCs w:val="26"/>
              </w:rPr>
              <w:t>ЛП-0601ЩБ</w:t>
            </w:r>
          </w:p>
        </w:tc>
        <w:tc>
          <w:tcPr>
            <w:tcW w:w="1431" w:type="dxa"/>
          </w:tcPr>
          <w:p w:rsidR="001161DF" w:rsidRDefault="001161DF" w:rsidP="003D758C">
            <w:pPr>
              <w:jc w:val="center"/>
              <w:rPr>
                <w:sz w:val="26"/>
                <w:szCs w:val="26"/>
              </w:rPr>
            </w:pPr>
            <w:r>
              <w:rPr>
                <w:sz w:val="26"/>
                <w:szCs w:val="26"/>
              </w:rPr>
              <w:t>118053</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916"/>
        </w:trPr>
        <w:tc>
          <w:tcPr>
            <w:tcW w:w="2113" w:type="dxa"/>
            <w:vMerge w:val="restart"/>
          </w:tcPr>
          <w:p w:rsidR="001161DF" w:rsidRPr="00ED70E3" w:rsidRDefault="001161DF" w:rsidP="003D758C">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Ленина</w:t>
            </w:r>
            <w:r w:rsidRPr="00F5037D">
              <w:rPr>
                <w:sz w:val="26"/>
                <w:szCs w:val="26"/>
              </w:rPr>
              <w:t>,</w:t>
            </w:r>
            <w:r>
              <w:rPr>
                <w:sz w:val="26"/>
                <w:szCs w:val="26"/>
              </w:rPr>
              <w:t xml:space="preserve"> д.32/1</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ПП-0411Щ</w:t>
            </w:r>
          </w:p>
        </w:tc>
        <w:tc>
          <w:tcPr>
            <w:tcW w:w="1431" w:type="dxa"/>
          </w:tcPr>
          <w:p w:rsidR="001161DF" w:rsidRDefault="001161DF" w:rsidP="003D758C">
            <w:pPr>
              <w:jc w:val="center"/>
              <w:rPr>
                <w:sz w:val="26"/>
                <w:szCs w:val="26"/>
              </w:rPr>
            </w:pPr>
            <w:r>
              <w:rPr>
                <w:sz w:val="26"/>
                <w:szCs w:val="26"/>
              </w:rPr>
              <w:t>50061</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44"/>
        </w:trPr>
        <w:tc>
          <w:tcPr>
            <w:tcW w:w="2113" w:type="dxa"/>
            <w:vMerge/>
          </w:tcPr>
          <w:p w:rsidR="001161DF" w:rsidRPr="001E2E5D" w:rsidRDefault="001161DF" w:rsidP="003D758C">
            <w:pPr>
              <w:rPr>
                <w:sz w:val="26"/>
                <w:szCs w:val="26"/>
              </w:rPr>
            </w:pPr>
          </w:p>
        </w:tc>
        <w:tc>
          <w:tcPr>
            <w:tcW w:w="2424" w:type="dxa"/>
          </w:tcPr>
          <w:p w:rsidR="001161DF" w:rsidRPr="00ED70E3" w:rsidRDefault="001161DF" w:rsidP="003D758C">
            <w:pPr>
              <w:rPr>
                <w:sz w:val="26"/>
                <w:szCs w:val="26"/>
              </w:rPr>
            </w:pPr>
            <w:r w:rsidRPr="001E2E5D">
              <w:rPr>
                <w:sz w:val="26"/>
                <w:szCs w:val="26"/>
              </w:rPr>
              <w:t xml:space="preserve">Лифт </w:t>
            </w:r>
            <w:r>
              <w:rPr>
                <w:sz w:val="26"/>
                <w:szCs w:val="26"/>
              </w:rPr>
              <w:t>грузоп</w:t>
            </w:r>
            <w:r w:rsidRPr="001E2E5D">
              <w:rPr>
                <w:sz w:val="26"/>
                <w:szCs w:val="26"/>
              </w:rPr>
              <w:t>а</w:t>
            </w:r>
            <w:r>
              <w:rPr>
                <w:sz w:val="26"/>
                <w:szCs w:val="26"/>
              </w:rPr>
              <w:t>сса</w:t>
            </w:r>
            <w:r w:rsidRPr="001E2E5D">
              <w:rPr>
                <w:sz w:val="26"/>
                <w:szCs w:val="26"/>
              </w:rPr>
              <w:t xml:space="preserve">жирский </w:t>
            </w:r>
            <w:r>
              <w:rPr>
                <w:sz w:val="26"/>
                <w:szCs w:val="26"/>
              </w:rPr>
              <w:t>ПГ</w:t>
            </w:r>
            <w:r w:rsidRPr="001E2E5D">
              <w:rPr>
                <w:sz w:val="26"/>
                <w:szCs w:val="26"/>
              </w:rPr>
              <w:t>-</w:t>
            </w:r>
            <w:r>
              <w:rPr>
                <w:sz w:val="26"/>
                <w:szCs w:val="26"/>
              </w:rPr>
              <w:t>354</w:t>
            </w:r>
          </w:p>
        </w:tc>
        <w:tc>
          <w:tcPr>
            <w:tcW w:w="1431" w:type="dxa"/>
          </w:tcPr>
          <w:p w:rsidR="001161DF" w:rsidRDefault="001161DF" w:rsidP="003D758C">
            <w:pPr>
              <w:jc w:val="center"/>
              <w:rPr>
                <w:sz w:val="26"/>
                <w:szCs w:val="26"/>
              </w:rPr>
            </w:pPr>
            <w:r>
              <w:rPr>
                <w:sz w:val="26"/>
                <w:szCs w:val="26"/>
              </w:rPr>
              <w:t>1368</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916"/>
        </w:trPr>
        <w:tc>
          <w:tcPr>
            <w:tcW w:w="2113" w:type="dxa"/>
            <w:hideMark/>
          </w:tcPr>
          <w:p w:rsidR="001161DF" w:rsidRPr="00ED70E3" w:rsidRDefault="001161DF" w:rsidP="003D758C">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Гагарина</w:t>
            </w:r>
            <w:r w:rsidRPr="00F5037D">
              <w:rPr>
                <w:sz w:val="26"/>
                <w:szCs w:val="26"/>
              </w:rPr>
              <w:t>,</w:t>
            </w:r>
            <w:r>
              <w:rPr>
                <w:sz w:val="26"/>
                <w:szCs w:val="26"/>
              </w:rPr>
              <w:t xml:space="preserve"> д.39/2</w:t>
            </w:r>
          </w:p>
        </w:tc>
        <w:tc>
          <w:tcPr>
            <w:tcW w:w="2424" w:type="dxa"/>
            <w:hideMark/>
          </w:tcPr>
          <w:p w:rsidR="001161DF" w:rsidRPr="00ED70E3" w:rsidRDefault="001161DF" w:rsidP="003D758C">
            <w:pPr>
              <w:rPr>
                <w:sz w:val="26"/>
                <w:szCs w:val="26"/>
              </w:rPr>
            </w:pPr>
            <w:r w:rsidRPr="00ED70E3">
              <w:rPr>
                <w:sz w:val="26"/>
                <w:szCs w:val="26"/>
              </w:rPr>
              <w:t xml:space="preserve">Лифт пассажирский </w:t>
            </w:r>
            <w:r>
              <w:rPr>
                <w:sz w:val="26"/>
                <w:szCs w:val="26"/>
              </w:rPr>
              <w:t>ПГП-366В</w:t>
            </w:r>
          </w:p>
        </w:tc>
        <w:tc>
          <w:tcPr>
            <w:tcW w:w="1431" w:type="dxa"/>
            <w:hideMark/>
          </w:tcPr>
          <w:p w:rsidR="001161DF" w:rsidRPr="00ED70E3" w:rsidRDefault="001161DF" w:rsidP="003D758C">
            <w:pPr>
              <w:jc w:val="center"/>
              <w:rPr>
                <w:sz w:val="26"/>
                <w:szCs w:val="26"/>
              </w:rPr>
            </w:pPr>
            <w:r>
              <w:rPr>
                <w:sz w:val="26"/>
                <w:szCs w:val="26"/>
              </w:rPr>
              <w:t>28897</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1013"/>
        </w:trPr>
        <w:tc>
          <w:tcPr>
            <w:tcW w:w="2113" w:type="dxa"/>
            <w:hideMark/>
          </w:tcPr>
          <w:p w:rsidR="001161DF" w:rsidRPr="00ED70E3" w:rsidRDefault="001161DF" w:rsidP="00C119A1">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Гоголя</w:t>
            </w:r>
            <w:r w:rsidRPr="00F5037D">
              <w:rPr>
                <w:sz w:val="26"/>
                <w:szCs w:val="26"/>
              </w:rPr>
              <w:t>,</w:t>
            </w:r>
            <w:r>
              <w:rPr>
                <w:sz w:val="26"/>
                <w:szCs w:val="26"/>
              </w:rPr>
              <w:t xml:space="preserve"> д.59</w:t>
            </w:r>
          </w:p>
        </w:tc>
        <w:tc>
          <w:tcPr>
            <w:tcW w:w="2424" w:type="dxa"/>
            <w:hideMark/>
          </w:tcPr>
          <w:p w:rsidR="001161DF" w:rsidRPr="00ED70E3" w:rsidRDefault="001161DF" w:rsidP="003D758C">
            <w:pPr>
              <w:rPr>
                <w:sz w:val="26"/>
                <w:szCs w:val="26"/>
              </w:rPr>
            </w:pPr>
            <w:r w:rsidRPr="00ED70E3">
              <w:rPr>
                <w:sz w:val="26"/>
                <w:szCs w:val="26"/>
              </w:rPr>
              <w:t xml:space="preserve">Лифт пассажирский </w:t>
            </w:r>
            <w:r>
              <w:rPr>
                <w:sz w:val="26"/>
                <w:szCs w:val="26"/>
              </w:rPr>
              <w:t>ПГП-366В</w:t>
            </w:r>
          </w:p>
        </w:tc>
        <w:tc>
          <w:tcPr>
            <w:tcW w:w="1431" w:type="dxa"/>
            <w:hideMark/>
          </w:tcPr>
          <w:p w:rsidR="001161DF" w:rsidRPr="00ED70E3" w:rsidRDefault="001161DF" w:rsidP="003D758C">
            <w:pPr>
              <w:jc w:val="center"/>
              <w:rPr>
                <w:sz w:val="26"/>
                <w:szCs w:val="26"/>
              </w:rPr>
            </w:pPr>
            <w:r>
              <w:rPr>
                <w:sz w:val="26"/>
                <w:szCs w:val="26"/>
              </w:rPr>
              <w:t>24702</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41"/>
        </w:trPr>
        <w:tc>
          <w:tcPr>
            <w:tcW w:w="2113" w:type="dxa"/>
            <w:vMerge w:val="restart"/>
            <w:hideMark/>
          </w:tcPr>
          <w:p w:rsidR="001161DF" w:rsidRPr="00ED70E3" w:rsidRDefault="001161DF" w:rsidP="00C119A1">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Кирова</w:t>
            </w:r>
            <w:r w:rsidRPr="00F5037D">
              <w:rPr>
                <w:sz w:val="26"/>
                <w:szCs w:val="26"/>
              </w:rPr>
              <w:t>,</w:t>
            </w:r>
            <w:r>
              <w:rPr>
                <w:sz w:val="26"/>
                <w:szCs w:val="26"/>
              </w:rPr>
              <w:t xml:space="preserve"> д.105</w:t>
            </w:r>
          </w:p>
        </w:tc>
        <w:tc>
          <w:tcPr>
            <w:tcW w:w="2424" w:type="dxa"/>
            <w:hideMark/>
          </w:tcPr>
          <w:p w:rsidR="001161DF" w:rsidRPr="00ED70E3" w:rsidRDefault="001161DF" w:rsidP="003D758C">
            <w:pPr>
              <w:jc w:val="both"/>
              <w:rPr>
                <w:sz w:val="26"/>
                <w:szCs w:val="26"/>
              </w:rPr>
            </w:pPr>
            <w:r w:rsidRPr="001E2E5D">
              <w:rPr>
                <w:sz w:val="26"/>
                <w:szCs w:val="26"/>
              </w:rPr>
              <w:t xml:space="preserve">Лифт </w:t>
            </w:r>
            <w:r>
              <w:rPr>
                <w:sz w:val="26"/>
                <w:szCs w:val="26"/>
              </w:rPr>
              <w:t>грузоп</w:t>
            </w:r>
            <w:r w:rsidRPr="001E2E5D">
              <w:rPr>
                <w:sz w:val="26"/>
                <w:szCs w:val="26"/>
              </w:rPr>
              <w:t>а</w:t>
            </w:r>
            <w:r>
              <w:rPr>
                <w:sz w:val="26"/>
                <w:szCs w:val="26"/>
              </w:rPr>
              <w:t>сса</w:t>
            </w:r>
            <w:r w:rsidRPr="001E2E5D">
              <w:rPr>
                <w:sz w:val="26"/>
                <w:szCs w:val="26"/>
              </w:rPr>
              <w:t xml:space="preserve">жирский </w:t>
            </w:r>
            <w:r>
              <w:rPr>
                <w:sz w:val="26"/>
                <w:szCs w:val="26"/>
              </w:rPr>
              <w:t>ПГ</w:t>
            </w:r>
            <w:r w:rsidRPr="001E2E5D">
              <w:rPr>
                <w:sz w:val="26"/>
                <w:szCs w:val="26"/>
              </w:rPr>
              <w:t>-</w:t>
            </w:r>
            <w:r>
              <w:rPr>
                <w:sz w:val="26"/>
                <w:szCs w:val="26"/>
              </w:rPr>
              <w:t>288</w:t>
            </w:r>
          </w:p>
        </w:tc>
        <w:tc>
          <w:tcPr>
            <w:tcW w:w="1431" w:type="dxa"/>
            <w:hideMark/>
          </w:tcPr>
          <w:p w:rsidR="001161DF" w:rsidRPr="00ED70E3" w:rsidRDefault="001161DF" w:rsidP="003D758C">
            <w:pPr>
              <w:jc w:val="center"/>
              <w:rPr>
                <w:sz w:val="26"/>
                <w:szCs w:val="26"/>
              </w:rPr>
            </w:pPr>
            <w:r>
              <w:rPr>
                <w:sz w:val="26"/>
                <w:szCs w:val="26"/>
              </w:rPr>
              <w:t>1578</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923"/>
        </w:trPr>
        <w:tc>
          <w:tcPr>
            <w:tcW w:w="2113" w:type="dxa"/>
            <w:vMerge/>
            <w:hideMark/>
          </w:tcPr>
          <w:p w:rsidR="001161DF" w:rsidRPr="00ED70E3" w:rsidRDefault="001161DF" w:rsidP="003D758C">
            <w:pPr>
              <w:rPr>
                <w:sz w:val="26"/>
                <w:szCs w:val="26"/>
              </w:rPr>
            </w:pPr>
          </w:p>
        </w:tc>
        <w:tc>
          <w:tcPr>
            <w:tcW w:w="2424" w:type="dxa"/>
            <w:hideMark/>
          </w:tcPr>
          <w:p w:rsidR="001161DF" w:rsidRPr="00ED70E3" w:rsidRDefault="001161DF" w:rsidP="003D758C">
            <w:pPr>
              <w:jc w:val="both"/>
              <w:rPr>
                <w:sz w:val="26"/>
                <w:szCs w:val="26"/>
              </w:rPr>
            </w:pPr>
            <w:r w:rsidRPr="00ED70E3">
              <w:rPr>
                <w:sz w:val="26"/>
                <w:szCs w:val="26"/>
              </w:rPr>
              <w:t xml:space="preserve">Лифт пассажирский </w:t>
            </w:r>
            <w:r>
              <w:rPr>
                <w:sz w:val="26"/>
                <w:szCs w:val="26"/>
              </w:rPr>
              <w:t>ПП-400А</w:t>
            </w:r>
          </w:p>
        </w:tc>
        <w:tc>
          <w:tcPr>
            <w:tcW w:w="1431" w:type="dxa"/>
            <w:hideMark/>
          </w:tcPr>
          <w:p w:rsidR="001161DF" w:rsidRPr="00ED70E3" w:rsidRDefault="001161DF" w:rsidP="003D758C">
            <w:pPr>
              <w:jc w:val="center"/>
              <w:rPr>
                <w:sz w:val="26"/>
                <w:szCs w:val="26"/>
              </w:rPr>
            </w:pPr>
            <w:r>
              <w:rPr>
                <w:sz w:val="26"/>
                <w:szCs w:val="26"/>
              </w:rPr>
              <w:t>5540</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641"/>
        </w:trPr>
        <w:tc>
          <w:tcPr>
            <w:tcW w:w="2113" w:type="dxa"/>
          </w:tcPr>
          <w:p w:rsidR="001161DF" w:rsidRPr="001E2E5D" w:rsidRDefault="001161DF" w:rsidP="00C119A1">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Правды</w:t>
            </w:r>
            <w:r w:rsidRPr="00F5037D">
              <w:rPr>
                <w:sz w:val="26"/>
                <w:szCs w:val="26"/>
              </w:rPr>
              <w:t>,</w:t>
            </w:r>
            <w:r>
              <w:rPr>
                <w:sz w:val="26"/>
                <w:szCs w:val="26"/>
              </w:rPr>
              <w:t xml:space="preserve"> д.17</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ЛП</w:t>
            </w:r>
          </w:p>
        </w:tc>
        <w:tc>
          <w:tcPr>
            <w:tcW w:w="1431" w:type="dxa"/>
          </w:tcPr>
          <w:p w:rsidR="001161DF" w:rsidRDefault="001161DF" w:rsidP="003D758C">
            <w:pPr>
              <w:jc w:val="center"/>
              <w:rPr>
                <w:sz w:val="26"/>
                <w:szCs w:val="26"/>
              </w:rPr>
            </w:pPr>
            <w:r>
              <w:rPr>
                <w:sz w:val="26"/>
                <w:szCs w:val="26"/>
              </w:rPr>
              <w:t>9525</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38"/>
        </w:trPr>
        <w:tc>
          <w:tcPr>
            <w:tcW w:w="2113" w:type="dxa"/>
          </w:tcPr>
          <w:p w:rsidR="001161DF" w:rsidRPr="001E2E5D" w:rsidRDefault="001161DF" w:rsidP="00C119A1">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Российская</w:t>
            </w:r>
            <w:r w:rsidRPr="00F5037D">
              <w:rPr>
                <w:sz w:val="26"/>
                <w:szCs w:val="26"/>
              </w:rPr>
              <w:t>,</w:t>
            </w:r>
            <w:r>
              <w:rPr>
                <w:sz w:val="26"/>
                <w:szCs w:val="26"/>
              </w:rPr>
              <w:t xml:space="preserve"> д.19</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 xml:space="preserve">ЛП-610БШ </w:t>
            </w:r>
          </w:p>
        </w:tc>
        <w:tc>
          <w:tcPr>
            <w:tcW w:w="1431" w:type="dxa"/>
          </w:tcPr>
          <w:p w:rsidR="001161DF" w:rsidRDefault="001161DF" w:rsidP="003D758C">
            <w:pPr>
              <w:jc w:val="center"/>
              <w:rPr>
                <w:sz w:val="26"/>
                <w:szCs w:val="26"/>
              </w:rPr>
            </w:pPr>
            <w:r>
              <w:rPr>
                <w:sz w:val="26"/>
                <w:szCs w:val="26"/>
              </w:rPr>
              <w:t>184575</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781"/>
        </w:trPr>
        <w:tc>
          <w:tcPr>
            <w:tcW w:w="2113" w:type="dxa"/>
          </w:tcPr>
          <w:p w:rsidR="001161DF" w:rsidRPr="001E2E5D" w:rsidRDefault="001161DF" w:rsidP="00C119A1">
            <w:pPr>
              <w:rPr>
                <w:sz w:val="26"/>
                <w:szCs w:val="26"/>
              </w:rPr>
            </w:pPr>
            <w:r w:rsidRPr="001E2E5D">
              <w:rPr>
                <w:sz w:val="26"/>
                <w:szCs w:val="26"/>
              </w:rPr>
              <w:t xml:space="preserve">г. </w:t>
            </w:r>
            <w:r>
              <w:rPr>
                <w:sz w:val="26"/>
                <w:szCs w:val="26"/>
              </w:rPr>
              <w:t>Уфа</w:t>
            </w:r>
            <w:r w:rsidRPr="003C7A93">
              <w:rPr>
                <w:sz w:val="26"/>
                <w:szCs w:val="26"/>
              </w:rPr>
              <w:t>,</w:t>
            </w:r>
            <w:r>
              <w:rPr>
                <w:sz w:val="26"/>
                <w:szCs w:val="26"/>
              </w:rPr>
              <w:t xml:space="preserve"> ул. Луганская</w:t>
            </w:r>
            <w:r w:rsidRPr="00F5037D">
              <w:rPr>
                <w:sz w:val="26"/>
                <w:szCs w:val="26"/>
              </w:rPr>
              <w:t>,</w:t>
            </w:r>
            <w:r>
              <w:rPr>
                <w:sz w:val="26"/>
                <w:szCs w:val="26"/>
              </w:rPr>
              <w:t xml:space="preserve"> д.37а</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ПГП-366В</w:t>
            </w:r>
          </w:p>
        </w:tc>
        <w:tc>
          <w:tcPr>
            <w:tcW w:w="1431" w:type="dxa"/>
          </w:tcPr>
          <w:p w:rsidR="001161DF" w:rsidRDefault="001161DF" w:rsidP="003D758C">
            <w:pPr>
              <w:jc w:val="center"/>
              <w:rPr>
                <w:sz w:val="26"/>
                <w:szCs w:val="26"/>
              </w:rPr>
            </w:pPr>
            <w:r>
              <w:rPr>
                <w:sz w:val="26"/>
                <w:szCs w:val="26"/>
              </w:rPr>
              <w:t>20769</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64"/>
        </w:trPr>
        <w:tc>
          <w:tcPr>
            <w:tcW w:w="2113" w:type="dxa"/>
          </w:tcPr>
          <w:p w:rsidR="001161DF" w:rsidRPr="001E2E5D" w:rsidRDefault="001161DF" w:rsidP="00C119A1">
            <w:pPr>
              <w:rPr>
                <w:sz w:val="26"/>
                <w:szCs w:val="26"/>
              </w:rPr>
            </w:pPr>
            <w:r w:rsidRPr="001E2E5D">
              <w:rPr>
                <w:sz w:val="26"/>
                <w:szCs w:val="26"/>
              </w:rPr>
              <w:t xml:space="preserve">г. </w:t>
            </w:r>
            <w:r>
              <w:rPr>
                <w:sz w:val="26"/>
                <w:szCs w:val="26"/>
              </w:rPr>
              <w:t>Стерлитамак</w:t>
            </w:r>
            <w:r w:rsidRPr="003C7A93">
              <w:rPr>
                <w:sz w:val="26"/>
                <w:szCs w:val="26"/>
              </w:rPr>
              <w:t>,</w:t>
            </w:r>
            <w:r>
              <w:rPr>
                <w:sz w:val="26"/>
                <w:szCs w:val="26"/>
              </w:rPr>
              <w:t xml:space="preserve"> ул. Сакко и Ванцетти</w:t>
            </w:r>
            <w:r w:rsidRPr="00F5037D">
              <w:rPr>
                <w:sz w:val="26"/>
                <w:szCs w:val="26"/>
              </w:rPr>
              <w:t>,</w:t>
            </w:r>
            <w:r>
              <w:rPr>
                <w:sz w:val="26"/>
                <w:szCs w:val="26"/>
              </w:rPr>
              <w:t xml:space="preserve"> д.23</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ПГП-366В</w:t>
            </w:r>
          </w:p>
        </w:tc>
        <w:tc>
          <w:tcPr>
            <w:tcW w:w="1431" w:type="dxa"/>
          </w:tcPr>
          <w:p w:rsidR="001161DF" w:rsidRDefault="001161DF" w:rsidP="003D758C">
            <w:pPr>
              <w:jc w:val="center"/>
              <w:rPr>
                <w:sz w:val="26"/>
                <w:szCs w:val="26"/>
              </w:rPr>
            </w:pPr>
            <w:r>
              <w:rPr>
                <w:sz w:val="26"/>
                <w:szCs w:val="26"/>
              </w:rPr>
              <w:t>22196</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876"/>
        </w:trPr>
        <w:tc>
          <w:tcPr>
            <w:tcW w:w="2113" w:type="dxa"/>
          </w:tcPr>
          <w:p w:rsidR="001161DF" w:rsidRPr="001E2E5D" w:rsidRDefault="001161DF" w:rsidP="00C119A1">
            <w:pPr>
              <w:rPr>
                <w:sz w:val="26"/>
                <w:szCs w:val="26"/>
              </w:rPr>
            </w:pPr>
            <w:r w:rsidRPr="001E2E5D">
              <w:rPr>
                <w:sz w:val="26"/>
                <w:szCs w:val="26"/>
              </w:rPr>
              <w:t xml:space="preserve">г. </w:t>
            </w:r>
            <w:r>
              <w:rPr>
                <w:sz w:val="26"/>
                <w:szCs w:val="26"/>
              </w:rPr>
              <w:t>Салават</w:t>
            </w:r>
            <w:r w:rsidRPr="003C7A93">
              <w:rPr>
                <w:sz w:val="26"/>
                <w:szCs w:val="26"/>
              </w:rPr>
              <w:t>,</w:t>
            </w:r>
            <w:r>
              <w:rPr>
                <w:sz w:val="26"/>
                <w:szCs w:val="26"/>
              </w:rPr>
              <w:t xml:space="preserve"> ул. Октябрьская</w:t>
            </w:r>
            <w:r w:rsidRPr="00F5037D">
              <w:rPr>
                <w:sz w:val="26"/>
                <w:szCs w:val="26"/>
              </w:rPr>
              <w:t>,</w:t>
            </w:r>
            <w:r>
              <w:rPr>
                <w:sz w:val="26"/>
                <w:szCs w:val="26"/>
              </w:rPr>
              <w:t xml:space="preserve"> д.33</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ЛП</w:t>
            </w:r>
          </w:p>
        </w:tc>
        <w:tc>
          <w:tcPr>
            <w:tcW w:w="1431" w:type="dxa"/>
          </w:tcPr>
          <w:p w:rsidR="001161DF" w:rsidRDefault="001161DF" w:rsidP="003D758C">
            <w:pPr>
              <w:jc w:val="center"/>
              <w:rPr>
                <w:sz w:val="26"/>
                <w:szCs w:val="26"/>
              </w:rPr>
            </w:pPr>
            <w:r>
              <w:rPr>
                <w:sz w:val="26"/>
                <w:szCs w:val="26"/>
              </w:rPr>
              <w:t>12762</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r w:rsidR="001161DF" w:rsidRPr="00ED70E3" w:rsidTr="00C119A1">
        <w:trPr>
          <w:trHeight w:val="587"/>
        </w:trPr>
        <w:tc>
          <w:tcPr>
            <w:tcW w:w="2113" w:type="dxa"/>
          </w:tcPr>
          <w:p w:rsidR="001161DF" w:rsidRPr="001E2E5D" w:rsidRDefault="001161DF" w:rsidP="003D758C">
            <w:pPr>
              <w:jc w:val="center"/>
              <w:rPr>
                <w:sz w:val="26"/>
                <w:szCs w:val="26"/>
              </w:rPr>
            </w:pPr>
            <w:r w:rsidRPr="001E2E5D">
              <w:rPr>
                <w:sz w:val="26"/>
                <w:szCs w:val="26"/>
              </w:rPr>
              <w:t xml:space="preserve">г. </w:t>
            </w:r>
            <w:r>
              <w:rPr>
                <w:sz w:val="26"/>
                <w:szCs w:val="26"/>
              </w:rPr>
              <w:t>Ишимбай</w:t>
            </w:r>
            <w:r w:rsidRPr="003C7A93">
              <w:rPr>
                <w:sz w:val="26"/>
                <w:szCs w:val="26"/>
              </w:rPr>
              <w:t>,</w:t>
            </w:r>
            <w:r>
              <w:rPr>
                <w:sz w:val="26"/>
                <w:szCs w:val="26"/>
              </w:rPr>
              <w:t xml:space="preserve"> ул. Советская</w:t>
            </w:r>
            <w:r w:rsidRPr="00F5037D">
              <w:rPr>
                <w:sz w:val="26"/>
                <w:szCs w:val="26"/>
              </w:rPr>
              <w:t>,</w:t>
            </w:r>
            <w:r>
              <w:rPr>
                <w:sz w:val="26"/>
                <w:szCs w:val="26"/>
              </w:rPr>
              <w:t xml:space="preserve"> д.74</w:t>
            </w:r>
          </w:p>
        </w:tc>
        <w:tc>
          <w:tcPr>
            <w:tcW w:w="2424" w:type="dxa"/>
          </w:tcPr>
          <w:p w:rsidR="001161DF" w:rsidRPr="00ED70E3" w:rsidRDefault="001161DF" w:rsidP="003D758C">
            <w:pPr>
              <w:rPr>
                <w:sz w:val="26"/>
                <w:szCs w:val="26"/>
              </w:rPr>
            </w:pPr>
            <w:r w:rsidRPr="00ED70E3">
              <w:rPr>
                <w:sz w:val="26"/>
                <w:szCs w:val="26"/>
              </w:rPr>
              <w:t xml:space="preserve">Лифт пассажирский </w:t>
            </w:r>
            <w:r>
              <w:rPr>
                <w:sz w:val="26"/>
                <w:szCs w:val="26"/>
              </w:rPr>
              <w:t>ЛП</w:t>
            </w:r>
          </w:p>
        </w:tc>
        <w:tc>
          <w:tcPr>
            <w:tcW w:w="1431" w:type="dxa"/>
          </w:tcPr>
          <w:p w:rsidR="001161DF" w:rsidRDefault="001161DF" w:rsidP="003D758C">
            <w:pPr>
              <w:jc w:val="center"/>
              <w:rPr>
                <w:sz w:val="26"/>
                <w:szCs w:val="26"/>
              </w:rPr>
            </w:pPr>
            <w:r>
              <w:rPr>
                <w:sz w:val="26"/>
                <w:szCs w:val="26"/>
              </w:rPr>
              <w:t>12175</w:t>
            </w:r>
          </w:p>
        </w:tc>
        <w:tc>
          <w:tcPr>
            <w:tcW w:w="2127" w:type="dxa"/>
          </w:tcPr>
          <w:p w:rsidR="001161DF" w:rsidRDefault="001161DF" w:rsidP="003D758C">
            <w:pPr>
              <w:jc w:val="center"/>
              <w:rPr>
                <w:sz w:val="26"/>
                <w:szCs w:val="26"/>
              </w:rPr>
            </w:pPr>
          </w:p>
        </w:tc>
        <w:tc>
          <w:tcPr>
            <w:tcW w:w="1985" w:type="dxa"/>
            <w:gridSpan w:val="2"/>
          </w:tcPr>
          <w:p w:rsidR="001161DF" w:rsidRDefault="001161DF" w:rsidP="003D758C">
            <w:pPr>
              <w:jc w:val="center"/>
              <w:rPr>
                <w:sz w:val="26"/>
                <w:szCs w:val="26"/>
              </w:rPr>
            </w:pPr>
          </w:p>
        </w:tc>
      </w:tr>
    </w:tbl>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ind w:left="-709" w:firstLine="709"/>
        <w:jc w:val="both"/>
        <w:rPr>
          <w:color w:val="000000"/>
          <w:sz w:val="26"/>
          <w:szCs w:val="26"/>
        </w:rPr>
      </w:pPr>
    </w:p>
    <w:p w:rsidR="001161DF" w:rsidRDefault="001161DF" w:rsidP="001161DF">
      <w:pPr>
        <w:jc w:val="both"/>
        <w:rPr>
          <w:color w:val="000000"/>
          <w:sz w:val="26"/>
          <w:szCs w:val="26"/>
        </w:rPr>
      </w:pPr>
    </w:p>
    <w:p w:rsidR="001161DF" w:rsidRDefault="001161DF" w:rsidP="001161DF">
      <w:pPr>
        <w:jc w:val="both"/>
        <w:rPr>
          <w:color w:val="000000"/>
          <w:sz w:val="26"/>
          <w:szCs w:val="26"/>
        </w:rPr>
      </w:pPr>
    </w:p>
    <w:p w:rsidR="001161DF" w:rsidRDefault="001161DF" w:rsidP="001161DF">
      <w:pPr>
        <w:jc w:val="both"/>
        <w:rPr>
          <w:color w:val="000000"/>
          <w:sz w:val="26"/>
          <w:szCs w:val="26"/>
        </w:rPr>
      </w:pPr>
    </w:p>
    <w:tbl>
      <w:tblPr>
        <w:tblStyle w:val="42"/>
        <w:tblW w:w="10060" w:type="dxa"/>
        <w:tblLook w:val="04A0" w:firstRow="1" w:lastRow="0" w:firstColumn="1" w:lastColumn="0" w:noHBand="0" w:noVBand="1"/>
      </w:tblPr>
      <w:tblGrid>
        <w:gridCol w:w="5240"/>
        <w:gridCol w:w="4820"/>
      </w:tblGrid>
      <w:tr w:rsidR="001161DF" w:rsidRPr="004971A2" w:rsidTr="00C119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rsidR="001161DF" w:rsidRPr="00C119A1" w:rsidRDefault="001161DF" w:rsidP="003D758C">
            <w:pPr>
              <w:ind w:left="-709" w:firstLine="709"/>
              <w:jc w:val="both"/>
              <w:rPr>
                <w:sz w:val="26"/>
                <w:szCs w:val="26"/>
              </w:rPr>
            </w:pPr>
            <w:r>
              <w:rPr>
                <w:b w:val="0"/>
                <w:sz w:val="26"/>
                <w:szCs w:val="26"/>
              </w:rPr>
              <w:t xml:space="preserve">                   </w:t>
            </w:r>
            <w:r w:rsidRPr="00C119A1">
              <w:rPr>
                <w:sz w:val="26"/>
                <w:szCs w:val="26"/>
              </w:rPr>
              <w:t xml:space="preserve">ЗАКАЗЧИК: </w:t>
            </w:r>
          </w:p>
          <w:p w:rsidR="001161DF" w:rsidRPr="00C119A1" w:rsidRDefault="001161DF" w:rsidP="003D758C">
            <w:pPr>
              <w:ind w:left="-709"/>
              <w:jc w:val="both"/>
              <w:rPr>
                <w:sz w:val="26"/>
                <w:szCs w:val="26"/>
              </w:rPr>
            </w:pPr>
            <w:r w:rsidRPr="00C119A1">
              <w:rPr>
                <w:sz w:val="26"/>
                <w:szCs w:val="26"/>
              </w:rPr>
              <w:t xml:space="preserve">          </w:t>
            </w:r>
          </w:p>
          <w:p w:rsidR="00C119A1" w:rsidRPr="00C119A1" w:rsidRDefault="001161DF" w:rsidP="003D758C">
            <w:pPr>
              <w:jc w:val="both"/>
              <w:rPr>
                <w:sz w:val="26"/>
                <w:szCs w:val="26"/>
              </w:rPr>
            </w:pPr>
            <w:r w:rsidRPr="00C119A1">
              <w:rPr>
                <w:sz w:val="26"/>
                <w:szCs w:val="26"/>
              </w:rPr>
              <w:t>Генеральный директор</w:t>
            </w:r>
            <w:r w:rsidR="00C119A1" w:rsidRPr="00C119A1">
              <w:rPr>
                <w:sz w:val="26"/>
                <w:szCs w:val="26"/>
              </w:rPr>
              <w:t xml:space="preserve"> </w:t>
            </w:r>
          </w:p>
          <w:p w:rsidR="00C119A1" w:rsidRPr="00C119A1" w:rsidRDefault="001161DF" w:rsidP="003D758C">
            <w:pPr>
              <w:jc w:val="both"/>
              <w:rPr>
                <w:sz w:val="26"/>
                <w:szCs w:val="26"/>
              </w:rPr>
            </w:pPr>
            <w:r w:rsidRPr="00C119A1">
              <w:rPr>
                <w:sz w:val="26"/>
                <w:szCs w:val="26"/>
              </w:rPr>
              <w:t xml:space="preserve">ПАО «Башинформсвязь»    </w:t>
            </w:r>
          </w:p>
          <w:p w:rsidR="001161DF" w:rsidRPr="00801CDA" w:rsidRDefault="001161DF" w:rsidP="003D758C">
            <w:pPr>
              <w:jc w:val="both"/>
              <w:rPr>
                <w:b w:val="0"/>
                <w:sz w:val="26"/>
                <w:szCs w:val="26"/>
              </w:rPr>
            </w:pPr>
            <w:r>
              <w:rPr>
                <w:b w:val="0"/>
                <w:sz w:val="26"/>
                <w:szCs w:val="26"/>
              </w:rPr>
              <w:t xml:space="preserve">                                                                       </w:t>
            </w:r>
          </w:p>
          <w:p w:rsidR="001161DF" w:rsidRPr="0021534C" w:rsidRDefault="001161DF" w:rsidP="00C119A1">
            <w:pPr>
              <w:ind w:left="-709" w:firstLine="709"/>
              <w:rPr>
                <w:sz w:val="26"/>
                <w:szCs w:val="26"/>
              </w:rPr>
            </w:pPr>
            <w:r w:rsidRPr="00801CDA">
              <w:rPr>
                <w:b w:val="0"/>
                <w:sz w:val="26"/>
                <w:szCs w:val="26"/>
              </w:rPr>
              <w:t>____________/</w:t>
            </w:r>
            <w:r w:rsidRPr="00C119A1">
              <w:rPr>
                <w:sz w:val="26"/>
                <w:szCs w:val="26"/>
              </w:rPr>
              <w:t>Долгоаршинных М. Г</w:t>
            </w:r>
            <w:r w:rsidRPr="00801CDA">
              <w:rPr>
                <w:b w:val="0"/>
                <w:sz w:val="26"/>
                <w:szCs w:val="26"/>
              </w:rPr>
              <w:t>.</w:t>
            </w:r>
            <w:r>
              <w:rPr>
                <w:b w:val="0"/>
                <w:sz w:val="26"/>
                <w:szCs w:val="26"/>
              </w:rPr>
              <w:t>/</w:t>
            </w:r>
            <w:r w:rsidRPr="00801CDA">
              <w:rPr>
                <w:b w:val="0"/>
                <w:sz w:val="26"/>
                <w:szCs w:val="26"/>
              </w:rPr>
              <w:t xml:space="preserve"> </w:t>
            </w:r>
            <w:r>
              <w:rPr>
                <w:b w:val="0"/>
                <w:sz w:val="26"/>
                <w:szCs w:val="26"/>
              </w:rPr>
              <w:t xml:space="preserve">                                  _____</w:t>
            </w:r>
            <w:r w:rsidRPr="00801CDA">
              <w:rPr>
                <w:b w:val="0"/>
                <w:sz w:val="26"/>
                <w:szCs w:val="26"/>
              </w:rPr>
              <w:t xml:space="preserve">               М.П.</w:t>
            </w:r>
            <w:r>
              <w:rPr>
                <w:b w:val="0"/>
                <w:sz w:val="26"/>
                <w:szCs w:val="26"/>
              </w:rPr>
              <w:t xml:space="preserve">                                                                           </w:t>
            </w:r>
          </w:p>
        </w:tc>
        <w:tc>
          <w:tcPr>
            <w:tcW w:w="4820" w:type="dxa"/>
          </w:tcPr>
          <w:p w:rsidR="001161DF" w:rsidRPr="00C119A1" w:rsidRDefault="001161DF" w:rsidP="00C119A1">
            <w:pPr>
              <w:ind w:left="-709" w:firstLine="709"/>
              <w:jc w:val="center"/>
              <w:cnfStyle w:val="100000000000" w:firstRow="1" w:lastRow="0" w:firstColumn="0" w:lastColumn="0" w:oddVBand="0" w:evenVBand="0" w:oddHBand="0" w:evenHBand="0" w:firstRowFirstColumn="0" w:firstRowLastColumn="0" w:lastRowFirstColumn="0" w:lastRowLastColumn="0"/>
              <w:rPr>
                <w:sz w:val="26"/>
                <w:szCs w:val="26"/>
              </w:rPr>
            </w:pPr>
            <w:r w:rsidRPr="00C119A1">
              <w:rPr>
                <w:sz w:val="26"/>
                <w:szCs w:val="26"/>
              </w:rPr>
              <w:t>ИСПОЛНИТЕЛЬ:</w:t>
            </w:r>
          </w:p>
          <w:p w:rsidR="001161DF" w:rsidRDefault="001161DF" w:rsidP="003D758C">
            <w:pPr>
              <w:ind w:left="-709" w:firstLine="709"/>
              <w:cnfStyle w:val="100000000000" w:firstRow="1" w:lastRow="0" w:firstColumn="0" w:lastColumn="0" w:oddVBand="0" w:evenVBand="0" w:oddHBand="0" w:evenHBand="0" w:firstRowFirstColumn="0" w:firstRowLastColumn="0" w:lastRowFirstColumn="0" w:lastRowLastColumn="0"/>
              <w:rPr>
                <w:b w:val="0"/>
                <w:sz w:val="26"/>
                <w:szCs w:val="26"/>
              </w:rPr>
            </w:pPr>
            <w:r w:rsidRPr="00801CDA">
              <w:rPr>
                <w:b w:val="0"/>
                <w:sz w:val="26"/>
                <w:szCs w:val="26"/>
              </w:rPr>
              <w:t xml:space="preserve">                     </w:t>
            </w:r>
          </w:p>
          <w:p w:rsidR="001161DF" w:rsidRDefault="001161DF" w:rsidP="003D758C">
            <w:pPr>
              <w:ind w:left="-709" w:firstLine="709"/>
              <w:cnfStyle w:val="100000000000" w:firstRow="1" w:lastRow="0" w:firstColumn="0" w:lastColumn="0" w:oddVBand="0" w:evenVBand="0" w:oddHBand="0" w:evenHBand="0" w:firstRowFirstColumn="0" w:firstRowLastColumn="0" w:lastRowFirstColumn="0" w:lastRowLastColumn="0"/>
              <w:rPr>
                <w:b w:val="0"/>
                <w:sz w:val="26"/>
                <w:szCs w:val="26"/>
              </w:rPr>
            </w:pPr>
          </w:p>
          <w:p w:rsidR="001161DF" w:rsidRDefault="001161DF" w:rsidP="003D758C">
            <w:pPr>
              <w:ind w:left="-709" w:firstLine="709"/>
              <w:contextualSpacing/>
              <w:jc w:val="both"/>
              <w:cnfStyle w:val="100000000000" w:firstRow="1" w:lastRow="0" w:firstColumn="0" w:lastColumn="0" w:oddVBand="0" w:evenVBand="0" w:oddHBand="0" w:evenHBand="0" w:firstRowFirstColumn="0" w:firstRowLastColumn="0" w:lastRowFirstColumn="0" w:lastRowLastColumn="0"/>
              <w:rPr>
                <w:b w:val="0"/>
                <w:sz w:val="26"/>
                <w:szCs w:val="26"/>
              </w:rPr>
            </w:pPr>
            <w:r w:rsidRPr="00801CDA">
              <w:rPr>
                <w:b w:val="0"/>
                <w:sz w:val="26"/>
                <w:szCs w:val="26"/>
              </w:rPr>
              <w:t xml:space="preserve">            </w:t>
            </w:r>
          </w:p>
          <w:p w:rsidR="00C119A1" w:rsidRDefault="001161DF" w:rsidP="003D758C">
            <w:pPr>
              <w:ind w:left="-709" w:firstLine="709"/>
              <w:contextualSpacing/>
              <w:jc w:val="both"/>
              <w:cnfStyle w:val="100000000000" w:firstRow="1" w:lastRow="0" w:firstColumn="0" w:lastColumn="0" w:oddVBand="0" w:evenVBand="0" w:oddHBand="0" w:evenHBand="0" w:firstRowFirstColumn="0" w:firstRowLastColumn="0" w:lastRowFirstColumn="0" w:lastRowLastColumn="0"/>
              <w:rPr>
                <w:b w:val="0"/>
                <w:sz w:val="26"/>
                <w:szCs w:val="26"/>
              </w:rPr>
            </w:pPr>
            <w:r>
              <w:rPr>
                <w:b w:val="0"/>
                <w:sz w:val="26"/>
                <w:szCs w:val="26"/>
              </w:rPr>
              <w:t xml:space="preserve">               </w:t>
            </w:r>
            <w:r w:rsidRPr="00801CDA">
              <w:rPr>
                <w:b w:val="0"/>
                <w:sz w:val="26"/>
                <w:szCs w:val="26"/>
              </w:rPr>
              <w:t xml:space="preserve"> </w:t>
            </w:r>
          </w:p>
          <w:p w:rsidR="001161DF" w:rsidRDefault="00C119A1" w:rsidP="003D758C">
            <w:pPr>
              <w:ind w:left="-709" w:firstLine="709"/>
              <w:contextualSpacing/>
              <w:jc w:val="both"/>
              <w:cnfStyle w:val="100000000000" w:firstRow="1" w:lastRow="0" w:firstColumn="0" w:lastColumn="0" w:oddVBand="0" w:evenVBand="0" w:oddHBand="0" w:evenHBand="0" w:firstRowFirstColumn="0" w:firstRowLastColumn="0" w:lastRowFirstColumn="0" w:lastRowLastColumn="0"/>
              <w:rPr>
                <w:b w:val="0"/>
                <w:sz w:val="26"/>
                <w:szCs w:val="26"/>
              </w:rPr>
            </w:pPr>
            <w:r>
              <w:rPr>
                <w:b w:val="0"/>
                <w:sz w:val="26"/>
                <w:szCs w:val="26"/>
              </w:rPr>
              <w:t>______</w:t>
            </w:r>
            <w:r w:rsidR="001161DF" w:rsidRPr="00801CDA">
              <w:rPr>
                <w:b w:val="0"/>
                <w:sz w:val="26"/>
                <w:szCs w:val="26"/>
              </w:rPr>
              <w:t>__</w:t>
            </w:r>
            <w:r w:rsidR="001161DF">
              <w:rPr>
                <w:b w:val="0"/>
                <w:sz w:val="26"/>
                <w:szCs w:val="26"/>
              </w:rPr>
              <w:t>_________</w:t>
            </w:r>
            <w:r w:rsidR="001161DF" w:rsidRPr="00801CDA">
              <w:rPr>
                <w:b w:val="0"/>
                <w:sz w:val="26"/>
                <w:szCs w:val="26"/>
              </w:rPr>
              <w:t>_/</w:t>
            </w:r>
            <w:r w:rsidR="001161DF">
              <w:rPr>
                <w:b w:val="0"/>
                <w:sz w:val="26"/>
                <w:szCs w:val="26"/>
              </w:rPr>
              <w:t xml:space="preserve">              </w:t>
            </w:r>
            <w:r>
              <w:rPr>
                <w:b w:val="0"/>
                <w:sz w:val="26"/>
                <w:szCs w:val="26"/>
              </w:rPr>
              <w:t xml:space="preserve">           </w:t>
            </w:r>
            <w:r w:rsidR="001161DF">
              <w:rPr>
                <w:b w:val="0"/>
                <w:sz w:val="26"/>
                <w:szCs w:val="26"/>
              </w:rPr>
              <w:t xml:space="preserve">     / </w:t>
            </w:r>
          </w:p>
          <w:p w:rsidR="001161DF" w:rsidRPr="004971A2" w:rsidRDefault="001161DF" w:rsidP="003D758C">
            <w:pPr>
              <w:ind w:left="-709" w:firstLine="709"/>
              <w:jc w:val="both"/>
              <w:cnfStyle w:val="100000000000" w:firstRow="1" w:lastRow="0" w:firstColumn="0" w:lastColumn="0" w:oddVBand="0" w:evenVBand="0" w:oddHBand="0" w:evenHBand="0" w:firstRowFirstColumn="0" w:firstRowLastColumn="0" w:lastRowFirstColumn="0" w:lastRowLastColumn="0"/>
              <w:rPr>
                <w:sz w:val="26"/>
                <w:szCs w:val="26"/>
              </w:rPr>
            </w:pPr>
            <w:r>
              <w:rPr>
                <w:b w:val="0"/>
                <w:sz w:val="26"/>
                <w:szCs w:val="26"/>
              </w:rPr>
              <w:t xml:space="preserve">                              </w:t>
            </w:r>
            <w:r w:rsidRPr="00801CDA">
              <w:rPr>
                <w:b w:val="0"/>
                <w:sz w:val="26"/>
                <w:szCs w:val="26"/>
              </w:rPr>
              <w:t>М.П.</w:t>
            </w:r>
          </w:p>
        </w:tc>
      </w:tr>
    </w:tbl>
    <w:p w:rsidR="001161DF" w:rsidRDefault="001161DF" w:rsidP="001161DF">
      <w:pPr>
        <w:jc w:val="both"/>
        <w:rPr>
          <w:color w:val="000000"/>
          <w:sz w:val="26"/>
          <w:szCs w:val="26"/>
        </w:rPr>
      </w:pPr>
    </w:p>
    <w:p w:rsidR="00933BF4" w:rsidRPr="00575A2C" w:rsidRDefault="00933BF4" w:rsidP="00933BF4">
      <w:pPr>
        <w:jc w:val="both"/>
        <w:rPr>
          <w:rFonts w:eastAsia="MS Mincho"/>
          <w:color w:val="FF0000"/>
          <w:lang w:eastAsia="x-none"/>
        </w:rPr>
      </w:pPr>
    </w:p>
    <w:sectPr w:rsidR="00933BF4" w:rsidRPr="00575A2C" w:rsidSect="000079B6">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BEA" w:rsidRDefault="00750BEA" w:rsidP="00933BF4">
      <w:r>
        <w:separator/>
      </w:r>
    </w:p>
  </w:endnote>
  <w:endnote w:type="continuationSeparator" w:id="0">
    <w:p w:rsidR="00750BEA" w:rsidRDefault="00750BEA"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jaVuSerif">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BEA" w:rsidRDefault="00750BEA" w:rsidP="00933BF4">
      <w:r>
        <w:separator/>
      </w:r>
    </w:p>
  </w:footnote>
  <w:footnote w:type="continuationSeparator" w:id="0">
    <w:p w:rsidR="00750BEA" w:rsidRDefault="00750BEA"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BEA" w:rsidRDefault="00750BEA">
    <w:pPr>
      <w:pStyle w:val="a5"/>
      <w:jc w:val="center"/>
    </w:pPr>
    <w:r>
      <w:fldChar w:fldCharType="begin"/>
    </w:r>
    <w:r>
      <w:instrText>PAGE   \* MERGEFORMAT</w:instrText>
    </w:r>
    <w:r>
      <w:fldChar w:fldCharType="separate"/>
    </w:r>
    <w:r w:rsidR="000A03F4">
      <w:rPr>
        <w:noProof/>
      </w:rPr>
      <w:t>21</w:t>
    </w:r>
    <w:r>
      <w:fldChar w:fldCharType="end"/>
    </w:r>
  </w:p>
  <w:p w:rsidR="00750BEA" w:rsidRDefault="00750BE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BEA" w:rsidRPr="005826A7" w:rsidRDefault="00750BEA">
    <w:pPr>
      <w:pStyle w:val="a5"/>
      <w:jc w:val="center"/>
      <w:rPr>
        <w:sz w:val="18"/>
        <w:szCs w:val="18"/>
      </w:rPr>
    </w:pPr>
    <w:r w:rsidRPr="005826A7">
      <w:rPr>
        <w:sz w:val="18"/>
        <w:szCs w:val="18"/>
      </w:rPr>
      <w:fldChar w:fldCharType="begin"/>
    </w:r>
    <w:r w:rsidRPr="005826A7">
      <w:rPr>
        <w:sz w:val="18"/>
        <w:szCs w:val="18"/>
      </w:rPr>
      <w:instrText>PAGE   \* MERGEFORMAT</w:instrText>
    </w:r>
    <w:r w:rsidRPr="005826A7">
      <w:rPr>
        <w:sz w:val="18"/>
        <w:szCs w:val="18"/>
      </w:rPr>
      <w:fldChar w:fldCharType="separate"/>
    </w:r>
    <w:r w:rsidR="000A03F4">
      <w:rPr>
        <w:noProof/>
        <w:sz w:val="18"/>
        <w:szCs w:val="18"/>
      </w:rPr>
      <w:t>72</w:t>
    </w:r>
    <w:r w:rsidRPr="005826A7">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DE946D3"/>
    <w:multiLevelType w:val="multilevel"/>
    <w:tmpl w:val="152826E4"/>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922AF5"/>
    <w:multiLevelType w:val="multilevel"/>
    <w:tmpl w:val="66C298EA"/>
    <w:lvl w:ilvl="0">
      <w:start w:val="3"/>
      <w:numFmt w:val="decimal"/>
      <w:lvlText w:val="%1."/>
      <w:lvlJc w:val="left"/>
      <w:pPr>
        <w:ind w:left="785" w:hanging="360"/>
      </w:pPr>
      <w:rPr>
        <w:rFonts w:cs="Times New Roman"/>
        <w:b/>
      </w:r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4952" w:hanging="1800"/>
      </w:p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B72E29"/>
    <w:multiLevelType w:val="hybridMultilevel"/>
    <w:tmpl w:val="242876B4"/>
    <w:lvl w:ilvl="0" w:tplc="7EDC40E2">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3E29C8"/>
    <w:multiLevelType w:val="hybridMultilevel"/>
    <w:tmpl w:val="E2D23F0A"/>
    <w:lvl w:ilvl="0" w:tplc="0A023F96">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4C058F"/>
    <w:multiLevelType w:val="multilevel"/>
    <w:tmpl w:val="152826E4"/>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5F50874"/>
    <w:multiLevelType w:val="hybridMultilevel"/>
    <w:tmpl w:val="677466FE"/>
    <w:lvl w:ilvl="0" w:tplc="5AEA150C">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10"/>
  </w:num>
  <w:num w:numId="3">
    <w:abstractNumId w:val="7"/>
  </w:num>
  <w:num w:numId="4">
    <w:abstractNumId w:val="12"/>
  </w:num>
  <w:num w:numId="5">
    <w:abstractNumId w:val="2"/>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3"/>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num>
  <w:num w:numId="14">
    <w:abstractNumId w:val="0"/>
  </w:num>
  <w:num w:numId="15">
    <w:abstractNumId w:val="9"/>
  </w:num>
  <w:num w:numId="16">
    <w:abstractNumId w:val="5"/>
  </w:num>
  <w:num w:numId="17">
    <w:abstractNumId w:val="11"/>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BF4"/>
    <w:rsid w:val="00005EEB"/>
    <w:rsid w:val="000079B6"/>
    <w:rsid w:val="000A03F4"/>
    <w:rsid w:val="000D083A"/>
    <w:rsid w:val="00111114"/>
    <w:rsid w:val="001161DF"/>
    <w:rsid w:val="001739D8"/>
    <w:rsid w:val="00191E95"/>
    <w:rsid w:val="001D5B3F"/>
    <w:rsid w:val="001F0DF4"/>
    <w:rsid w:val="00224066"/>
    <w:rsid w:val="002D09CC"/>
    <w:rsid w:val="003553A4"/>
    <w:rsid w:val="003B55BB"/>
    <w:rsid w:val="003C4983"/>
    <w:rsid w:val="003D758C"/>
    <w:rsid w:val="00524F64"/>
    <w:rsid w:val="005617A8"/>
    <w:rsid w:val="00575A2C"/>
    <w:rsid w:val="00610852"/>
    <w:rsid w:val="006B711B"/>
    <w:rsid w:val="007379B7"/>
    <w:rsid w:val="00750BEA"/>
    <w:rsid w:val="00794016"/>
    <w:rsid w:val="007B3F0A"/>
    <w:rsid w:val="007E0547"/>
    <w:rsid w:val="00863C7B"/>
    <w:rsid w:val="0091695D"/>
    <w:rsid w:val="00933BF4"/>
    <w:rsid w:val="00A23111"/>
    <w:rsid w:val="00A63903"/>
    <w:rsid w:val="00A650F3"/>
    <w:rsid w:val="00AD41C9"/>
    <w:rsid w:val="00B55715"/>
    <w:rsid w:val="00BA1304"/>
    <w:rsid w:val="00C119A1"/>
    <w:rsid w:val="00C52174"/>
    <w:rsid w:val="00CC51A0"/>
    <w:rsid w:val="00D76639"/>
    <w:rsid w:val="00D83297"/>
    <w:rsid w:val="00DA126A"/>
    <w:rsid w:val="00DB2B38"/>
    <w:rsid w:val="00E066C7"/>
    <w:rsid w:val="00E64D11"/>
    <w:rsid w:val="00F52614"/>
    <w:rsid w:val="00F677C3"/>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940FA-BC43-435F-BA24-557C395BF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933BF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933BF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33BF4"/>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933BF4"/>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933BF4"/>
    <w:pPr>
      <w:keepNext/>
      <w:outlineLvl w:val="4"/>
    </w:pPr>
    <w:rPr>
      <w:b/>
      <w:i/>
      <w:sz w:val="26"/>
      <w:szCs w:val="26"/>
    </w:rPr>
  </w:style>
  <w:style w:type="paragraph" w:styleId="6">
    <w:name w:val="heading 6"/>
    <w:basedOn w:val="a"/>
    <w:next w:val="a"/>
    <w:link w:val="60"/>
    <w:uiPriority w:val="9"/>
    <w:qFormat/>
    <w:rsid w:val="00933BF4"/>
    <w:pPr>
      <w:keepNext/>
      <w:ind w:firstLine="709"/>
      <w:jc w:val="right"/>
      <w:outlineLvl w:val="5"/>
    </w:pPr>
    <w:rPr>
      <w:b/>
      <w:sz w:val="26"/>
      <w:szCs w:val="26"/>
    </w:rPr>
  </w:style>
  <w:style w:type="paragraph" w:styleId="7">
    <w:name w:val="heading 7"/>
    <w:basedOn w:val="a"/>
    <w:next w:val="a"/>
    <w:link w:val="70"/>
    <w:qFormat/>
    <w:rsid w:val="00933BF4"/>
    <w:pPr>
      <w:tabs>
        <w:tab w:val="num" w:pos="3469"/>
      </w:tabs>
      <w:spacing w:before="240" w:after="60"/>
      <w:ind w:left="3469" w:hanging="1296"/>
      <w:outlineLvl w:val="6"/>
    </w:pPr>
  </w:style>
  <w:style w:type="paragraph" w:styleId="8">
    <w:name w:val="heading 8"/>
    <w:basedOn w:val="a"/>
    <w:next w:val="a"/>
    <w:link w:val="80"/>
    <w:uiPriority w:val="9"/>
    <w:qFormat/>
    <w:rsid w:val="00933BF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33BF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933BF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33BF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33BF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33BF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933BF4"/>
    <w:pPr>
      <w:keepNext/>
      <w:snapToGrid w:val="0"/>
      <w:jc w:val="center"/>
    </w:pPr>
    <w:rPr>
      <w:szCs w:val="20"/>
    </w:rPr>
  </w:style>
  <w:style w:type="paragraph" w:customStyle="1" w:styleId="rvps1">
    <w:name w:val="rvps1"/>
    <w:basedOn w:val="a"/>
    <w:rsid w:val="00933BF4"/>
    <w:pPr>
      <w:jc w:val="center"/>
    </w:pPr>
  </w:style>
  <w:style w:type="character" w:styleId="a3">
    <w:name w:val="Hyperlink"/>
    <w:uiPriority w:val="99"/>
    <w:unhideWhenUsed/>
    <w:rsid w:val="00933BF4"/>
    <w:rPr>
      <w:color w:val="0000FF"/>
      <w:u w:val="single"/>
    </w:rPr>
  </w:style>
  <w:style w:type="paragraph" w:styleId="a4">
    <w:name w:val="List Paragraph"/>
    <w:basedOn w:val="a"/>
    <w:uiPriority w:val="34"/>
    <w:qFormat/>
    <w:rsid w:val="00933BF4"/>
    <w:pPr>
      <w:ind w:left="720"/>
      <w:contextualSpacing/>
    </w:pPr>
  </w:style>
  <w:style w:type="paragraph" w:styleId="12">
    <w:name w:val="toc 1"/>
    <w:basedOn w:val="a"/>
    <w:next w:val="a"/>
    <w:autoRedefine/>
    <w:uiPriority w:val="39"/>
    <w:qFormat/>
    <w:rsid w:val="00933BF4"/>
    <w:pPr>
      <w:ind w:left="34" w:hanging="1"/>
      <w:jc w:val="both"/>
    </w:pPr>
  </w:style>
  <w:style w:type="paragraph" w:styleId="2">
    <w:name w:val="toc 2"/>
    <w:basedOn w:val="a"/>
    <w:next w:val="a"/>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33BF4"/>
    <w:pPr>
      <w:tabs>
        <w:tab w:val="center" w:pos="4677"/>
        <w:tab w:val="right" w:pos="9355"/>
      </w:tabs>
    </w:pPr>
  </w:style>
  <w:style w:type="character" w:customStyle="1" w:styleId="a6">
    <w:name w:val="Верхний колонтитул Знак"/>
    <w:basedOn w:val="a0"/>
    <w:link w:val="a5"/>
    <w:uiPriority w:val="99"/>
    <w:rsid w:val="00933BF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3BF4"/>
    <w:pPr>
      <w:tabs>
        <w:tab w:val="center" w:pos="4677"/>
        <w:tab w:val="right" w:pos="9355"/>
      </w:tabs>
    </w:pPr>
  </w:style>
  <w:style w:type="character" w:customStyle="1" w:styleId="a8">
    <w:name w:val="Нижний колонтитул Знак"/>
    <w:basedOn w:val="a0"/>
    <w:link w:val="a7"/>
    <w:uiPriority w:val="99"/>
    <w:rsid w:val="00933BF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33BF4"/>
    <w:rPr>
      <w:rFonts w:ascii="Tahoma" w:hAnsi="Tahoma" w:cs="Tahoma"/>
      <w:sz w:val="16"/>
      <w:szCs w:val="16"/>
    </w:rPr>
  </w:style>
  <w:style w:type="character" w:customStyle="1" w:styleId="aa">
    <w:name w:val="Текст выноски Знак"/>
    <w:basedOn w:val="a0"/>
    <w:link w:val="a9"/>
    <w:uiPriority w:val="99"/>
    <w:semiHidden/>
    <w:rsid w:val="00933BF4"/>
    <w:rPr>
      <w:rFonts w:ascii="Tahoma" w:eastAsia="Times New Roman" w:hAnsi="Tahoma" w:cs="Tahoma"/>
      <w:sz w:val="16"/>
      <w:szCs w:val="16"/>
      <w:lang w:eastAsia="ru-RU"/>
    </w:rPr>
  </w:style>
  <w:style w:type="table" w:styleId="ab">
    <w:name w:val="Table Grid"/>
    <w:basedOn w:val="a1"/>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33BF4"/>
    <w:pPr>
      <w:spacing w:before="100" w:beforeAutospacing="1" w:after="100" w:afterAutospacing="1"/>
    </w:pPr>
  </w:style>
  <w:style w:type="paragraph" w:customStyle="1" w:styleId="Times12">
    <w:name w:val="Times 12"/>
    <w:basedOn w:val="a"/>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
    <w:rsid w:val="00933BF4"/>
    <w:pPr>
      <w:jc w:val="both"/>
    </w:pPr>
  </w:style>
  <w:style w:type="paragraph" w:customStyle="1" w:styleId="31">
    <w:name w:val="Стиль3"/>
    <w:basedOn w:val="22"/>
    <w:rsid w:val="00933BF4"/>
    <w:pPr>
      <w:widowControl w:val="0"/>
      <w:tabs>
        <w:tab w:val="num" w:pos="1307"/>
      </w:tabs>
      <w:adjustRightInd w:val="0"/>
      <w:spacing w:after="0" w:line="240" w:lineRule="auto"/>
      <w:ind w:left="1080"/>
      <w:jc w:val="both"/>
    </w:pPr>
    <w:rPr>
      <w:szCs w:val="20"/>
    </w:rPr>
  </w:style>
  <w:style w:type="paragraph" w:styleId="22">
    <w:name w:val="Body Text Indent 2"/>
    <w:basedOn w:val="a"/>
    <w:link w:val="23"/>
    <w:unhideWhenUsed/>
    <w:rsid w:val="00933BF4"/>
    <w:pPr>
      <w:spacing w:after="120" w:line="480" w:lineRule="auto"/>
      <w:ind w:left="283"/>
    </w:pPr>
  </w:style>
  <w:style w:type="character" w:customStyle="1" w:styleId="23">
    <w:name w:val="Основной текст с отступом 2 Знак"/>
    <w:basedOn w:val="a0"/>
    <w:link w:val="22"/>
    <w:rsid w:val="00933BF4"/>
    <w:rPr>
      <w:rFonts w:ascii="Times New Roman" w:eastAsia="Times New Roman" w:hAnsi="Times New Roman" w:cs="Times New Roman"/>
      <w:sz w:val="24"/>
      <w:szCs w:val="24"/>
      <w:lang w:eastAsia="ru-RU"/>
    </w:rPr>
  </w:style>
  <w:style w:type="paragraph" w:styleId="ae">
    <w:name w:val="Plain Text"/>
    <w:basedOn w:val="a"/>
    <w:link w:val="af"/>
    <w:rsid w:val="00933BF4"/>
    <w:pPr>
      <w:snapToGrid w:val="0"/>
    </w:pPr>
    <w:rPr>
      <w:rFonts w:ascii="Courier New" w:hAnsi="Courier New"/>
      <w:sz w:val="20"/>
      <w:szCs w:val="20"/>
    </w:rPr>
  </w:style>
  <w:style w:type="character" w:customStyle="1" w:styleId="af">
    <w:name w:val="Текст Знак"/>
    <w:basedOn w:val="a0"/>
    <w:link w:val="ae"/>
    <w:rsid w:val="00933BF4"/>
    <w:rPr>
      <w:rFonts w:ascii="Courier New" w:eastAsia="Times New Roman" w:hAnsi="Courier New" w:cs="Times New Roman"/>
      <w:sz w:val="20"/>
      <w:szCs w:val="20"/>
      <w:lang w:eastAsia="ru-RU"/>
    </w:rPr>
  </w:style>
  <w:style w:type="paragraph" w:customStyle="1" w:styleId="af0">
    <w:name w:val="Таблица шапка"/>
    <w:basedOn w:val="a"/>
    <w:rsid w:val="00933BF4"/>
    <w:pPr>
      <w:keepNext/>
      <w:snapToGrid w:val="0"/>
      <w:spacing w:before="40" w:after="40"/>
      <w:ind w:left="57" w:right="57"/>
    </w:pPr>
    <w:rPr>
      <w:sz w:val="22"/>
      <w:szCs w:val="20"/>
    </w:rPr>
  </w:style>
  <w:style w:type="paragraph" w:customStyle="1" w:styleId="af1">
    <w:name w:val="Таблица текст"/>
    <w:basedOn w:val="a"/>
    <w:rsid w:val="00933BF4"/>
    <w:pPr>
      <w:snapToGrid w:val="0"/>
      <w:spacing w:before="40" w:after="40"/>
      <w:ind w:left="57" w:right="57"/>
    </w:pPr>
    <w:rPr>
      <w:szCs w:val="20"/>
    </w:rPr>
  </w:style>
  <w:style w:type="character" w:customStyle="1" w:styleId="13">
    <w:name w:val="Ариал Знак1"/>
    <w:link w:val="af2"/>
    <w:locked/>
    <w:rsid w:val="00933BF4"/>
    <w:rPr>
      <w:rFonts w:ascii="Arial" w:hAnsi="Arial" w:cs="Arial"/>
    </w:rPr>
  </w:style>
  <w:style w:type="paragraph" w:customStyle="1" w:styleId="af2">
    <w:name w:val="Ариал"/>
    <w:basedOn w:val="a"/>
    <w:link w:val="13"/>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33BF4"/>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33BF4"/>
    <w:rPr>
      <w:rFonts w:ascii="Arial" w:hAnsi="Arial" w:cs="Arial"/>
    </w:rPr>
  </w:style>
  <w:style w:type="paragraph" w:customStyle="1" w:styleId="af5">
    <w:name w:val="Ариал Таблица"/>
    <w:basedOn w:val="af2"/>
    <w:link w:val="af4"/>
    <w:rsid w:val="00933BF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933BF4"/>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33BF4"/>
    <w:rPr>
      <w:rFonts w:ascii="Times New Roman" w:eastAsia="Times New Roman" w:hAnsi="Times New Roman" w:cs="Times New Roman"/>
      <w:sz w:val="20"/>
      <w:szCs w:val="20"/>
      <w:lang w:eastAsia="ru-RU"/>
    </w:rPr>
  </w:style>
  <w:style w:type="character" w:styleId="af8">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33BF4"/>
  </w:style>
  <w:style w:type="paragraph" w:customStyle="1" w:styleId="rvps46">
    <w:name w:val="rvps46"/>
    <w:basedOn w:val="a"/>
    <w:rsid w:val="00933BF4"/>
    <w:pPr>
      <w:spacing w:before="120" w:after="120"/>
    </w:pPr>
  </w:style>
  <w:style w:type="character" w:styleId="afa">
    <w:name w:val="annotation reference"/>
    <w:uiPriority w:val="99"/>
    <w:unhideWhenUsed/>
    <w:rsid w:val="00933BF4"/>
    <w:rPr>
      <w:sz w:val="16"/>
      <w:szCs w:val="16"/>
    </w:rPr>
  </w:style>
  <w:style w:type="paragraph" w:styleId="afb">
    <w:name w:val="annotation text"/>
    <w:basedOn w:val="a"/>
    <w:link w:val="afc"/>
    <w:uiPriority w:val="99"/>
    <w:unhideWhenUsed/>
    <w:rsid w:val="00933BF4"/>
    <w:rPr>
      <w:sz w:val="20"/>
      <w:szCs w:val="20"/>
    </w:rPr>
  </w:style>
  <w:style w:type="character" w:customStyle="1" w:styleId="afc">
    <w:name w:val="Текст примечания Знак"/>
    <w:basedOn w:val="a0"/>
    <w:link w:val="afb"/>
    <w:uiPriority w:val="99"/>
    <w:rsid w:val="00933BF4"/>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33BF4"/>
    <w:rPr>
      <w:b/>
      <w:bCs/>
    </w:rPr>
  </w:style>
  <w:style w:type="character" w:customStyle="1" w:styleId="afe">
    <w:name w:val="Тема примечания Знак"/>
    <w:basedOn w:val="afc"/>
    <w:link w:val="afd"/>
    <w:uiPriority w:val="99"/>
    <w:semiHidden/>
    <w:rsid w:val="00933BF4"/>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33BF4"/>
    <w:pPr>
      <w:ind w:firstLine="567"/>
      <w:jc w:val="both"/>
    </w:pPr>
    <w:rPr>
      <w:b/>
      <w:sz w:val="26"/>
      <w:szCs w:val="26"/>
    </w:rPr>
  </w:style>
  <w:style w:type="character" w:customStyle="1" w:styleId="aff0">
    <w:name w:val="Основной текст с отступом Знак"/>
    <w:basedOn w:val="a0"/>
    <w:link w:val="aff"/>
    <w:uiPriority w:val="99"/>
    <w:rsid w:val="00933BF4"/>
    <w:rPr>
      <w:rFonts w:ascii="Times New Roman" w:eastAsia="Times New Roman" w:hAnsi="Times New Roman" w:cs="Times New Roman"/>
      <w:b/>
      <w:sz w:val="26"/>
      <w:szCs w:val="26"/>
      <w:lang w:eastAsia="ru-RU"/>
    </w:rPr>
  </w:style>
  <w:style w:type="paragraph" w:styleId="aff1">
    <w:name w:val="Body Text"/>
    <w:basedOn w:val="a"/>
    <w:link w:val="aff2"/>
    <w:unhideWhenUsed/>
    <w:rsid w:val="00933BF4"/>
    <w:rPr>
      <w:i/>
      <w:sz w:val="26"/>
      <w:szCs w:val="26"/>
    </w:rPr>
  </w:style>
  <w:style w:type="character" w:customStyle="1" w:styleId="aff2">
    <w:name w:val="Основной текст Знак"/>
    <w:basedOn w:val="a0"/>
    <w:link w:val="aff1"/>
    <w:rsid w:val="00933BF4"/>
    <w:rPr>
      <w:rFonts w:ascii="Times New Roman" w:eastAsia="Times New Roman" w:hAnsi="Times New Roman" w:cs="Times New Roman"/>
      <w:i/>
      <w:sz w:val="26"/>
      <w:szCs w:val="26"/>
      <w:lang w:eastAsia="ru-RU"/>
    </w:rPr>
  </w:style>
  <w:style w:type="paragraph" w:styleId="24">
    <w:name w:val="Body Text 2"/>
    <w:basedOn w:val="a"/>
    <w:link w:val="25"/>
    <w:unhideWhenUsed/>
    <w:rsid w:val="00933BF4"/>
    <w:rPr>
      <w:i/>
      <w:color w:val="FF0000"/>
      <w:sz w:val="26"/>
      <w:szCs w:val="26"/>
    </w:rPr>
  </w:style>
  <w:style w:type="character" w:customStyle="1" w:styleId="25">
    <w:name w:val="Основной текст 2 Знак"/>
    <w:basedOn w:val="a0"/>
    <w:link w:val="24"/>
    <w:rsid w:val="00933BF4"/>
    <w:rPr>
      <w:rFonts w:ascii="Times New Roman" w:eastAsia="Times New Roman" w:hAnsi="Times New Roman" w:cs="Times New Roman"/>
      <w:i/>
      <w:color w:val="FF0000"/>
      <w:sz w:val="26"/>
      <w:szCs w:val="26"/>
      <w:lang w:eastAsia="ru-RU"/>
    </w:rPr>
  </w:style>
  <w:style w:type="paragraph" w:customStyle="1" w:styleId="aff3">
    <w:name w:val="Пункт"/>
    <w:basedOn w:val="a"/>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933BF4"/>
    <w:pPr>
      <w:spacing w:line="276" w:lineRule="auto"/>
      <w:outlineLvl w:val="9"/>
    </w:pPr>
  </w:style>
  <w:style w:type="paragraph" w:styleId="32">
    <w:name w:val="toc 3"/>
    <w:basedOn w:val="a"/>
    <w:next w:val="a"/>
    <w:autoRedefine/>
    <w:uiPriority w:val="39"/>
    <w:unhideWhenUsed/>
    <w:qFormat/>
    <w:rsid w:val="00933BF4"/>
    <w:pPr>
      <w:spacing w:after="100" w:line="276" w:lineRule="auto"/>
      <w:ind w:left="440"/>
    </w:pPr>
    <w:rPr>
      <w:rFonts w:ascii="Calibri" w:hAnsi="Calibri"/>
      <w:sz w:val="22"/>
      <w:szCs w:val="22"/>
    </w:rPr>
  </w:style>
  <w:style w:type="paragraph" w:styleId="33">
    <w:name w:val="Body Text 3"/>
    <w:basedOn w:val="a"/>
    <w:link w:val="34"/>
    <w:uiPriority w:val="99"/>
    <w:unhideWhenUsed/>
    <w:rsid w:val="00933BF4"/>
    <w:pPr>
      <w:autoSpaceDE w:val="0"/>
      <w:autoSpaceDN w:val="0"/>
      <w:adjustRightInd w:val="0"/>
    </w:pPr>
    <w:rPr>
      <w:sz w:val="26"/>
      <w:szCs w:val="26"/>
    </w:rPr>
  </w:style>
  <w:style w:type="character" w:customStyle="1" w:styleId="34">
    <w:name w:val="Основной текст 3 Знак"/>
    <w:basedOn w:val="a0"/>
    <w:link w:val="33"/>
    <w:uiPriority w:val="99"/>
    <w:rsid w:val="00933BF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33BF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33BF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33BF4"/>
    <w:rPr>
      <w:rFonts w:ascii="Times New Roman" w:eastAsia="Times New Roman" w:hAnsi="Times New Roman" w:cs="Times New Roman"/>
      <w:sz w:val="24"/>
      <w:szCs w:val="24"/>
      <w:lang w:eastAsia="ru-RU"/>
    </w:rPr>
  </w:style>
  <w:style w:type="paragraph" w:styleId="aff5">
    <w:name w:val="Block Text"/>
    <w:basedOn w:val="a"/>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933BF4"/>
    <w:pPr>
      <w:keepNext/>
      <w:jc w:val="both"/>
    </w:pPr>
    <w:rPr>
      <w:szCs w:val="20"/>
      <w:lang w:val="en-GB"/>
    </w:rPr>
  </w:style>
  <w:style w:type="paragraph" w:customStyle="1" w:styleId="14">
    <w:name w:val="Абзац списка1"/>
    <w:basedOn w:val="a"/>
    <w:uiPriority w:val="99"/>
    <w:rsid w:val="00933BF4"/>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33BF4"/>
    <w:pPr>
      <w:spacing w:line="360" w:lineRule="auto"/>
      <w:ind w:firstLine="720"/>
      <w:jc w:val="both"/>
    </w:pPr>
  </w:style>
  <w:style w:type="character" w:customStyle="1" w:styleId="aff7">
    <w:name w:val="Текст документа Знак"/>
    <w:link w:val="aff6"/>
    <w:uiPriority w:val="99"/>
    <w:locked/>
    <w:rsid w:val="00933BF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33BF4"/>
    <w:pPr>
      <w:numPr>
        <w:numId w:val="4"/>
      </w:numPr>
    </w:pPr>
  </w:style>
  <w:style w:type="paragraph" w:customStyle="1" w:styleId="CharChar4CharCharCharCharCharChar">
    <w:name w:val="Char Char4 Знак Знак Char Char Знак Знак Char Char Знак Char Char"/>
    <w:basedOn w:val="a"/>
    <w:semiHidden/>
    <w:rsid w:val="00933BF4"/>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33BF4"/>
    <w:rPr>
      <w:color w:val="808080"/>
    </w:rPr>
  </w:style>
  <w:style w:type="numbering" w:customStyle="1" w:styleId="1">
    <w:name w:val="Стиль1"/>
    <w:rsid w:val="00F677C3"/>
    <w:pPr>
      <w:numPr>
        <w:numId w:val="9"/>
      </w:numPr>
    </w:pPr>
  </w:style>
  <w:style w:type="paragraph" w:customStyle="1" w:styleId="15">
    <w:name w:val="Без интервала1"/>
    <w:uiPriority w:val="99"/>
    <w:qFormat/>
    <w:rsid w:val="001161DF"/>
    <w:pPr>
      <w:spacing w:after="0" w:line="240" w:lineRule="auto"/>
    </w:pPr>
    <w:rPr>
      <w:rFonts w:ascii="Calibri" w:eastAsia="Times New Roman" w:hAnsi="Calibri" w:cs="Calibri"/>
    </w:rPr>
  </w:style>
  <w:style w:type="character" w:customStyle="1" w:styleId="16">
    <w:name w:val="Текст Знак1"/>
    <w:uiPriority w:val="99"/>
    <w:semiHidden/>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basedOn w:val="a"/>
    <w:link w:val="affc"/>
    <w:qFormat/>
    <w:rsid w:val="001161DF"/>
    <w:pPr>
      <w:spacing w:line="312" w:lineRule="auto"/>
      <w:jc w:val="center"/>
    </w:pPr>
    <w:rPr>
      <w:szCs w:val="20"/>
      <w:lang w:eastAsia="zh-CN"/>
    </w:rPr>
  </w:style>
  <w:style w:type="character" w:customStyle="1" w:styleId="affc">
    <w:name w:val="Название Знак"/>
    <w:basedOn w:val="a0"/>
    <w:link w:val="affb"/>
    <w:rsid w:val="001161DF"/>
    <w:rPr>
      <w:rFonts w:ascii="Times New Roman" w:eastAsia="Times New Roman" w:hAnsi="Times New Roman" w:cs="Times New Roman"/>
      <w:sz w:val="24"/>
      <w:szCs w:val="20"/>
      <w:lang w:eastAsia="zh-CN"/>
    </w:rPr>
  </w:style>
  <w:style w:type="paragraph" w:customStyle="1" w:styleId="CCLegal1">
    <w:name w:val="CC Legal 1"/>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1161DF"/>
    <w:pPr>
      <w:numPr>
        <w:numId w:val="14"/>
      </w:numPr>
    </w:pPr>
  </w:style>
  <w:style w:type="table" w:styleId="affe">
    <w:name w:val="Grid Table Light"/>
    <w:basedOn w:val="a1"/>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42">
    <w:name w:val="Plain Table 4"/>
    <w:basedOn w:val="a1"/>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setonline.ru" TargetMode="External"/><Relationship Id="rId29"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CC4C254F1EDBFE6557057AB0C7F19015D14DE1A43E1D706jBq9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A040EB39CD11F250D04774D023161F91AFCDC35DF7E1BFE6557057AB0C7F19015D14DE1A43E1D607jBqAH"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mailto:security@bashtel.ru" TargetMode="External"/><Relationship Id="rId27" Type="http://schemas.openxmlformats.org/officeDocument/2006/relationships/header" Target="header1.xml"/><Relationship Id="rId30" Type="http://schemas.openxmlformats.org/officeDocument/2006/relationships/hyperlink" Target="consultantplus://offline/ref=A040EB39CD11F250D04774D023161F91AFCDC35DF7E1BFE6557057AB0C7F19015D14DE1A43E1D605jBqAH" TargetMode="Externa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jaVuSerif">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F94"/>
    <w:rsid w:val="000300E8"/>
    <w:rsid w:val="001B4F94"/>
    <w:rsid w:val="0039469A"/>
    <w:rsid w:val="00410FB7"/>
    <w:rsid w:val="00680A88"/>
    <w:rsid w:val="00BF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6A3F0-F404-480D-9050-520272C6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72</Pages>
  <Words>23499</Words>
  <Characters>133947</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17</cp:revision>
  <cp:lastPrinted>2019-02-13T11:58:00Z</cp:lastPrinted>
  <dcterms:created xsi:type="dcterms:W3CDTF">2019-02-08T11:50:00Z</dcterms:created>
  <dcterms:modified xsi:type="dcterms:W3CDTF">2019-02-13T11:58:00Z</dcterms:modified>
</cp:coreProperties>
</file>